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08B6E" w14:textId="77777777" w:rsidR="00E472F5" w:rsidRPr="00407DDC" w:rsidRDefault="00E472F5">
      <w:pPr>
        <w:autoSpaceDE w:val="0"/>
        <w:autoSpaceDN w:val="0"/>
        <w:adjustRightInd w:val="0"/>
        <w:snapToGrid w:val="0"/>
        <w:spacing w:line="800" w:lineRule="exact"/>
        <w:jc w:val="center"/>
        <w:rPr>
          <w:rFonts w:hAnsi="宋体"/>
          <w:b/>
          <w:kern w:val="0"/>
          <w:sz w:val="52"/>
          <w:szCs w:val="52"/>
        </w:rPr>
      </w:pPr>
    </w:p>
    <w:p w14:paraId="2B61D148" w14:textId="77777777" w:rsidR="00E472F5" w:rsidRPr="00407DDC" w:rsidRDefault="00E472F5">
      <w:pPr>
        <w:autoSpaceDE w:val="0"/>
        <w:autoSpaceDN w:val="0"/>
        <w:adjustRightInd w:val="0"/>
        <w:snapToGrid w:val="0"/>
        <w:spacing w:line="800" w:lineRule="exact"/>
        <w:jc w:val="center"/>
        <w:rPr>
          <w:rFonts w:hAnsi="宋体"/>
          <w:b/>
          <w:kern w:val="0"/>
          <w:sz w:val="52"/>
          <w:szCs w:val="52"/>
        </w:rPr>
      </w:pPr>
    </w:p>
    <w:p w14:paraId="62A67439" w14:textId="77777777" w:rsidR="00E472F5" w:rsidRPr="00407DDC" w:rsidRDefault="00E472F5">
      <w:pPr>
        <w:autoSpaceDE w:val="0"/>
        <w:autoSpaceDN w:val="0"/>
        <w:adjustRightInd w:val="0"/>
        <w:snapToGrid w:val="0"/>
        <w:spacing w:line="800" w:lineRule="exact"/>
        <w:jc w:val="center"/>
        <w:rPr>
          <w:rFonts w:hAnsi="宋体"/>
          <w:b/>
          <w:kern w:val="0"/>
          <w:sz w:val="52"/>
          <w:szCs w:val="52"/>
        </w:rPr>
      </w:pPr>
    </w:p>
    <w:p w14:paraId="26C589F9" w14:textId="77777777" w:rsidR="00E472F5" w:rsidRPr="00407DDC" w:rsidRDefault="00000000">
      <w:pPr>
        <w:autoSpaceDE w:val="0"/>
        <w:autoSpaceDN w:val="0"/>
        <w:adjustRightInd w:val="0"/>
        <w:snapToGrid w:val="0"/>
        <w:spacing w:line="800" w:lineRule="exact"/>
        <w:ind w:leftChars="-135" w:left="-283" w:rightChars="-94" w:right="-197"/>
        <w:jc w:val="center"/>
        <w:rPr>
          <w:rFonts w:hAnsi="宋体"/>
          <w:b/>
          <w:kern w:val="0"/>
          <w:sz w:val="72"/>
          <w:szCs w:val="72"/>
        </w:rPr>
      </w:pPr>
      <w:r w:rsidRPr="00407DDC">
        <w:rPr>
          <w:rFonts w:hAnsi="宋体" w:hint="eastAsia"/>
          <w:b/>
          <w:kern w:val="0"/>
          <w:sz w:val="72"/>
          <w:szCs w:val="72"/>
        </w:rPr>
        <w:t>黄山市房屋建筑和市政工程</w:t>
      </w:r>
    </w:p>
    <w:p w14:paraId="034AD214" w14:textId="77777777" w:rsidR="00E472F5" w:rsidRPr="00407DDC" w:rsidRDefault="00E472F5">
      <w:pPr>
        <w:autoSpaceDE w:val="0"/>
        <w:autoSpaceDN w:val="0"/>
        <w:adjustRightInd w:val="0"/>
        <w:snapToGrid w:val="0"/>
        <w:spacing w:line="800" w:lineRule="exact"/>
        <w:jc w:val="center"/>
        <w:rPr>
          <w:rFonts w:hAnsi="宋体"/>
          <w:b/>
          <w:kern w:val="0"/>
          <w:sz w:val="72"/>
          <w:szCs w:val="72"/>
        </w:rPr>
      </w:pPr>
    </w:p>
    <w:p w14:paraId="6869FAB7" w14:textId="77777777" w:rsidR="00E472F5" w:rsidRPr="00407DDC" w:rsidRDefault="00000000">
      <w:pPr>
        <w:autoSpaceDE w:val="0"/>
        <w:autoSpaceDN w:val="0"/>
        <w:adjustRightInd w:val="0"/>
        <w:snapToGrid w:val="0"/>
        <w:spacing w:line="800" w:lineRule="exact"/>
        <w:jc w:val="center"/>
        <w:rPr>
          <w:rFonts w:hAnsi="宋体"/>
          <w:b/>
          <w:kern w:val="0"/>
          <w:sz w:val="72"/>
          <w:szCs w:val="72"/>
        </w:rPr>
      </w:pPr>
      <w:r w:rsidRPr="00407DDC">
        <w:rPr>
          <w:rFonts w:hAnsi="宋体" w:hint="eastAsia"/>
          <w:b/>
          <w:kern w:val="0"/>
          <w:sz w:val="72"/>
          <w:szCs w:val="72"/>
        </w:rPr>
        <w:t xml:space="preserve"> </w:t>
      </w:r>
      <w:r w:rsidRPr="00407DDC">
        <w:rPr>
          <w:rFonts w:hAnsi="宋体" w:hint="eastAsia"/>
          <w:b/>
          <w:kern w:val="0"/>
          <w:sz w:val="72"/>
          <w:szCs w:val="72"/>
        </w:rPr>
        <w:t>设计</w:t>
      </w:r>
      <w:r w:rsidRPr="00407DDC">
        <w:rPr>
          <w:rFonts w:hAnsi="宋体"/>
          <w:b/>
          <w:kern w:val="0"/>
          <w:sz w:val="72"/>
          <w:szCs w:val="72"/>
        </w:rPr>
        <w:t>招标文件</w:t>
      </w:r>
    </w:p>
    <w:p w14:paraId="44C43A30" w14:textId="77777777" w:rsidR="00E472F5" w:rsidRPr="00407DDC" w:rsidRDefault="00E472F5">
      <w:pPr>
        <w:autoSpaceDE w:val="0"/>
        <w:autoSpaceDN w:val="0"/>
        <w:adjustRightInd w:val="0"/>
        <w:snapToGrid w:val="0"/>
        <w:spacing w:line="800" w:lineRule="exact"/>
        <w:jc w:val="center"/>
        <w:rPr>
          <w:rFonts w:hAnsi="宋体"/>
          <w:b/>
          <w:kern w:val="0"/>
          <w:sz w:val="72"/>
          <w:szCs w:val="72"/>
        </w:rPr>
      </w:pPr>
    </w:p>
    <w:p w14:paraId="36F93002" w14:textId="77777777" w:rsidR="00E472F5" w:rsidRPr="00407DDC" w:rsidRDefault="00000000">
      <w:pPr>
        <w:autoSpaceDE w:val="0"/>
        <w:autoSpaceDN w:val="0"/>
        <w:adjustRightInd w:val="0"/>
        <w:snapToGrid w:val="0"/>
        <w:spacing w:line="800" w:lineRule="exact"/>
        <w:jc w:val="center"/>
        <w:rPr>
          <w:rFonts w:hAnsi="宋体"/>
          <w:b/>
          <w:kern w:val="0"/>
          <w:sz w:val="44"/>
          <w:szCs w:val="44"/>
        </w:rPr>
      </w:pPr>
      <w:r w:rsidRPr="00407DDC">
        <w:rPr>
          <w:rFonts w:hAnsi="宋体" w:hint="eastAsia"/>
          <w:b/>
          <w:kern w:val="0"/>
          <w:sz w:val="44"/>
          <w:szCs w:val="44"/>
        </w:rPr>
        <w:t>（评定分离）</w:t>
      </w:r>
    </w:p>
    <w:p w14:paraId="10B39E23" w14:textId="77777777" w:rsidR="00E472F5" w:rsidRPr="00407DDC" w:rsidRDefault="00E472F5">
      <w:pPr>
        <w:autoSpaceDE w:val="0"/>
        <w:autoSpaceDN w:val="0"/>
        <w:adjustRightInd w:val="0"/>
        <w:snapToGrid w:val="0"/>
        <w:spacing w:line="800" w:lineRule="exact"/>
        <w:jc w:val="center"/>
        <w:rPr>
          <w:rFonts w:hAnsi="宋体"/>
          <w:b/>
          <w:kern w:val="0"/>
          <w:sz w:val="72"/>
          <w:szCs w:val="72"/>
        </w:rPr>
      </w:pPr>
    </w:p>
    <w:p w14:paraId="55C65D49" w14:textId="0BB82D7D" w:rsidR="00E472F5" w:rsidRPr="00407DDC" w:rsidRDefault="00000000">
      <w:pPr>
        <w:autoSpaceDE w:val="0"/>
        <w:autoSpaceDN w:val="0"/>
        <w:adjustRightInd w:val="0"/>
        <w:snapToGrid w:val="0"/>
        <w:spacing w:line="800" w:lineRule="exact"/>
        <w:jc w:val="center"/>
        <w:rPr>
          <w:rFonts w:ascii="宋体" w:hAnsi="宋体"/>
          <w:b/>
          <w:kern w:val="36"/>
          <w:sz w:val="44"/>
          <w:szCs w:val="44"/>
        </w:rPr>
      </w:pPr>
      <w:r w:rsidRPr="00407DDC">
        <w:rPr>
          <w:rFonts w:hAnsi="宋体" w:hint="eastAsia"/>
          <w:b/>
          <w:kern w:val="0"/>
          <w:sz w:val="44"/>
          <w:szCs w:val="44"/>
        </w:rPr>
        <w:t>（</w:t>
      </w:r>
      <w:bookmarkStart w:id="0" w:name="_Hlk119490251"/>
      <w:r w:rsidRPr="00407DDC">
        <w:rPr>
          <w:rFonts w:hAnsi="宋体" w:hint="eastAsia"/>
          <w:b/>
          <w:kern w:val="0"/>
          <w:sz w:val="44"/>
          <w:szCs w:val="44"/>
        </w:rPr>
        <w:t>电子招标投标</w:t>
      </w:r>
      <w:bookmarkEnd w:id="0"/>
      <w:r w:rsidRPr="00407DDC">
        <w:rPr>
          <w:rFonts w:hAnsi="宋体" w:hint="eastAsia"/>
          <w:b/>
          <w:kern w:val="0"/>
          <w:sz w:val="44"/>
          <w:szCs w:val="44"/>
        </w:rPr>
        <w:t xml:space="preserve"> </w:t>
      </w:r>
      <w:r w:rsidRPr="00407DDC">
        <w:rPr>
          <w:rFonts w:hAnsi="宋体" w:hint="eastAsia"/>
          <w:b/>
          <w:kern w:val="0"/>
          <w:sz w:val="44"/>
          <w:szCs w:val="44"/>
        </w:rPr>
        <w:t>版本号</w:t>
      </w:r>
      <w:r w:rsidRPr="00407DDC">
        <w:rPr>
          <w:rFonts w:ascii="宋体" w:hAnsi="宋体" w:hint="eastAsia"/>
          <w:b/>
          <w:kern w:val="36"/>
          <w:sz w:val="44"/>
          <w:szCs w:val="44"/>
        </w:rPr>
        <w:t>202</w:t>
      </w:r>
      <w:r w:rsidR="00442034" w:rsidRPr="00407DDC">
        <w:rPr>
          <w:rFonts w:ascii="宋体" w:hAnsi="宋体"/>
          <w:b/>
          <w:kern w:val="36"/>
          <w:sz w:val="44"/>
          <w:szCs w:val="44"/>
        </w:rPr>
        <w:t>50</w:t>
      </w:r>
      <w:r w:rsidR="00407DDC" w:rsidRPr="00407DDC">
        <w:rPr>
          <w:rFonts w:ascii="宋体" w:hAnsi="宋体"/>
          <w:b/>
          <w:kern w:val="36"/>
          <w:sz w:val="44"/>
          <w:szCs w:val="44"/>
        </w:rPr>
        <w:t>92</w:t>
      </w:r>
      <w:r w:rsidR="00071BD1">
        <w:rPr>
          <w:rFonts w:ascii="宋体" w:hAnsi="宋体"/>
          <w:b/>
          <w:kern w:val="36"/>
          <w:sz w:val="44"/>
          <w:szCs w:val="44"/>
        </w:rPr>
        <w:t>9</w:t>
      </w:r>
      <w:r w:rsidRPr="00407DDC">
        <w:rPr>
          <w:rFonts w:hAnsi="宋体" w:hint="eastAsia"/>
          <w:b/>
          <w:kern w:val="0"/>
          <w:sz w:val="44"/>
          <w:szCs w:val="44"/>
        </w:rPr>
        <w:t>）</w:t>
      </w:r>
    </w:p>
    <w:p w14:paraId="35F598AE" w14:textId="77777777" w:rsidR="00E472F5" w:rsidRPr="00071BD1" w:rsidRDefault="00E472F5">
      <w:pPr>
        <w:sectPr w:rsidR="00E472F5" w:rsidRPr="00071BD1">
          <w:footerReference w:type="even" r:id="rId7"/>
          <w:footerReference w:type="default" r:id="rId8"/>
          <w:footerReference w:type="first" r:id="rId9"/>
          <w:pgSz w:w="11906" w:h="16838"/>
          <w:pgMar w:top="1440" w:right="1800" w:bottom="1440" w:left="1800" w:header="851" w:footer="992" w:gutter="0"/>
          <w:cols w:space="720"/>
          <w:docGrid w:type="lines" w:linePitch="312"/>
        </w:sectPr>
      </w:pPr>
    </w:p>
    <w:p w14:paraId="29EF18EA" w14:textId="77777777" w:rsidR="00E472F5" w:rsidRPr="00407DDC" w:rsidRDefault="00000000">
      <w:pPr>
        <w:autoSpaceDE w:val="0"/>
        <w:autoSpaceDN w:val="0"/>
        <w:adjustRightInd w:val="0"/>
        <w:snapToGrid w:val="0"/>
        <w:spacing w:line="360" w:lineRule="auto"/>
        <w:jc w:val="center"/>
        <w:rPr>
          <w:rFonts w:ascii="宋体" w:hAnsi="宋体" w:cs="宋体"/>
          <w:b/>
          <w:spacing w:val="20"/>
          <w:kern w:val="0"/>
          <w:sz w:val="32"/>
          <w:szCs w:val="44"/>
          <w:u w:val="single"/>
        </w:rPr>
      </w:pPr>
      <w:permStart w:id="1905925037" w:edGrp="everyone"/>
      <w:r w:rsidRPr="00407DDC">
        <w:rPr>
          <w:rFonts w:ascii="宋体" w:hAnsi="宋体" w:cs="宋体" w:hint="eastAsia"/>
          <w:b/>
          <w:spacing w:val="20"/>
          <w:kern w:val="0"/>
          <w:sz w:val="32"/>
          <w:szCs w:val="44"/>
          <w:u w:val="single"/>
        </w:rPr>
        <w:lastRenderedPageBreak/>
        <w:t>（项目名称）</w:t>
      </w:r>
      <w:permEnd w:id="1905925037"/>
    </w:p>
    <w:p w14:paraId="549B8A58" w14:textId="77777777" w:rsidR="00E472F5" w:rsidRPr="00407DDC" w:rsidRDefault="00E472F5">
      <w:pPr>
        <w:autoSpaceDE w:val="0"/>
        <w:autoSpaceDN w:val="0"/>
        <w:adjustRightInd w:val="0"/>
        <w:snapToGrid w:val="0"/>
        <w:spacing w:line="360" w:lineRule="auto"/>
        <w:jc w:val="center"/>
        <w:rPr>
          <w:rFonts w:ascii="宋体" w:hAnsi="宋体" w:cs="宋体"/>
          <w:b/>
          <w:spacing w:val="20"/>
          <w:kern w:val="0"/>
          <w:sz w:val="84"/>
          <w:szCs w:val="84"/>
        </w:rPr>
      </w:pPr>
    </w:p>
    <w:p w14:paraId="6E173ACA" w14:textId="77777777" w:rsidR="00E472F5" w:rsidRPr="00407DDC" w:rsidRDefault="00E472F5">
      <w:pPr>
        <w:autoSpaceDE w:val="0"/>
        <w:autoSpaceDN w:val="0"/>
        <w:adjustRightInd w:val="0"/>
        <w:snapToGrid w:val="0"/>
        <w:spacing w:line="360" w:lineRule="auto"/>
        <w:jc w:val="center"/>
        <w:rPr>
          <w:rFonts w:ascii="宋体" w:hAnsi="宋体" w:cs="宋体"/>
          <w:b/>
          <w:spacing w:val="20"/>
          <w:kern w:val="0"/>
          <w:sz w:val="84"/>
          <w:szCs w:val="84"/>
        </w:rPr>
      </w:pPr>
    </w:p>
    <w:p w14:paraId="0C375C02" w14:textId="77777777" w:rsidR="00E472F5" w:rsidRPr="00407DDC" w:rsidRDefault="00000000">
      <w:pPr>
        <w:autoSpaceDE w:val="0"/>
        <w:autoSpaceDN w:val="0"/>
        <w:adjustRightInd w:val="0"/>
        <w:snapToGrid w:val="0"/>
        <w:spacing w:line="360" w:lineRule="auto"/>
        <w:jc w:val="center"/>
        <w:rPr>
          <w:rFonts w:ascii="宋体" w:hAnsi="宋体" w:cs="宋体"/>
          <w:b/>
          <w:spacing w:val="20"/>
          <w:kern w:val="0"/>
          <w:sz w:val="84"/>
          <w:szCs w:val="84"/>
        </w:rPr>
      </w:pPr>
      <w:r w:rsidRPr="00407DDC">
        <w:rPr>
          <w:rFonts w:ascii="宋体" w:hAnsi="宋体" w:cs="宋体" w:hint="eastAsia"/>
          <w:b/>
          <w:spacing w:val="20"/>
          <w:kern w:val="0"/>
          <w:sz w:val="84"/>
          <w:szCs w:val="84"/>
        </w:rPr>
        <w:t>招标文件</w:t>
      </w:r>
    </w:p>
    <w:p w14:paraId="42D17FAF" w14:textId="77777777" w:rsidR="00E472F5" w:rsidRPr="00407DDC" w:rsidRDefault="00000000">
      <w:pPr>
        <w:autoSpaceDE w:val="0"/>
        <w:autoSpaceDN w:val="0"/>
        <w:adjustRightInd w:val="0"/>
        <w:snapToGrid w:val="0"/>
        <w:spacing w:line="360" w:lineRule="auto"/>
        <w:ind w:left="2940" w:firstLine="420"/>
        <w:rPr>
          <w:rFonts w:ascii="黑体" w:eastAsia="黑体" w:hAnsi="DotumChe" w:cs="宋体"/>
          <w:b/>
          <w:spacing w:val="20"/>
          <w:kern w:val="0"/>
          <w:sz w:val="32"/>
          <w:szCs w:val="44"/>
        </w:rPr>
      </w:pPr>
      <w:r w:rsidRPr="00407DDC">
        <w:rPr>
          <w:rFonts w:ascii="宋体" w:hAnsi="宋体" w:cs="宋体" w:hint="eastAsia"/>
          <w:b/>
          <w:spacing w:val="20"/>
          <w:kern w:val="0"/>
          <w:sz w:val="32"/>
          <w:szCs w:val="44"/>
        </w:rPr>
        <w:t xml:space="preserve">项目编号: </w:t>
      </w:r>
      <w:permStart w:id="1538420862" w:edGrp="everyone"/>
      <w:r w:rsidRPr="00407DDC">
        <w:rPr>
          <w:rFonts w:ascii="宋体" w:hAnsi="宋体" w:cs="宋体" w:hint="eastAsia"/>
          <w:b/>
          <w:spacing w:val="20"/>
          <w:kern w:val="0"/>
          <w:sz w:val="32"/>
          <w:szCs w:val="44"/>
        </w:rPr>
        <w:t xml:space="preserve">   </w:t>
      </w:r>
      <w:permEnd w:id="1538420862"/>
    </w:p>
    <w:p w14:paraId="7A1C36EF" w14:textId="77777777" w:rsidR="00E472F5" w:rsidRPr="00407DDC" w:rsidRDefault="00E472F5">
      <w:pPr>
        <w:autoSpaceDE w:val="0"/>
        <w:autoSpaceDN w:val="0"/>
        <w:adjustRightInd w:val="0"/>
        <w:snapToGrid w:val="0"/>
        <w:spacing w:line="360" w:lineRule="auto"/>
        <w:ind w:left="181" w:hangingChars="50" w:hanging="181"/>
        <w:rPr>
          <w:rFonts w:ascii="黑体" w:eastAsia="黑体" w:hAnsi="DotumChe" w:cs="宋体"/>
          <w:b/>
          <w:spacing w:val="20"/>
          <w:kern w:val="0"/>
          <w:sz w:val="32"/>
          <w:szCs w:val="44"/>
        </w:rPr>
      </w:pPr>
    </w:p>
    <w:p w14:paraId="27747147" w14:textId="77777777" w:rsidR="00E472F5" w:rsidRPr="00407DDC" w:rsidRDefault="00E472F5">
      <w:pPr>
        <w:autoSpaceDE w:val="0"/>
        <w:autoSpaceDN w:val="0"/>
        <w:adjustRightInd w:val="0"/>
        <w:snapToGrid w:val="0"/>
        <w:spacing w:line="360" w:lineRule="auto"/>
        <w:ind w:left="181" w:hangingChars="50" w:hanging="181"/>
        <w:rPr>
          <w:rFonts w:ascii="黑体" w:eastAsia="黑体" w:hAnsi="DotumChe" w:cs="宋体"/>
          <w:b/>
          <w:spacing w:val="20"/>
          <w:kern w:val="0"/>
          <w:sz w:val="32"/>
          <w:szCs w:val="44"/>
        </w:rPr>
      </w:pPr>
    </w:p>
    <w:p w14:paraId="392A6D69" w14:textId="77777777" w:rsidR="00E472F5" w:rsidRPr="00407DDC" w:rsidRDefault="00E472F5">
      <w:pPr>
        <w:autoSpaceDE w:val="0"/>
        <w:autoSpaceDN w:val="0"/>
        <w:adjustRightInd w:val="0"/>
        <w:snapToGrid w:val="0"/>
        <w:spacing w:line="360" w:lineRule="auto"/>
        <w:ind w:left="181" w:hangingChars="50" w:hanging="181"/>
        <w:rPr>
          <w:rFonts w:ascii="黑体" w:eastAsia="黑体" w:hAnsi="DotumChe" w:cs="宋体"/>
          <w:b/>
          <w:spacing w:val="20"/>
          <w:kern w:val="0"/>
          <w:sz w:val="32"/>
          <w:szCs w:val="44"/>
        </w:rPr>
      </w:pPr>
    </w:p>
    <w:p w14:paraId="2BB42CF6" w14:textId="77777777" w:rsidR="00E472F5" w:rsidRPr="00407DDC" w:rsidRDefault="00E472F5">
      <w:pPr>
        <w:autoSpaceDE w:val="0"/>
        <w:autoSpaceDN w:val="0"/>
        <w:adjustRightInd w:val="0"/>
        <w:snapToGrid w:val="0"/>
        <w:spacing w:line="360" w:lineRule="auto"/>
        <w:ind w:left="181" w:hangingChars="50" w:hanging="181"/>
        <w:rPr>
          <w:rFonts w:ascii="黑体" w:eastAsia="黑体" w:hAnsi="DotumChe" w:cs="宋体"/>
          <w:b/>
          <w:spacing w:val="20"/>
          <w:kern w:val="0"/>
          <w:sz w:val="32"/>
          <w:szCs w:val="44"/>
        </w:rPr>
      </w:pPr>
    </w:p>
    <w:p w14:paraId="3A2DAEB6" w14:textId="77777777" w:rsidR="00E472F5" w:rsidRPr="00407DDC" w:rsidRDefault="00000000">
      <w:pPr>
        <w:autoSpaceDE w:val="0"/>
        <w:autoSpaceDN w:val="0"/>
        <w:adjustRightInd w:val="0"/>
        <w:snapToGrid w:val="0"/>
        <w:spacing w:line="360" w:lineRule="auto"/>
        <w:ind w:leftChars="87" w:left="183" w:firstLineChars="345" w:firstLine="1246"/>
        <w:jc w:val="left"/>
        <w:rPr>
          <w:rFonts w:ascii="宋体" w:hAnsi="宋体"/>
          <w:b/>
          <w:bCs/>
          <w:sz w:val="32"/>
          <w:szCs w:val="32"/>
        </w:rPr>
      </w:pPr>
      <w:r w:rsidRPr="00407DDC">
        <w:rPr>
          <w:rFonts w:ascii="宋体" w:hAnsi="DotumChe" w:cs="宋体" w:hint="eastAsia"/>
          <w:b/>
          <w:spacing w:val="20"/>
          <w:kern w:val="0"/>
          <w:sz w:val="32"/>
          <w:szCs w:val="32"/>
        </w:rPr>
        <w:t>招 标 人：</w:t>
      </w:r>
      <w:permStart w:id="2074965873" w:edGrp="everyone"/>
      <w:r w:rsidRPr="00407DDC">
        <w:rPr>
          <w:rFonts w:ascii="宋体" w:hAnsi="宋体" w:hint="eastAsia"/>
          <w:b/>
          <w:bCs/>
          <w:sz w:val="32"/>
          <w:szCs w:val="32"/>
          <w:u w:val="single"/>
        </w:rPr>
        <w:t xml:space="preserve">                        </w:t>
      </w:r>
      <w:permEnd w:id="2074965873"/>
      <w:r w:rsidRPr="00407DDC">
        <w:rPr>
          <w:rFonts w:ascii="宋体" w:hAnsi="宋体" w:hint="eastAsia"/>
          <w:b/>
          <w:bCs/>
          <w:sz w:val="32"/>
          <w:szCs w:val="32"/>
        </w:rPr>
        <w:t>（盖章）</w:t>
      </w:r>
    </w:p>
    <w:p w14:paraId="059451B0" w14:textId="77777777" w:rsidR="00E472F5" w:rsidRPr="00407DDC" w:rsidRDefault="00000000">
      <w:pPr>
        <w:autoSpaceDE w:val="0"/>
        <w:autoSpaceDN w:val="0"/>
        <w:adjustRightInd w:val="0"/>
        <w:snapToGrid w:val="0"/>
        <w:spacing w:line="360" w:lineRule="auto"/>
        <w:ind w:leftChars="87" w:left="183" w:firstLineChars="345" w:firstLine="1246"/>
        <w:jc w:val="left"/>
        <w:rPr>
          <w:rFonts w:ascii="宋体" w:hAnsi="宋体"/>
          <w:b/>
          <w:bCs/>
          <w:sz w:val="32"/>
          <w:szCs w:val="32"/>
        </w:rPr>
      </w:pPr>
      <w:r w:rsidRPr="00407DDC">
        <w:rPr>
          <w:rFonts w:ascii="宋体" w:hAnsi="DotumChe" w:cs="宋体" w:hint="eastAsia"/>
          <w:b/>
          <w:spacing w:val="20"/>
          <w:kern w:val="0"/>
          <w:sz w:val="32"/>
          <w:szCs w:val="32"/>
        </w:rPr>
        <w:t>招标代理机构：</w:t>
      </w:r>
      <w:permStart w:id="1909095101" w:edGrp="everyone"/>
      <w:r w:rsidRPr="00407DDC">
        <w:rPr>
          <w:rFonts w:ascii="宋体" w:hAnsi="宋体" w:hint="eastAsia"/>
          <w:b/>
          <w:bCs/>
          <w:sz w:val="32"/>
          <w:szCs w:val="32"/>
          <w:u w:val="single"/>
        </w:rPr>
        <w:t xml:space="preserve">                    </w:t>
      </w:r>
      <w:permEnd w:id="1909095101"/>
      <w:r w:rsidRPr="00407DDC">
        <w:rPr>
          <w:rFonts w:ascii="宋体" w:hAnsi="宋体" w:hint="eastAsia"/>
          <w:b/>
          <w:bCs/>
          <w:sz w:val="32"/>
          <w:szCs w:val="32"/>
        </w:rPr>
        <w:t>（盖章）</w:t>
      </w:r>
    </w:p>
    <w:p w14:paraId="260E910D" w14:textId="77777777" w:rsidR="00E472F5" w:rsidRPr="00407DDC" w:rsidRDefault="00000000">
      <w:pPr>
        <w:autoSpaceDE w:val="0"/>
        <w:autoSpaceDN w:val="0"/>
        <w:adjustRightInd w:val="0"/>
        <w:snapToGrid w:val="0"/>
        <w:spacing w:line="360" w:lineRule="auto"/>
        <w:ind w:leftChars="87" w:left="183" w:firstLineChars="345" w:firstLine="1246"/>
        <w:jc w:val="left"/>
        <w:rPr>
          <w:rFonts w:ascii="宋体" w:hAnsi="DotumChe" w:cs="宋体"/>
          <w:b/>
          <w:spacing w:val="20"/>
          <w:kern w:val="0"/>
          <w:sz w:val="32"/>
          <w:szCs w:val="32"/>
        </w:rPr>
      </w:pPr>
      <w:r w:rsidRPr="00407DDC">
        <w:rPr>
          <w:rFonts w:ascii="宋体" w:hAnsi="DotumChe" w:cs="宋体" w:hint="eastAsia"/>
          <w:b/>
          <w:spacing w:val="20"/>
          <w:kern w:val="0"/>
          <w:sz w:val="32"/>
          <w:szCs w:val="32"/>
        </w:rPr>
        <w:t>编 制 人：</w:t>
      </w:r>
      <w:permStart w:id="1247094514" w:edGrp="everyone"/>
      <w:r w:rsidRPr="00407DDC">
        <w:rPr>
          <w:rFonts w:ascii="宋体" w:hAnsi="宋体" w:hint="eastAsia"/>
          <w:b/>
          <w:bCs/>
          <w:sz w:val="32"/>
          <w:szCs w:val="32"/>
          <w:u w:val="single"/>
        </w:rPr>
        <w:t xml:space="preserve">                        </w:t>
      </w:r>
      <w:permEnd w:id="1247094514"/>
      <w:r w:rsidRPr="00407DDC">
        <w:rPr>
          <w:rFonts w:ascii="宋体" w:hAnsi="宋体" w:hint="eastAsia"/>
          <w:b/>
          <w:bCs/>
          <w:sz w:val="32"/>
          <w:szCs w:val="32"/>
        </w:rPr>
        <w:t>（签字）</w:t>
      </w:r>
    </w:p>
    <w:p w14:paraId="17DF5779" w14:textId="77777777" w:rsidR="00E472F5" w:rsidRPr="00407DDC" w:rsidRDefault="00000000">
      <w:pPr>
        <w:autoSpaceDE w:val="0"/>
        <w:autoSpaceDN w:val="0"/>
        <w:adjustRightInd w:val="0"/>
        <w:snapToGrid w:val="0"/>
        <w:spacing w:line="360" w:lineRule="auto"/>
        <w:ind w:leftChars="87" w:left="183" w:firstLineChars="345" w:firstLine="1246"/>
        <w:jc w:val="left"/>
        <w:rPr>
          <w:rFonts w:ascii="宋体" w:hAnsi="宋体"/>
          <w:b/>
          <w:bCs/>
          <w:sz w:val="32"/>
          <w:szCs w:val="32"/>
        </w:rPr>
      </w:pPr>
      <w:r w:rsidRPr="00407DDC">
        <w:rPr>
          <w:rFonts w:ascii="宋体" w:hAnsi="DotumChe" w:cs="宋体" w:hint="eastAsia"/>
          <w:b/>
          <w:spacing w:val="20"/>
          <w:kern w:val="0"/>
          <w:sz w:val="32"/>
          <w:szCs w:val="32"/>
        </w:rPr>
        <w:t>审 核 人：</w:t>
      </w:r>
      <w:permStart w:id="1546936028" w:edGrp="everyone"/>
      <w:r w:rsidRPr="00407DDC">
        <w:rPr>
          <w:rFonts w:ascii="宋体" w:hAnsi="宋体" w:hint="eastAsia"/>
          <w:b/>
          <w:bCs/>
          <w:sz w:val="32"/>
          <w:szCs w:val="32"/>
          <w:u w:val="single"/>
        </w:rPr>
        <w:t xml:space="preserve">                        </w:t>
      </w:r>
      <w:permEnd w:id="1546936028"/>
      <w:r w:rsidRPr="00407DDC">
        <w:rPr>
          <w:rFonts w:ascii="宋体" w:hAnsi="宋体" w:hint="eastAsia"/>
          <w:b/>
          <w:bCs/>
          <w:sz w:val="32"/>
          <w:szCs w:val="32"/>
        </w:rPr>
        <w:t>（签字）</w:t>
      </w:r>
    </w:p>
    <w:p w14:paraId="6E2B75D3" w14:textId="77777777" w:rsidR="00E472F5" w:rsidRPr="00407DDC" w:rsidRDefault="00E472F5">
      <w:pPr>
        <w:autoSpaceDE w:val="0"/>
        <w:autoSpaceDN w:val="0"/>
        <w:adjustRightInd w:val="0"/>
        <w:snapToGrid w:val="0"/>
        <w:spacing w:line="360" w:lineRule="auto"/>
        <w:ind w:leftChars="87" w:left="183" w:firstLineChars="148" w:firstLine="535"/>
        <w:jc w:val="left"/>
        <w:rPr>
          <w:rFonts w:ascii="宋体" w:hAnsi="宋体"/>
          <w:b/>
          <w:bCs/>
          <w:sz w:val="36"/>
          <w:szCs w:val="36"/>
        </w:rPr>
      </w:pPr>
    </w:p>
    <w:p w14:paraId="14541AB0" w14:textId="77777777" w:rsidR="00E472F5" w:rsidRPr="00407DDC" w:rsidRDefault="00000000">
      <w:pPr>
        <w:pStyle w:val="p0"/>
        <w:ind w:firstLineChars="1400" w:firstLine="3920"/>
        <w:rPr>
          <w:rFonts w:ascii="黑体" w:eastAsia="黑体"/>
          <w:sz w:val="28"/>
          <w:szCs w:val="28"/>
        </w:rPr>
      </w:pPr>
      <w:permStart w:id="713063389" w:edGrp="everyone"/>
      <w:r w:rsidRPr="00407DDC">
        <w:rPr>
          <w:rFonts w:ascii="黑体" w:eastAsia="黑体" w:hint="eastAsia"/>
          <w:sz w:val="28"/>
          <w:szCs w:val="28"/>
          <w:u w:val="single"/>
        </w:rPr>
        <w:t xml:space="preserve">       </w:t>
      </w:r>
      <w:permEnd w:id="713063389"/>
      <w:r w:rsidRPr="00407DDC">
        <w:rPr>
          <w:rFonts w:ascii="黑体" w:eastAsia="黑体" w:hint="eastAsia"/>
          <w:sz w:val="28"/>
          <w:szCs w:val="28"/>
        </w:rPr>
        <w:t>年</w:t>
      </w:r>
      <w:permStart w:id="1558455216" w:edGrp="everyone"/>
      <w:r w:rsidRPr="00407DDC">
        <w:rPr>
          <w:rFonts w:ascii="黑体" w:eastAsia="黑体" w:hint="eastAsia"/>
          <w:sz w:val="28"/>
          <w:szCs w:val="28"/>
          <w:u w:val="single"/>
        </w:rPr>
        <w:t xml:space="preserve">      </w:t>
      </w:r>
      <w:permEnd w:id="1558455216"/>
      <w:r w:rsidRPr="00407DDC">
        <w:rPr>
          <w:rFonts w:ascii="黑体" w:eastAsia="黑体" w:hint="eastAsia"/>
          <w:sz w:val="28"/>
          <w:szCs w:val="28"/>
        </w:rPr>
        <w:t>月</w:t>
      </w:r>
    </w:p>
    <w:p w14:paraId="79908F4D" w14:textId="77777777" w:rsidR="00E472F5" w:rsidRPr="00407DDC" w:rsidRDefault="00000000">
      <w:pPr>
        <w:jc w:val="center"/>
        <w:rPr>
          <w:b/>
          <w:sz w:val="32"/>
          <w:szCs w:val="32"/>
        </w:rPr>
      </w:pPr>
      <w:r w:rsidRPr="00407DDC">
        <w:rPr>
          <w:b/>
          <w:spacing w:val="20"/>
          <w:kern w:val="0"/>
          <w:sz w:val="44"/>
          <w:szCs w:val="44"/>
        </w:rPr>
        <w:br w:type="page"/>
      </w:r>
      <w:r w:rsidRPr="00407DDC">
        <w:rPr>
          <w:b/>
          <w:sz w:val="32"/>
          <w:szCs w:val="32"/>
        </w:rPr>
        <w:lastRenderedPageBreak/>
        <w:t>监督部门和交易平台</w:t>
      </w:r>
    </w:p>
    <w:p w14:paraId="39D6741C" w14:textId="77777777" w:rsidR="00E472F5" w:rsidRPr="00407DDC" w:rsidRDefault="00000000">
      <w:pPr>
        <w:pStyle w:val="aff9"/>
        <w:numPr>
          <w:ilvl w:val="0"/>
          <w:numId w:val="1"/>
        </w:numPr>
        <w:ind w:firstLineChars="0"/>
        <w:jc w:val="left"/>
        <w:rPr>
          <w:rFonts w:ascii="黑体" w:eastAsia="黑体" w:hAnsi="黑体"/>
          <w:sz w:val="28"/>
          <w:szCs w:val="28"/>
        </w:rPr>
      </w:pPr>
      <w:r w:rsidRPr="00407DDC">
        <w:rPr>
          <w:rFonts w:ascii="黑体" w:eastAsia="黑体" w:hAnsi="黑体" w:hint="eastAsia"/>
          <w:sz w:val="28"/>
          <w:szCs w:val="28"/>
        </w:rPr>
        <w:t>本项目监督部门：</w:t>
      </w:r>
      <w:permStart w:id="1957252847" w:edGrp="everyone"/>
      <w:r w:rsidRPr="00407DDC">
        <w:rPr>
          <w:rFonts w:ascii="黑体" w:eastAsia="黑体" w:hint="eastAsia"/>
          <w:sz w:val="28"/>
          <w:szCs w:val="28"/>
          <w:u w:val="single"/>
        </w:rPr>
        <w:t xml:space="preserve">       </w:t>
      </w:r>
      <w:r w:rsidRPr="00407DDC">
        <w:rPr>
          <w:rFonts w:ascii="黑体" w:eastAsia="黑体" w:hAnsi="黑体" w:hint="eastAsia"/>
          <w:sz w:val="28"/>
          <w:szCs w:val="28"/>
          <w:u w:val="single"/>
        </w:rPr>
        <w:t>公共资源交易</w:t>
      </w:r>
      <w:permEnd w:id="1957252847"/>
      <w:r w:rsidRPr="00407DDC">
        <w:rPr>
          <w:rFonts w:ascii="黑体" w:eastAsia="黑体" w:hAnsi="黑体" w:hint="eastAsia"/>
          <w:sz w:val="28"/>
          <w:szCs w:val="28"/>
        </w:rPr>
        <w:t>监督管理局</w:t>
      </w:r>
    </w:p>
    <w:p w14:paraId="733128D1" w14:textId="77777777" w:rsidR="00E472F5" w:rsidRPr="00407DDC" w:rsidRDefault="00000000">
      <w:pPr>
        <w:ind w:firstLineChars="250" w:firstLine="700"/>
        <w:jc w:val="left"/>
        <w:rPr>
          <w:rFonts w:ascii="黑体" w:eastAsia="黑体" w:hAnsi="黑体"/>
          <w:sz w:val="28"/>
          <w:szCs w:val="28"/>
        </w:rPr>
      </w:pPr>
      <w:r w:rsidRPr="00407DDC">
        <w:rPr>
          <w:rFonts w:ascii="黑体" w:eastAsia="黑体" w:hAnsi="黑体"/>
          <w:sz w:val="28"/>
          <w:szCs w:val="28"/>
        </w:rPr>
        <w:t>本项目交易平台所在地</w:t>
      </w:r>
      <w:r w:rsidRPr="00407DDC">
        <w:rPr>
          <w:rFonts w:ascii="黑体" w:eastAsia="黑体" w:hAnsi="黑体" w:hint="eastAsia"/>
          <w:sz w:val="28"/>
          <w:szCs w:val="28"/>
        </w:rPr>
        <w:t>：黄山市</w:t>
      </w:r>
      <w:r w:rsidRPr="00407DDC">
        <w:rPr>
          <w:rFonts w:ascii="黑体" w:eastAsia="黑体" w:hAnsi="黑体"/>
          <w:sz w:val="28"/>
          <w:szCs w:val="28"/>
        </w:rPr>
        <w:t>公共资源交易中心</w:t>
      </w:r>
      <w:permStart w:id="1938439574" w:edGrp="everyone"/>
      <w:r w:rsidRPr="00407DDC">
        <w:rPr>
          <w:rFonts w:ascii="黑体" w:eastAsia="黑体" w:hAnsi="黑体" w:hint="eastAsia"/>
          <w:sz w:val="28"/>
          <w:szCs w:val="28"/>
          <w:u w:val="single"/>
        </w:rPr>
        <w:t xml:space="preserve">         </w:t>
      </w:r>
      <w:r w:rsidRPr="00407DDC">
        <w:rPr>
          <w:rFonts w:ascii="黑体" w:eastAsia="黑体" w:hAnsi="黑体" w:hint="eastAsia"/>
          <w:sz w:val="28"/>
          <w:szCs w:val="28"/>
        </w:rPr>
        <w:t>分中心</w:t>
      </w:r>
      <w:permEnd w:id="1938439574"/>
    </w:p>
    <w:p w14:paraId="3FF7C12D" w14:textId="77777777" w:rsidR="00E472F5" w:rsidRPr="00407DDC" w:rsidRDefault="00000000">
      <w:pPr>
        <w:pStyle w:val="aff9"/>
        <w:numPr>
          <w:ilvl w:val="0"/>
          <w:numId w:val="1"/>
        </w:numPr>
        <w:ind w:firstLineChars="0"/>
        <w:jc w:val="left"/>
        <w:rPr>
          <w:rFonts w:ascii="黑体" w:eastAsia="黑体" w:hAnsi="黑体"/>
          <w:sz w:val="28"/>
          <w:szCs w:val="28"/>
        </w:rPr>
      </w:pPr>
      <w:r w:rsidRPr="00407DDC">
        <w:rPr>
          <w:rFonts w:ascii="黑体" w:eastAsia="黑体" w:hAnsi="黑体" w:hint="eastAsia"/>
          <w:sz w:val="28"/>
          <w:szCs w:val="28"/>
        </w:rPr>
        <w:t>监督部门</w:t>
      </w:r>
    </w:p>
    <w:p w14:paraId="1EBAC0E1" w14:textId="77777777" w:rsidR="00E472F5" w:rsidRPr="00407DDC" w:rsidRDefault="00000000">
      <w:pPr>
        <w:pStyle w:val="Style1"/>
        <w:jc w:val="left"/>
        <w:rPr>
          <w:rFonts w:ascii="宋体" w:hAnsi="宋体"/>
          <w:szCs w:val="21"/>
        </w:rPr>
      </w:pPr>
      <w:bookmarkStart w:id="1" w:name="_Hlk41491414"/>
      <w:bookmarkStart w:id="2" w:name="_Hlk41491369"/>
      <w:permStart w:id="1952143008" w:edGrp="everyone"/>
      <w:r w:rsidRPr="00407DDC">
        <w:rPr>
          <w:rFonts w:ascii="宋体" w:hAnsi="宋体" w:hint="eastAsia"/>
          <w:szCs w:val="21"/>
        </w:rPr>
        <w:t>黄山市公共资源交易监督管理局</w:t>
      </w:r>
    </w:p>
    <w:p w14:paraId="7D862FEE" w14:textId="78517A9F" w:rsidR="00E472F5" w:rsidRPr="00407DDC" w:rsidRDefault="00000000">
      <w:pPr>
        <w:jc w:val="left"/>
        <w:rPr>
          <w:rFonts w:ascii="宋体" w:hAnsi="宋体"/>
          <w:szCs w:val="21"/>
        </w:rPr>
      </w:pPr>
      <w:r w:rsidRPr="00407DDC">
        <w:rPr>
          <w:rFonts w:ascii="宋体" w:hAnsi="宋体" w:hint="eastAsia"/>
          <w:szCs w:val="21"/>
        </w:rPr>
        <w:t>地址：</w:t>
      </w:r>
      <w:r w:rsidR="00407DDC" w:rsidRPr="00407DDC">
        <w:rPr>
          <w:rFonts w:ascii="宋体" w:hAnsi="宋体" w:hint="eastAsia"/>
          <w:szCs w:val="21"/>
        </w:rPr>
        <w:t>黄山市屯溪区社屋前路1号</w:t>
      </w:r>
    </w:p>
    <w:p w14:paraId="1FE9C682" w14:textId="77777777" w:rsidR="00E472F5" w:rsidRPr="00407DDC" w:rsidRDefault="00000000">
      <w:pPr>
        <w:jc w:val="left"/>
        <w:rPr>
          <w:rFonts w:ascii="宋体" w:hAnsi="宋体"/>
          <w:szCs w:val="21"/>
        </w:rPr>
      </w:pPr>
      <w:r w:rsidRPr="00407DDC">
        <w:rPr>
          <w:rFonts w:ascii="宋体" w:hAnsi="宋体" w:hint="eastAsia"/>
          <w:szCs w:val="21"/>
        </w:rPr>
        <w:t>监督电话：0559-2351788</w:t>
      </w:r>
    </w:p>
    <w:p w14:paraId="6671253E" w14:textId="77777777" w:rsidR="00E472F5" w:rsidRPr="00407DDC" w:rsidRDefault="00000000">
      <w:pPr>
        <w:pStyle w:val="Style1"/>
        <w:jc w:val="left"/>
        <w:rPr>
          <w:rFonts w:ascii="宋体" w:hAnsi="宋体"/>
          <w:szCs w:val="21"/>
        </w:rPr>
      </w:pPr>
      <w:r w:rsidRPr="00407DDC">
        <w:rPr>
          <w:rFonts w:ascii="宋体" w:hAnsi="宋体" w:hint="eastAsia"/>
          <w:szCs w:val="21"/>
        </w:rPr>
        <w:t>黄山市黄山区公共资源交易监督管理局</w:t>
      </w:r>
    </w:p>
    <w:p w14:paraId="1DAEA852" w14:textId="77777777" w:rsidR="00E472F5" w:rsidRPr="00407DDC" w:rsidRDefault="00000000">
      <w:pPr>
        <w:jc w:val="left"/>
        <w:rPr>
          <w:rFonts w:ascii="宋体" w:hAnsi="宋体"/>
          <w:szCs w:val="21"/>
        </w:rPr>
      </w:pPr>
      <w:r w:rsidRPr="00407DDC">
        <w:rPr>
          <w:rFonts w:ascii="宋体" w:hAnsi="宋体" w:hint="eastAsia"/>
          <w:szCs w:val="21"/>
        </w:rPr>
        <w:t>地址：</w:t>
      </w:r>
      <w:bookmarkStart w:id="3" w:name="_Hlk104818726"/>
      <w:r w:rsidRPr="00407DDC">
        <w:t>黄山区政务新区</w:t>
      </w:r>
      <w:r w:rsidRPr="00407DDC">
        <w:t>5</w:t>
      </w:r>
      <w:r w:rsidRPr="00407DDC">
        <w:t>号楼四楼</w:t>
      </w:r>
      <w:bookmarkEnd w:id="3"/>
    </w:p>
    <w:p w14:paraId="507C21BD" w14:textId="77777777" w:rsidR="00E472F5" w:rsidRPr="00407DDC" w:rsidRDefault="00000000">
      <w:pPr>
        <w:jc w:val="left"/>
        <w:rPr>
          <w:rFonts w:ascii="宋体" w:hAnsi="宋体"/>
          <w:szCs w:val="21"/>
        </w:rPr>
      </w:pPr>
      <w:r w:rsidRPr="00407DDC">
        <w:rPr>
          <w:rFonts w:ascii="宋体" w:hAnsi="宋体" w:hint="eastAsia"/>
          <w:szCs w:val="21"/>
        </w:rPr>
        <w:t>监督电话：0559-8512175</w:t>
      </w:r>
    </w:p>
    <w:p w14:paraId="4527223B" w14:textId="77777777" w:rsidR="00E472F5" w:rsidRPr="00407DDC" w:rsidRDefault="00000000">
      <w:pPr>
        <w:pStyle w:val="Style1"/>
        <w:jc w:val="left"/>
        <w:rPr>
          <w:rFonts w:ascii="宋体" w:hAnsi="宋体"/>
          <w:szCs w:val="21"/>
        </w:rPr>
      </w:pPr>
      <w:r w:rsidRPr="00407DDC">
        <w:rPr>
          <w:rFonts w:ascii="宋体" w:hAnsi="宋体" w:hint="eastAsia"/>
          <w:szCs w:val="21"/>
        </w:rPr>
        <w:t>祁门县公共资源交易监督管理局</w:t>
      </w:r>
    </w:p>
    <w:p w14:paraId="095911B8" w14:textId="77777777" w:rsidR="00E472F5" w:rsidRPr="00407DDC" w:rsidRDefault="00000000">
      <w:pPr>
        <w:widowControl/>
        <w:jc w:val="left"/>
        <w:rPr>
          <w:rFonts w:ascii="宋体" w:hAnsi="宋体" w:cs="宋体"/>
          <w:kern w:val="0"/>
          <w:szCs w:val="21"/>
        </w:rPr>
      </w:pPr>
      <w:r w:rsidRPr="00407DDC">
        <w:rPr>
          <w:rFonts w:ascii="宋体" w:hAnsi="宋体" w:hint="eastAsia"/>
          <w:szCs w:val="21"/>
        </w:rPr>
        <w:t>地址：</w:t>
      </w:r>
      <w:r w:rsidRPr="00407DDC">
        <w:rPr>
          <w:rFonts w:ascii="宋体" w:hAnsi="宋体"/>
          <w:szCs w:val="21"/>
        </w:rPr>
        <w:t>祁门县政务新区（政务新区办公楼隔壁）</w:t>
      </w:r>
    </w:p>
    <w:p w14:paraId="390982FB" w14:textId="77777777" w:rsidR="00E472F5" w:rsidRPr="00407DDC" w:rsidRDefault="00000000">
      <w:pPr>
        <w:jc w:val="left"/>
        <w:rPr>
          <w:rFonts w:ascii="宋体" w:hAnsi="宋体"/>
          <w:szCs w:val="21"/>
        </w:rPr>
      </w:pPr>
      <w:r w:rsidRPr="00407DDC">
        <w:rPr>
          <w:rFonts w:ascii="宋体" w:hAnsi="宋体" w:hint="eastAsia"/>
          <w:szCs w:val="21"/>
        </w:rPr>
        <w:t>监督电话：0</w:t>
      </w:r>
      <w:r w:rsidRPr="00407DDC">
        <w:t>559-4509606</w:t>
      </w:r>
    </w:p>
    <w:p w14:paraId="3CF2A76F" w14:textId="77777777" w:rsidR="00E472F5" w:rsidRPr="00407DDC" w:rsidRDefault="00000000">
      <w:pPr>
        <w:ind w:firstLineChars="200" w:firstLine="420"/>
        <w:rPr>
          <w:szCs w:val="21"/>
        </w:rPr>
      </w:pPr>
      <w:r w:rsidRPr="00407DDC">
        <w:rPr>
          <w:rFonts w:hint="eastAsia"/>
          <w:szCs w:val="21"/>
        </w:rPr>
        <w:t>歙县公共资源交易监督管理局</w:t>
      </w:r>
    </w:p>
    <w:p w14:paraId="440E1568" w14:textId="77777777" w:rsidR="00E472F5" w:rsidRPr="00407DDC" w:rsidRDefault="00000000">
      <w:pPr>
        <w:spacing w:line="400" w:lineRule="exact"/>
        <w:rPr>
          <w:rFonts w:ascii="宋体" w:hAnsi="宋体"/>
          <w:szCs w:val="21"/>
        </w:rPr>
      </w:pPr>
      <w:r w:rsidRPr="00407DDC">
        <w:rPr>
          <w:rFonts w:hint="eastAsia"/>
          <w:szCs w:val="21"/>
        </w:rPr>
        <w:t>地址：</w:t>
      </w:r>
      <w:r w:rsidRPr="00407DDC">
        <w:t>歙县徽城镇紫阳路</w:t>
      </w:r>
      <w:r w:rsidRPr="00407DDC">
        <w:t>18</w:t>
      </w:r>
      <w:r w:rsidRPr="00407DDC">
        <w:t>号县政府二楼</w:t>
      </w:r>
    </w:p>
    <w:p w14:paraId="6B580694" w14:textId="77777777" w:rsidR="00E472F5" w:rsidRPr="00407DDC" w:rsidRDefault="00000000">
      <w:pPr>
        <w:rPr>
          <w:szCs w:val="21"/>
        </w:rPr>
      </w:pPr>
      <w:r w:rsidRPr="00407DDC">
        <w:rPr>
          <w:rFonts w:hint="eastAsia"/>
          <w:szCs w:val="21"/>
        </w:rPr>
        <w:t>监督电话：</w:t>
      </w:r>
      <w:r w:rsidRPr="00407DDC">
        <w:t>0559-6512729</w:t>
      </w:r>
    </w:p>
    <w:p w14:paraId="2B0146C4" w14:textId="77777777" w:rsidR="00E472F5" w:rsidRPr="00407DDC" w:rsidRDefault="00000000">
      <w:pPr>
        <w:widowControl/>
        <w:ind w:firstLineChars="200" w:firstLine="420"/>
        <w:jc w:val="left"/>
        <w:rPr>
          <w:rFonts w:ascii="宋体" w:hAnsi="宋体" w:cs="宋体"/>
          <w:kern w:val="0"/>
          <w:szCs w:val="21"/>
        </w:rPr>
      </w:pPr>
      <w:r w:rsidRPr="00407DDC">
        <w:rPr>
          <w:rFonts w:ascii="宋体" w:hAnsi="宋体" w:cs="宋体" w:hint="eastAsia"/>
          <w:kern w:val="0"/>
          <w:szCs w:val="21"/>
        </w:rPr>
        <w:t>休宁县公共资源交易监督管理局</w:t>
      </w:r>
      <w:r w:rsidRPr="00407DDC">
        <w:rPr>
          <w:rFonts w:ascii="宋体" w:hAnsi="宋体" w:cs="宋体" w:hint="eastAsia"/>
          <w:kern w:val="0"/>
          <w:szCs w:val="21"/>
        </w:rPr>
        <w:br/>
        <w:t>地址：</w:t>
      </w:r>
      <w:r w:rsidRPr="00407DDC">
        <w:t>休宁县书院路</w:t>
      </w:r>
      <w:r w:rsidRPr="00407DDC">
        <w:t>9</w:t>
      </w:r>
      <w:r w:rsidRPr="00407DDC">
        <w:t>号政府大楼</w:t>
      </w:r>
      <w:r w:rsidRPr="00407DDC">
        <w:t>9</w:t>
      </w:r>
      <w:r w:rsidRPr="00407DDC">
        <w:t>楼</w:t>
      </w:r>
      <w:r w:rsidRPr="00407DDC">
        <w:rPr>
          <w:rFonts w:ascii="宋体" w:hAnsi="宋体" w:cs="宋体" w:hint="eastAsia"/>
          <w:kern w:val="0"/>
          <w:szCs w:val="21"/>
        </w:rPr>
        <w:br/>
        <w:t>监督电话：</w:t>
      </w:r>
      <w:r w:rsidRPr="00407DDC">
        <w:t>0559-7519315</w:t>
      </w:r>
    </w:p>
    <w:p w14:paraId="6B048F5D" w14:textId="77777777" w:rsidR="00E472F5" w:rsidRPr="00407DDC" w:rsidRDefault="00000000">
      <w:pPr>
        <w:ind w:firstLineChars="200" w:firstLine="420"/>
      </w:pPr>
      <w:r w:rsidRPr="00407DDC">
        <w:rPr>
          <w:rFonts w:hint="eastAsia"/>
        </w:rPr>
        <w:t>黟县公共资源交易监督管理局</w:t>
      </w:r>
    </w:p>
    <w:p w14:paraId="28FCCB89" w14:textId="77777777" w:rsidR="00E472F5" w:rsidRPr="00407DDC" w:rsidRDefault="00000000">
      <w:r w:rsidRPr="00407DDC">
        <w:rPr>
          <w:rFonts w:hint="eastAsia"/>
        </w:rPr>
        <w:t>地址：</w:t>
      </w:r>
      <w:r w:rsidRPr="00407DDC">
        <w:t>黟县碧阳镇直街</w:t>
      </w:r>
      <w:r w:rsidRPr="00407DDC">
        <w:t>71</w:t>
      </w:r>
      <w:r w:rsidRPr="00407DDC">
        <w:t>号</w:t>
      </w:r>
    </w:p>
    <w:p w14:paraId="05191E37" w14:textId="77777777" w:rsidR="00E472F5" w:rsidRPr="00407DDC" w:rsidRDefault="00000000">
      <w:r w:rsidRPr="00407DDC">
        <w:rPr>
          <w:rFonts w:hint="eastAsia"/>
        </w:rPr>
        <w:t>监督电话：</w:t>
      </w:r>
      <w:r w:rsidRPr="00407DDC">
        <w:rPr>
          <w:rFonts w:hint="eastAsia"/>
        </w:rPr>
        <w:t>0559-5527</w:t>
      </w:r>
      <w:r w:rsidRPr="00407DDC">
        <w:t>193</w:t>
      </w:r>
    </w:p>
    <w:p w14:paraId="2FA8D67C" w14:textId="77777777" w:rsidR="00E472F5" w:rsidRPr="00407DDC" w:rsidRDefault="00000000">
      <w:pPr>
        <w:ind w:firstLineChars="200" w:firstLine="420"/>
      </w:pPr>
      <w:r w:rsidRPr="00407DDC">
        <w:rPr>
          <w:rFonts w:hint="eastAsia"/>
        </w:rPr>
        <w:t>黄山市徽州区公共资源交易监督管理局</w:t>
      </w:r>
    </w:p>
    <w:p w14:paraId="7B3916DB" w14:textId="77777777" w:rsidR="00E472F5" w:rsidRPr="00407DDC" w:rsidRDefault="00000000">
      <w:pPr>
        <w:spacing w:line="360" w:lineRule="exact"/>
      </w:pPr>
      <w:r w:rsidRPr="00407DDC">
        <w:rPr>
          <w:rFonts w:hint="eastAsia"/>
        </w:rPr>
        <w:t>地址：</w:t>
      </w:r>
      <w:r w:rsidRPr="00407DDC">
        <w:t>黄山市徽州区迎宾大道</w:t>
      </w:r>
      <w:r w:rsidRPr="00407DDC">
        <w:t>86</w:t>
      </w:r>
      <w:r w:rsidRPr="00407DDC">
        <w:t>号</w:t>
      </w:r>
    </w:p>
    <w:p w14:paraId="582EB828" w14:textId="77777777" w:rsidR="00E472F5" w:rsidRPr="00407DDC" w:rsidRDefault="00000000">
      <w:pPr>
        <w:spacing w:line="360" w:lineRule="exact"/>
      </w:pPr>
      <w:r w:rsidRPr="00407DDC">
        <w:rPr>
          <w:rFonts w:hint="eastAsia"/>
        </w:rPr>
        <w:t>监督电话：</w:t>
      </w:r>
      <w:r w:rsidRPr="00407DDC">
        <w:t>0559</w:t>
      </w:r>
      <w:r w:rsidRPr="00407DDC">
        <w:rPr>
          <w:rFonts w:hint="eastAsia"/>
        </w:rPr>
        <w:t>-</w:t>
      </w:r>
      <w:r w:rsidRPr="00407DDC">
        <w:t>358702</w:t>
      </w:r>
      <w:bookmarkEnd w:id="1"/>
      <w:r w:rsidRPr="00407DDC">
        <w:t>7</w:t>
      </w:r>
    </w:p>
    <w:bookmarkEnd w:id="2"/>
    <w:permEnd w:id="1952143008"/>
    <w:p w14:paraId="135BC641" w14:textId="77777777" w:rsidR="00E472F5" w:rsidRPr="00407DDC" w:rsidRDefault="00E472F5">
      <w:pPr>
        <w:rPr>
          <w:b/>
        </w:rPr>
      </w:pPr>
    </w:p>
    <w:p w14:paraId="42D1586C" w14:textId="77777777" w:rsidR="00E472F5" w:rsidRPr="00407DDC" w:rsidRDefault="00000000">
      <w:pPr>
        <w:pStyle w:val="aff9"/>
        <w:numPr>
          <w:ilvl w:val="0"/>
          <w:numId w:val="2"/>
        </w:numPr>
        <w:ind w:firstLineChars="0" w:firstLine="0"/>
        <w:jc w:val="left"/>
        <w:rPr>
          <w:rFonts w:ascii="黑体" w:eastAsia="黑体" w:hAnsi="黑体"/>
          <w:sz w:val="28"/>
          <w:szCs w:val="28"/>
        </w:rPr>
      </w:pPr>
      <w:r w:rsidRPr="00407DDC">
        <w:rPr>
          <w:rFonts w:ascii="黑体" w:eastAsia="黑体" w:hAnsi="黑体" w:hint="eastAsia"/>
          <w:sz w:val="28"/>
          <w:szCs w:val="28"/>
        </w:rPr>
        <w:t>交易平台所在地</w:t>
      </w:r>
    </w:p>
    <w:p w14:paraId="7439F289" w14:textId="77777777" w:rsidR="00E472F5" w:rsidRPr="00407DDC" w:rsidRDefault="00000000">
      <w:pPr>
        <w:pStyle w:val="Style1"/>
        <w:jc w:val="left"/>
        <w:rPr>
          <w:rFonts w:ascii="宋体" w:hAnsi="宋体"/>
          <w:szCs w:val="21"/>
        </w:rPr>
      </w:pPr>
      <w:permStart w:id="1108617706" w:edGrp="everyone"/>
      <w:r w:rsidRPr="00407DDC">
        <w:rPr>
          <w:rFonts w:ascii="宋体" w:hAnsi="宋体" w:hint="eastAsia"/>
          <w:szCs w:val="21"/>
        </w:rPr>
        <w:t>黄山市公共资源交易中心</w:t>
      </w:r>
    </w:p>
    <w:p w14:paraId="6E1A60A9" w14:textId="77777777" w:rsidR="00E472F5" w:rsidRPr="00407DDC" w:rsidRDefault="00000000">
      <w:pPr>
        <w:jc w:val="left"/>
        <w:rPr>
          <w:rFonts w:ascii="宋体" w:hAnsi="宋体"/>
          <w:szCs w:val="21"/>
        </w:rPr>
      </w:pPr>
      <w:r w:rsidRPr="00407DDC">
        <w:rPr>
          <w:rFonts w:ascii="宋体" w:hAnsi="宋体" w:hint="eastAsia"/>
          <w:szCs w:val="21"/>
        </w:rPr>
        <w:t>地点：黄山市屯溪区社屋前路1号（黄山市民中心北侧昱东大厦西区1-3层）</w:t>
      </w:r>
    </w:p>
    <w:p w14:paraId="04FB2D02" w14:textId="77777777" w:rsidR="00E472F5" w:rsidRPr="00407DDC" w:rsidRDefault="00000000">
      <w:pPr>
        <w:jc w:val="left"/>
        <w:rPr>
          <w:rFonts w:ascii="宋体" w:hAnsi="宋体"/>
          <w:szCs w:val="21"/>
        </w:rPr>
      </w:pPr>
      <w:r w:rsidRPr="00407DDC">
        <w:rPr>
          <w:rFonts w:ascii="宋体" w:hAnsi="宋体" w:hint="eastAsia"/>
          <w:szCs w:val="21"/>
        </w:rPr>
        <w:t>电话：0559-2354008</w:t>
      </w:r>
    </w:p>
    <w:p w14:paraId="32FA51B6" w14:textId="77777777" w:rsidR="00E472F5" w:rsidRPr="00407DDC" w:rsidRDefault="00000000">
      <w:pPr>
        <w:jc w:val="left"/>
        <w:rPr>
          <w:rFonts w:ascii="宋体" w:hAnsi="宋体"/>
          <w:szCs w:val="21"/>
        </w:rPr>
      </w:pPr>
      <w:r w:rsidRPr="00407DDC">
        <w:rPr>
          <w:rFonts w:ascii="宋体" w:hAnsi="宋体" w:hint="eastAsia"/>
          <w:szCs w:val="21"/>
        </w:rPr>
        <w:t>网址：http://ggzy.huangshan.gov.cn</w:t>
      </w:r>
    </w:p>
    <w:p w14:paraId="481D7E7F" w14:textId="77777777" w:rsidR="00E472F5" w:rsidRPr="00407DDC" w:rsidRDefault="00000000">
      <w:pPr>
        <w:jc w:val="left"/>
        <w:rPr>
          <w:rFonts w:ascii="宋体" w:hAnsi="宋体"/>
          <w:szCs w:val="21"/>
        </w:rPr>
      </w:pPr>
      <w:r w:rsidRPr="00407DDC">
        <w:rPr>
          <w:rFonts w:ascii="宋体" w:hAnsi="宋体" w:hint="eastAsia"/>
          <w:szCs w:val="21"/>
        </w:rPr>
        <w:t>（保证金缴纳）户名：黄山市公共资源交易中心</w:t>
      </w:r>
    </w:p>
    <w:p w14:paraId="5FFED41E" w14:textId="77777777" w:rsidR="00407DDC" w:rsidRPr="00407DDC" w:rsidRDefault="00407DDC" w:rsidP="00407DDC">
      <w:pPr>
        <w:jc w:val="left"/>
        <w:rPr>
          <w:rFonts w:ascii="宋体" w:hAnsi="宋体"/>
          <w:szCs w:val="21"/>
        </w:rPr>
      </w:pPr>
      <w:r w:rsidRPr="00407DDC">
        <w:rPr>
          <w:rFonts w:ascii="宋体" w:hAnsi="宋体" w:hint="eastAsia"/>
          <w:szCs w:val="21"/>
        </w:rPr>
        <w:t>开户行：徽商银行股份有限公司黄山屯溪支行</w:t>
      </w:r>
    </w:p>
    <w:p w14:paraId="4E1C7F81" w14:textId="77777777" w:rsidR="00407DDC" w:rsidRPr="00407DDC" w:rsidRDefault="00407DDC" w:rsidP="00407DDC">
      <w:pPr>
        <w:jc w:val="left"/>
        <w:rPr>
          <w:rFonts w:ascii="宋体" w:hAnsi="宋体"/>
          <w:szCs w:val="21"/>
        </w:rPr>
      </w:pPr>
      <w:r w:rsidRPr="00407DDC">
        <w:rPr>
          <w:rFonts w:ascii="宋体" w:hAnsi="宋体" w:hint="eastAsia"/>
          <w:szCs w:val="21"/>
        </w:rPr>
        <w:t>中国工商银行股份有限公司黄山荷花池支行</w:t>
      </w:r>
    </w:p>
    <w:p w14:paraId="36545453" w14:textId="77777777" w:rsidR="00407DDC" w:rsidRPr="00407DDC" w:rsidRDefault="00407DDC" w:rsidP="00407DDC">
      <w:pPr>
        <w:jc w:val="left"/>
        <w:rPr>
          <w:rFonts w:ascii="宋体" w:hAnsi="宋体"/>
          <w:szCs w:val="21"/>
        </w:rPr>
      </w:pPr>
      <w:r w:rsidRPr="00407DDC">
        <w:rPr>
          <w:rFonts w:ascii="宋体" w:hAnsi="宋体" w:hint="eastAsia"/>
          <w:szCs w:val="21"/>
        </w:rPr>
        <w:t>中国建设银行股份有限公司黄山市分行营业部</w:t>
      </w:r>
    </w:p>
    <w:p w14:paraId="5C33D389" w14:textId="77777777" w:rsidR="00407DDC" w:rsidRPr="00407DDC" w:rsidRDefault="00407DDC" w:rsidP="00407DDC">
      <w:pPr>
        <w:jc w:val="left"/>
        <w:rPr>
          <w:rFonts w:ascii="Times New Roman" w:hAnsi="Times New Roman"/>
          <w:szCs w:val="24"/>
        </w:rPr>
      </w:pPr>
      <w:r w:rsidRPr="00407DDC">
        <w:rPr>
          <w:rFonts w:ascii="宋体" w:hAnsi="宋体" w:hint="eastAsia"/>
          <w:szCs w:val="21"/>
        </w:rPr>
        <w:t>中国银行黄山分行营业部</w:t>
      </w:r>
    </w:p>
    <w:p w14:paraId="76089780" w14:textId="77777777" w:rsidR="00E472F5" w:rsidRPr="00407DDC" w:rsidRDefault="00000000">
      <w:pPr>
        <w:ind w:firstLineChars="200" w:firstLine="420"/>
        <w:jc w:val="left"/>
        <w:rPr>
          <w:rFonts w:ascii="宋体" w:hAnsi="宋体"/>
          <w:szCs w:val="21"/>
        </w:rPr>
      </w:pPr>
      <w:r w:rsidRPr="00407DDC">
        <w:rPr>
          <w:rFonts w:ascii="宋体" w:hAnsi="宋体" w:hint="eastAsia"/>
          <w:szCs w:val="21"/>
        </w:rPr>
        <w:t>黄山市公共资源交易中心黄山区分中心</w:t>
      </w:r>
    </w:p>
    <w:p w14:paraId="42A8EEE1" w14:textId="77777777" w:rsidR="00E472F5" w:rsidRPr="00407DDC" w:rsidRDefault="00000000">
      <w:pPr>
        <w:jc w:val="left"/>
        <w:rPr>
          <w:rFonts w:ascii="宋体" w:hAnsi="宋体"/>
          <w:szCs w:val="21"/>
        </w:rPr>
      </w:pPr>
      <w:r w:rsidRPr="00407DDC">
        <w:rPr>
          <w:rFonts w:ascii="宋体" w:hAnsi="宋体" w:hint="eastAsia"/>
          <w:szCs w:val="21"/>
        </w:rPr>
        <w:lastRenderedPageBreak/>
        <w:t>地点：黄山区翡翠西路北侧</w:t>
      </w:r>
    </w:p>
    <w:p w14:paraId="65E1155D" w14:textId="77777777" w:rsidR="00E472F5" w:rsidRPr="00407DDC" w:rsidRDefault="00000000">
      <w:pPr>
        <w:jc w:val="left"/>
        <w:rPr>
          <w:rFonts w:ascii="宋体" w:hAnsi="宋体"/>
          <w:szCs w:val="21"/>
        </w:rPr>
      </w:pPr>
      <w:r w:rsidRPr="00407DDC">
        <w:rPr>
          <w:rFonts w:ascii="宋体" w:hAnsi="宋体" w:hint="eastAsia"/>
          <w:szCs w:val="21"/>
        </w:rPr>
        <w:t>电话：0559-</w:t>
      </w:r>
      <w:r w:rsidRPr="00407DDC">
        <w:rPr>
          <w:rFonts w:ascii="宋体" w:hAnsi="宋体"/>
          <w:szCs w:val="21"/>
        </w:rPr>
        <w:t>8512181</w:t>
      </w:r>
    </w:p>
    <w:p w14:paraId="06FD72A5" w14:textId="77777777" w:rsidR="00E472F5" w:rsidRPr="00407DDC" w:rsidRDefault="00000000">
      <w:pPr>
        <w:jc w:val="left"/>
        <w:rPr>
          <w:rFonts w:ascii="宋体" w:hAnsi="宋体"/>
          <w:szCs w:val="21"/>
        </w:rPr>
      </w:pPr>
      <w:r w:rsidRPr="00407DDC">
        <w:rPr>
          <w:rFonts w:ascii="宋体" w:hAnsi="宋体" w:hint="eastAsia"/>
          <w:szCs w:val="21"/>
        </w:rPr>
        <w:t>网址：http://ggzy.huangshan.gov.cn</w:t>
      </w:r>
    </w:p>
    <w:p w14:paraId="4423DFF6" w14:textId="77777777" w:rsidR="00E472F5" w:rsidRPr="00407DDC" w:rsidRDefault="00000000">
      <w:pPr>
        <w:jc w:val="left"/>
        <w:rPr>
          <w:rFonts w:ascii="宋体" w:hAnsi="宋体"/>
          <w:szCs w:val="21"/>
        </w:rPr>
      </w:pPr>
      <w:r w:rsidRPr="00407DDC">
        <w:rPr>
          <w:rFonts w:ascii="宋体" w:hAnsi="宋体" w:hint="eastAsia"/>
          <w:szCs w:val="21"/>
        </w:rPr>
        <w:t>（保证金缴纳）户名：黄山市公共资源交易中心黄山区分中心</w:t>
      </w:r>
    </w:p>
    <w:p w14:paraId="2F53A6CD" w14:textId="77777777" w:rsidR="00E472F5" w:rsidRPr="00407DDC" w:rsidRDefault="00000000">
      <w:pPr>
        <w:jc w:val="left"/>
        <w:rPr>
          <w:rFonts w:ascii="宋体" w:hAnsi="宋体"/>
          <w:szCs w:val="21"/>
        </w:rPr>
      </w:pPr>
      <w:r w:rsidRPr="00407DDC">
        <w:rPr>
          <w:rFonts w:ascii="宋体" w:hAnsi="宋体" w:hint="eastAsia"/>
          <w:szCs w:val="21"/>
        </w:rPr>
        <w:t>开户行：黄山太平农村商业银行股份有限公司</w:t>
      </w:r>
    </w:p>
    <w:p w14:paraId="3732D66C" w14:textId="77777777" w:rsidR="00E472F5" w:rsidRPr="00407DDC" w:rsidRDefault="00000000">
      <w:pPr>
        <w:ind w:firstLineChars="200" w:firstLine="420"/>
        <w:jc w:val="left"/>
        <w:rPr>
          <w:rFonts w:ascii="宋体" w:hAnsi="宋体"/>
          <w:szCs w:val="21"/>
        </w:rPr>
      </w:pPr>
      <w:r w:rsidRPr="00407DDC">
        <w:rPr>
          <w:rFonts w:ascii="宋体" w:hAnsi="宋体"/>
          <w:szCs w:val="21"/>
        </w:rPr>
        <w:t>黄山市公共资源交易中心祁门县分中心</w:t>
      </w:r>
      <w:r w:rsidRPr="00407DDC">
        <w:rPr>
          <w:rFonts w:ascii="宋体" w:hAnsi="宋体"/>
          <w:szCs w:val="21"/>
        </w:rPr>
        <w:br/>
        <w:t>地点：祁门县政务新区（政务新区办公楼隔壁）</w:t>
      </w:r>
      <w:r w:rsidRPr="00407DDC">
        <w:rPr>
          <w:rFonts w:ascii="宋体" w:hAnsi="宋体"/>
          <w:szCs w:val="21"/>
        </w:rPr>
        <w:br/>
        <w:t>电话：</w:t>
      </w:r>
      <w:r w:rsidRPr="00407DDC">
        <w:t>0559-4509608</w:t>
      </w:r>
      <w:r w:rsidRPr="00407DDC">
        <w:rPr>
          <w:rFonts w:ascii="宋体" w:hAnsi="宋体"/>
          <w:szCs w:val="21"/>
        </w:rPr>
        <w:br/>
        <w:t>网址：</w:t>
      </w:r>
      <w:hyperlink r:id="rId10" w:history="1">
        <w:r w:rsidRPr="00407DDC">
          <w:rPr>
            <w:rStyle w:val="aff1"/>
            <w:rFonts w:ascii="宋体" w:hAnsi="宋体" w:hint="eastAsia"/>
            <w:color w:val="auto"/>
            <w:szCs w:val="21"/>
          </w:rPr>
          <w:t>http://ggzy.huangshan.gov.cn</w:t>
        </w:r>
      </w:hyperlink>
    </w:p>
    <w:p w14:paraId="3458BFCE" w14:textId="77777777" w:rsidR="00E472F5" w:rsidRPr="00407DDC" w:rsidRDefault="00000000">
      <w:r w:rsidRPr="00407DDC">
        <w:t>（保证金缴纳）户名：</w:t>
      </w:r>
      <w:r w:rsidRPr="00407DDC">
        <w:rPr>
          <w:rFonts w:ascii="宋体" w:hAnsi="宋体" w:cs="宋体" w:hint="eastAsia"/>
          <w:kern w:val="0"/>
          <w:szCs w:val="21"/>
          <w:shd w:val="clear" w:color="auto" w:fill="FFFFFF"/>
          <w:lang w:bidi="ar"/>
        </w:rPr>
        <w:t>黄山市公共资源交易中心祁门县分中心</w:t>
      </w:r>
      <w:r w:rsidRPr="00407DDC">
        <w:br/>
      </w:r>
      <w:r w:rsidRPr="00407DDC">
        <w:t>开户行：</w:t>
      </w:r>
      <w:r w:rsidRPr="00407DDC">
        <w:rPr>
          <w:rFonts w:ascii="宋体" w:hAnsi="宋体" w:cs="Calibri" w:hint="eastAsia"/>
        </w:rPr>
        <w:t>徽商银行股份有限公司祁门支行</w:t>
      </w:r>
    </w:p>
    <w:p w14:paraId="4BC3221E" w14:textId="77777777" w:rsidR="00E472F5" w:rsidRPr="00407DDC" w:rsidRDefault="00000000">
      <w:pPr>
        <w:ind w:firstLineChars="200" w:firstLine="420"/>
        <w:jc w:val="left"/>
      </w:pPr>
      <w:r w:rsidRPr="00407DDC">
        <w:rPr>
          <w:rFonts w:hint="eastAsia"/>
        </w:rPr>
        <w:t>黄山市公共资源交易中心歙县分中心</w:t>
      </w:r>
    </w:p>
    <w:p w14:paraId="1800C266" w14:textId="77777777" w:rsidR="00E472F5" w:rsidRPr="00407DDC" w:rsidRDefault="00000000">
      <w:pPr>
        <w:jc w:val="left"/>
        <w:rPr>
          <w:rFonts w:ascii="宋体" w:hAnsi="宋体"/>
          <w:szCs w:val="21"/>
        </w:rPr>
      </w:pPr>
      <w:r w:rsidRPr="00407DDC">
        <w:rPr>
          <w:rFonts w:ascii="宋体" w:hAnsi="宋体" w:hint="eastAsia"/>
          <w:szCs w:val="21"/>
        </w:rPr>
        <w:t>电话：0559-6525651</w:t>
      </w:r>
    </w:p>
    <w:p w14:paraId="702E934D" w14:textId="77777777" w:rsidR="00E472F5" w:rsidRPr="00407DDC" w:rsidRDefault="00000000">
      <w:pPr>
        <w:rPr>
          <w:rFonts w:ascii="宋体" w:hAnsi="宋体"/>
          <w:szCs w:val="21"/>
        </w:rPr>
      </w:pPr>
      <w:r w:rsidRPr="00407DDC">
        <w:rPr>
          <w:rFonts w:hint="eastAsia"/>
        </w:rPr>
        <w:t>地点：</w:t>
      </w:r>
      <w:r w:rsidRPr="00407DDC">
        <w:t>歙县徽城镇紫阳路</w:t>
      </w:r>
      <w:r w:rsidRPr="00407DDC">
        <w:t>19</w:t>
      </w:r>
      <w:r w:rsidRPr="00407DDC">
        <w:t>号城市规划展示馆</w:t>
      </w:r>
      <w:r w:rsidRPr="00407DDC">
        <w:t>3</w:t>
      </w:r>
      <w:r w:rsidRPr="00407DDC">
        <w:t>楼</w:t>
      </w:r>
    </w:p>
    <w:p w14:paraId="45D5DF6B" w14:textId="77777777" w:rsidR="00E472F5" w:rsidRPr="00407DDC" w:rsidRDefault="00000000">
      <w:pPr>
        <w:rPr>
          <w:szCs w:val="21"/>
        </w:rPr>
      </w:pPr>
      <w:r w:rsidRPr="00407DDC">
        <w:rPr>
          <w:rFonts w:ascii="宋体" w:hAnsi="宋体" w:hint="eastAsia"/>
          <w:szCs w:val="21"/>
        </w:rPr>
        <w:t>网址：http://ggzy.huangshan.gov.cn</w:t>
      </w:r>
    </w:p>
    <w:p w14:paraId="38E8DBD2" w14:textId="77777777" w:rsidR="00E472F5" w:rsidRPr="00407DDC" w:rsidRDefault="00000000">
      <w:pPr>
        <w:jc w:val="left"/>
        <w:rPr>
          <w:rFonts w:ascii="宋体" w:hAnsi="宋体"/>
          <w:szCs w:val="21"/>
        </w:rPr>
      </w:pPr>
      <w:r w:rsidRPr="00407DDC">
        <w:rPr>
          <w:rFonts w:ascii="宋体" w:hAnsi="宋体" w:hint="eastAsia"/>
          <w:szCs w:val="21"/>
        </w:rPr>
        <w:t>（保证金缴纳）户名：黄山市公共资源交易中心歙县分中心</w:t>
      </w:r>
    </w:p>
    <w:p w14:paraId="5845D9DC" w14:textId="77777777" w:rsidR="00E472F5" w:rsidRPr="00407DDC" w:rsidRDefault="00000000">
      <w:pPr>
        <w:jc w:val="left"/>
        <w:rPr>
          <w:szCs w:val="21"/>
        </w:rPr>
      </w:pPr>
      <w:r w:rsidRPr="00407DDC">
        <w:rPr>
          <w:rFonts w:ascii="宋体" w:hAnsi="宋体" w:hint="eastAsia"/>
          <w:szCs w:val="21"/>
        </w:rPr>
        <w:t>开户行：</w:t>
      </w:r>
      <w:bookmarkStart w:id="4" w:name="_Hlk104818798"/>
      <w:r w:rsidRPr="00407DDC">
        <w:rPr>
          <w:rFonts w:hint="eastAsia"/>
        </w:rPr>
        <w:t>徽商银行股份有限公司歙县支行</w:t>
      </w:r>
      <w:bookmarkEnd w:id="4"/>
    </w:p>
    <w:p w14:paraId="0AC3AD35" w14:textId="77777777" w:rsidR="00E472F5" w:rsidRPr="00407DDC" w:rsidRDefault="00000000">
      <w:pPr>
        <w:ind w:firstLineChars="200" w:firstLine="420"/>
        <w:jc w:val="left"/>
        <w:rPr>
          <w:rFonts w:ascii="宋体" w:hAnsi="宋体" w:cs="宋体"/>
          <w:kern w:val="0"/>
          <w:szCs w:val="21"/>
        </w:rPr>
      </w:pPr>
      <w:r w:rsidRPr="00407DDC">
        <w:rPr>
          <w:rFonts w:ascii="宋体" w:hAnsi="宋体" w:cs="宋体"/>
          <w:kern w:val="0"/>
          <w:szCs w:val="21"/>
        </w:rPr>
        <w:t>黄山市公共资源交易中心休宁县分中心</w:t>
      </w:r>
      <w:r w:rsidRPr="00407DDC">
        <w:rPr>
          <w:rFonts w:ascii="宋体" w:hAnsi="宋体" w:cs="宋体"/>
          <w:kern w:val="0"/>
          <w:szCs w:val="21"/>
        </w:rPr>
        <w:br/>
        <w:t>地址：</w:t>
      </w:r>
      <w:r w:rsidRPr="00407DDC">
        <w:t>休宁县人民政府行政服务中心</w:t>
      </w:r>
      <w:r w:rsidRPr="00407DDC">
        <w:t>7</w:t>
      </w:r>
      <w:r w:rsidRPr="00407DDC">
        <w:t>楼</w:t>
      </w:r>
      <w:r w:rsidRPr="00407DDC">
        <w:rPr>
          <w:rFonts w:ascii="宋体" w:hAnsi="宋体" w:cs="宋体"/>
          <w:kern w:val="0"/>
          <w:szCs w:val="21"/>
        </w:rPr>
        <w:br/>
        <w:t>电话：</w:t>
      </w:r>
      <w:r w:rsidRPr="00407DDC">
        <w:t>0559-7517687</w:t>
      </w:r>
      <w:r w:rsidRPr="00407DDC">
        <w:rPr>
          <w:rFonts w:ascii="宋体" w:hAnsi="宋体" w:cs="宋体"/>
          <w:kern w:val="0"/>
          <w:szCs w:val="21"/>
        </w:rPr>
        <w:br/>
        <w:t>网址：</w:t>
      </w:r>
      <w:r w:rsidRPr="00407DDC">
        <w:rPr>
          <w:rFonts w:ascii="宋体" w:hAnsi="宋体" w:hint="eastAsia"/>
          <w:szCs w:val="21"/>
        </w:rPr>
        <w:t>http://ggzy.huangshan.gov.cn</w:t>
      </w:r>
      <w:r w:rsidRPr="00407DDC">
        <w:rPr>
          <w:rFonts w:ascii="宋体" w:hAnsi="宋体" w:cs="宋体"/>
          <w:kern w:val="0"/>
          <w:szCs w:val="21"/>
        </w:rPr>
        <w:br/>
        <w:t>（保证金缴纳）户名：黄山市公共资源交易中心休宁县分中心</w:t>
      </w:r>
    </w:p>
    <w:p w14:paraId="0FD88D65" w14:textId="77777777" w:rsidR="00E472F5" w:rsidRPr="00407DDC" w:rsidRDefault="00000000">
      <w:pPr>
        <w:jc w:val="left"/>
        <w:rPr>
          <w:rFonts w:ascii="宋体" w:hAnsi="宋体" w:cs="宋体"/>
          <w:kern w:val="0"/>
          <w:szCs w:val="21"/>
        </w:rPr>
      </w:pPr>
      <w:r w:rsidRPr="00407DDC">
        <w:rPr>
          <w:rFonts w:ascii="宋体" w:hAnsi="宋体" w:cs="宋体"/>
          <w:kern w:val="0"/>
          <w:szCs w:val="21"/>
        </w:rPr>
        <w:t>开户行：</w:t>
      </w:r>
      <w:r w:rsidRPr="00407DDC">
        <w:rPr>
          <w:rFonts w:hint="eastAsia"/>
        </w:rPr>
        <w:t>徽商银行股份有限公司休宁支行</w:t>
      </w:r>
    </w:p>
    <w:p w14:paraId="01B50595" w14:textId="77777777" w:rsidR="00E472F5" w:rsidRPr="00407DDC" w:rsidRDefault="00000000">
      <w:pPr>
        <w:pStyle w:val="Style1"/>
        <w:jc w:val="left"/>
        <w:rPr>
          <w:rFonts w:ascii="宋体" w:hAnsi="宋体" w:cs="宋体"/>
          <w:kern w:val="0"/>
          <w:szCs w:val="21"/>
        </w:rPr>
      </w:pPr>
      <w:r w:rsidRPr="00407DDC">
        <w:rPr>
          <w:rFonts w:ascii="宋体" w:hAnsi="宋体" w:cs="宋体" w:hint="eastAsia"/>
          <w:kern w:val="0"/>
          <w:szCs w:val="21"/>
        </w:rPr>
        <w:t>黄山市公共资源交易中心黟县分中心</w:t>
      </w:r>
      <w:r w:rsidRPr="00407DDC">
        <w:rPr>
          <w:rFonts w:ascii="宋体" w:hAnsi="宋体" w:cs="宋体"/>
          <w:kern w:val="0"/>
          <w:szCs w:val="21"/>
        </w:rPr>
        <w:br/>
        <w:t>地点：黟县沿河东路76号，原农商行大楼五楼</w:t>
      </w:r>
    </w:p>
    <w:p w14:paraId="18A3C6D9" w14:textId="77777777" w:rsidR="00E472F5" w:rsidRPr="00407DDC" w:rsidRDefault="00000000">
      <w:pPr>
        <w:jc w:val="left"/>
        <w:rPr>
          <w:rFonts w:ascii="宋体" w:hAnsi="宋体"/>
          <w:szCs w:val="21"/>
        </w:rPr>
      </w:pPr>
      <w:r w:rsidRPr="00407DDC">
        <w:rPr>
          <w:rFonts w:ascii="宋体" w:hAnsi="宋体" w:hint="eastAsia"/>
          <w:szCs w:val="21"/>
        </w:rPr>
        <w:t>电话：0559-5527366</w:t>
      </w:r>
    </w:p>
    <w:p w14:paraId="5E1042A2" w14:textId="77777777" w:rsidR="00E472F5" w:rsidRPr="00407DDC" w:rsidRDefault="00000000">
      <w:pPr>
        <w:pStyle w:val="ab"/>
        <w:rPr>
          <w:rFonts w:hAnsi="宋体"/>
          <w:b/>
          <w:sz w:val="28"/>
          <w:szCs w:val="28"/>
        </w:rPr>
      </w:pPr>
      <w:r w:rsidRPr="00407DDC">
        <w:rPr>
          <w:rFonts w:hAnsi="宋体" w:cs="宋体"/>
        </w:rPr>
        <w:t xml:space="preserve">网址： </w:t>
      </w:r>
      <w:r w:rsidRPr="00407DDC">
        <w:rPr>
          <w:rFonts w:hAnsi="宋体" w:hint="eastAsia"/>
        </w:rPr>
        <w:t>http://ggzy.huangshan.gov.cn</w:t>
      </w:r>
      <w:r w:rsidRPr="00407DDC">
        <w:rPr>
          <w:rFonts w:hAnsi="宋体" w:cs="宋体"/>
        </w:rPr>
        <w:br/>
        <w:t>（保证金缴纳）户名：</w:t>
      </w:r>
      <w:r w:rsidRPr="00407DDC">
        <w:rPr>
          <w:rFonts w:hAnsi="宋体" w:cs="宋体" w:hint="eastAsia"/>
        </w:rPr>
        <w:t>黄山市公共资源交易中心黟县分中心</w:t>
      </w:r>
      <w:r w:rsidRPr="00407DDC">
        <w:rPr>
          <w:rFonts w:hAnsi="宋体" w:cs="宋体"/>
        </w:rPr>
        <w:br/>
        <w:t>开户银行：安徽黟县农村商业银行股份有限公司</w:t>
      </w:r>
    </w:p>
    <w:permEnd w:id="1108617706"/>
    <w:p w14:paraId="30D91C7D" w14:textId="77777777" w:rsidR="00E472F5" w:rsidRPr="00407DDC" w:rsidRDefault="00E472F5"/>
    <w:p w14:paraId="1426C6DF" w14:textId="77777777" w:rsidR="00E472F5" w:rsidRPr="00407DDC" w:rsidRDefault="00E472F5"/>
    <w:p w14:paraId="2EA81C39" w14:textId="77777777" w:rsidR="00E472F5" w:rsidRPr="00407DDC" w:rsidRDefault="00E472F5"/>
    <w:p w14:paraId="024F8DED" w14:textId="77777777" w:rsidR="00E472F5" w:rsidRPr="00407DDC" w:rsidRDefault="00E472F5"/>
    <w:p w14:paraId="4104810F" w14:textId="77777777" w:rsidR="00E472F5" w:rsidRPr="00407DDC" w:rsidRDefault="00E472F5"/>
    <w:p w14:paraId="64D7EC9F" w14:textId="77777777" w:rsidR="00E472F5" w:rsidRPr="00407DDC" w:rsidRDefault="00E472F5"/>
    <w:p w14:paraId="4A9D8E3E" w14:textId="77777777" w:rsidR="00E472F5" w:rsidRPr="00407DDC" w:rsidRDefault="00E472F5"/>
    <w:p w14:paraId="1966AB61" w14:textId="77777777" w:rsidR="00E472F5" w:rsidRPr="00407DDC" w:rsidRDefault="00E472F5"/>
    <w:p w14:paraId="12C96D53" w14:textId="77777777" w:rsidR="00E472F5" w:rsidRPr="00407DDC" w:rsidRDefault="00E472F5"/>
    <w:p w14:paraId="5473CEC3" w14:textId="77777777" w:rsidR="00E472F5" w:rsidRPr="00407DDC" w:rsidRDefault="00E472F5"/>
    <w:p w14:paraId="79CFDEDC" w14:textId="77777777" w:rsidR="00E472F5" w:rsidRPr="00407DDC" w:rsidRDefault="00E472F5"/>
    <w:p w14:paraId="36A59DD3" w14:textId="77777777" w:rsidR="00E472F5" w:rsidRPr="00407DDC" w:rsidRDefault="00E472F5"/>
    <w:p w14:paraId="0AA483E5" w14:textId="77777777" w:rsidR="00E472F5" w:rsidRPr="00407DDC" w:rsidRDefault="00E472F5"/>
    <w:p w14:paraId="64648C4E" w14:textId="77777777" w:rsidR="00E472F5" w:rsidRPr="00407DDC" w:rsidRDefault="00E472F5"/>
    <w:p w14:paraId="00677B4F" w14:textId="77777777" w:rsidR="00E472F5" w:rsidRPr="00407DDC" w:rsidRDefault="00E472F5"/>
    <w:p w14:paraId="38696521" w14:textId="77777777" w:rsidR="00E472F5" w:rsidRPr="00407DDC" w:rsidRDefault="00000000">
      <w:pPr>
        <w:spacing w:line="400" w:lineRule="exact"/>
        <w:jc w:val="center"/>
        <w:rPr>
          <w:rFonts w:ascii="宋体" w:hAnsi="宋体"/>
          <w:b/>
          <w:sz w:val="36"/>
          <w:szCs w:val="36"/>
        </w:rPr>
      </w:pPr>
      <w:bookmarkStart w:id="5" w:name="_Toc290234727"/>
      <w:permStart w:id="121587119" w:edGrp="everyone"/>
      <w:r w:rsidRPr="00407DDC">
        <w:rPr>
          <w:rFonts w:ascii="宋体" w:hAnsi="宋体" w:hint="eastAsia"/>
          <w:b/>
          <w:sz w:val="36"/>
          <w:szCs w:val="36"/>
        </w:rPr>
        <w:lastRenderedPageBreak/>
        <w:t>目  录</w:t>
      </w:r>
    </w:p>
    <w:bookmarkStart w:id="6" w:name="_Toc461048734"/>
    <w:bookmarkStart w:id="7" w:name="_Toc472758446"/>
    <w:p w14:paraId="3E597543" w14:textId="77777777" w:rsidR="00E472F5" w:rsidRPr="00407DDC" w:rsidRDefault="00000000">
      <w:pPr>
        <w:pStyle w:val="TOC1"/>
        <w:tabs>
          <w:tab w:val="right" w:leader="dot" w:pos="8890"/>
        </w:tabs>
        <w:rPr>
          <w:rFonts w:ascii="等线" w:eastAsia="等线" w:hAnsi="等线"/>
          <w:szCs w:val="22"/>
        </w:rPr>
      </w:pPr>
      <w:r w:rsidRPr="00407DDC">
        <w:rPr>
          <w:rFonts w:ascii="宋体" w:hAnsi="宋体"/>
          <w:b/>
          <w:bCs/>
          <w:iCs/>
          <w:szCs w:val="21"/>
        </w:rPr>
        <w:fldChar w:fldCharType="begin"/>
      </w:r>
      <w:r w:rsidRPr="00407DDC">
        <w:rPr>
          <w:rFonts w:ascii="宋体" w:hAnsi="宋体"/>
          <w:b/>
          <w:bCs/>
          <w:iCs/>
          <w:szCs w:val="21"/>
        </w:rPr>
        <w:instrText xml:space="preserve"> TOC \o \h \z \u </w:instrText>
      </w:r>
      <w:r w:rsidRPr="00407DDC">
        <w:rPr>
          <w:rFonts w:ascii="宋体" w:hAnsi="宋体"/>
          <w:b/>
          <w:bCs/>
          <w:iCs/>
          <w:szCs w:val="21"/>
        </w:rPr>
        <w:fldChar w:fldCharType="separate"/>
      </w:r>
      <w:hyperlink w:anchor="_Toc96523933" w:history="1">
        <w:r w:rsidRPr="00407DDC">
          <w:rPr>
            <w:rStyle w:val="aff1"/>
            <w:rFonts w:ascii="宋体" w:hAnsi="宋体"/>
            <w:b/>
            <w:bCs/>
            <w:color w:val="auto"/>
            <w:kern w:val="44"/>
          </w:rPr>
          <w:t>第一章  招标公告</w:t>
        </w:r>
        <w:r w:rsidRPr="00407DDC">
          <w:tab/>
        </w:r>
        <w:r w:rsidRPr="00407DDC">
          <w:fldChar w:fldCharType="begin"/>
        </w:r>
        <w:r w:rsidRPr="00407DDC">
          <w:instrText xml:space="preserve"> PAGEREF _Toc96523933 \h </w:instrText>
        </w:r>
        <w:r w:rsidRPr="00407DDC">
          <w:fldChar w:fldCharType="separate"/>
        </w:r>
        <w:r w:rsidRPr="00407DDC">
          <w:t>4</w:t>
        </w:r>
        <w:r w:rsidRPr="00407DDC">
          <w:fldChar w:fldCharType="end"/>
        </w:r>
      </w:hyperlink>
    </w:p>
    <w:p w14:paraId="08F45B38" w14:textId="77777777" w:rsidR="00E472F5" w:rsidRPr="00407DDC" w:rsidRDefault="00000000">
      <w:pPr>
        <w:pStyle w:val="TOC1"/>
        <w:tabs>
          <w:tab w:val="right" w:leader="dot" w:pos="8890"/>
        </w:tabs>
        <w:rPr>
          <w:rFonts w:ascii="等线" w:eastAsia="等线" w:hAnsi="等线"/>
          <w:szCs w:val="22"/>
        </w:rPr>
      </w:pPr>
      <w:hyperlink w:anchor="_Toc96523934" w:history="1">
        <w:r w:rsidRPr="00407DDC">
          <w:rPr>
            <w:rStyle w:val="aff1"/>
            <w:rFonts w:ascii="宋体" w:hAnsi="宋体"/>
            <w:b/>
            <w:bCs/>
            <w:color w:val="auto"/>
            <w:kern w:val="44"/>
          </w:rPr>
          <w:t>第一章  投标邀请书（适用于邀请招标）</w:t>
        </w:r>
        <w:r w:rsidRPr="00407DDC">
          <w:tab/>
        </w:r>
        <w:r w:rsidRPr="00407DDC">
          <w:fldChar w:fldCharType="begin"/>
        </w:r>
        <w:r w:rsidRPr="00407DDC">
          <w:instrText xml:space="preserve"> PAGEREF _Toc96523934 \h </w:instrText>
        </w:r>
        <w:r w:rsidRPr="00407DDC">
          <w:fldChar w:fldCharType="separate"/>
        </w:r>
        <w:r w:rsidRPr="00407DDC">
          <w:t>5</w:t>
        </w:r>
        <w:r w:rsidRPr="00407DDC">
          <w:fldChar w:fldCharType="end"/>
        </w:r>
      </w:hyperlink>
    </w:p>
    <w:p w14:paraId="215C1896" w14:textId="77777777" w:rsidR="00E472F5" w:rsidRPr="00407DDC" w:rsidRDefault="00000000">
      <w:pPr>
        <w:pStyle w:val="TOC1"/>
        <w:tabs>
          <w:tab w:val="right" w:leader="dot" w:pos="8890"/>
        </w:tabs>
        <w:rPr>
          <w:rFonts w:ascii="等线" w:eastAsia="等线" w:hAnsi="等线"/>
          <w:szCs w:val="22"/>
        </w:rPr>
      </w:pPr>
      <w:hyperlink w:anchor="_Toc96523935" w:history="1">
        <w:r w:rsidRPr="00407DDC">
          <w:rPr>
            <w:rStyle w:val="aff1"/>
            <w:rFonts w:ascii="宋体" w:hAnsi="宋体"/>
            <w:b/>
            <w:bCs/>
            <w:color w:val="auto"/>
            <w:kern w:val="44"/>
          </w:rPr>
          <w:t>第二章  投标须知</w:t>
        </w:r>
        <w:r w:rsidRPr="00407DDC">
          <w:tab/>
        </w:r>
        <w:r w:rsidRPr="00407DDC">
          <w:fldChar w:fldCharType="begin"/>
        </w:r>
        <w:r w:rsidRPr="00407DDC">
          <w:instrText xml:space="preserve"> PAGEREF _Toc96523935 \h </w:instrText>
        </w:r>
        <w:r w:rsidRPr="00407DDC">
          <w:fldChar w:fldCharType="separate"/>
        </w:r>
        <w:r w:rsidRPr="00407DDC">
          <w:t>5</w:t>
        </w:r>
        <w:r w:rsidRPr="00407DDC">
          <w:fldChar w:fldCharType="end"/>
        </w:r>
      </w:hyperlink>
    </w:p>
    <w:p w14:paraId="6527F088" w14:textId="77777777" w:rsidR="00E472F5" w:rsidRPr="00407DDC" w:rsidRDefault="00000000">
      <w:pPr>
        <w:pStyle w:val="TOC2"/>
        <w:tabs>
          <w:tab w:val="right" w:leader="dot" w:pos="8890"/>
        </w:tabs>
        <w:rPr>
          <w:rFonts w:ascii="等线" w:eastAsia="等线" w:hAnsi="等线"/>
          <w:szCs w:val="22"/>
        </w:rPr>
      </w:pPr>
      <w:hyperlink w:anchor="_Toc96523936" w:history="1">
        <w:r w:rsidRPr="00407DDC">
          <w:rPr>
            <w:rStyle w:val="aff1"/>
            <w:rFonts w:ascii="宋体" w:hAnsi="宋体"/>
            <w:b/>
            <w:bCs/>
            <w:color w:val="auto"/>
          </w:rPr>
          <w:t>1.总则</w:t>
        </w:r>
        <w:r w:rsidRPr="00407DDC">
          <w:tab/>
        </w:r>
        <w:r w:rsidRPr="00407DDC">
          <w:fldChar w:fldCharType="begin"/>
        </w:r>
        <w:r w:rsidRPr="00407DDC">
          <w:instrText xml:space="preserve"> PAGEREF _Toc96523936 \h </w:instrText>
        </w:r>
        <w:r w:rsidRPr="00407DDC">
          <w:fldChar w:fldCharType="separate"/>
        </w:r>
        <w:r w:rsidRPr="00407DDC">
          <w:t>11</w:t>
        </w:r>
        <w:r w:rsidRPr="00407DDC">
          <w:fldChar w:fldCharType="end"/>
        </w:r>
      </w:hyperlink>
    </w:p>
    <w:p w14:paraId="48437A88" w14:textId="77777777" w:rsidR="00E472F5" w:rsidRPr="00407DDC" w:rsidRDefault="00000000">
      <w:pPr>
        <w:pStyle w:val="TOC3"/>
        <w:tabs>
          <w:tab w:val="right" w:leader="dot" w:pos="8890"/>
        </w:tabs>
        <w:rPr>
          <w:rFonts w:ascii="等线" w:eastAsia="等线" w:hAnsi="等线"/>
        </w:rPr>
      </w:pPr>
      <w:hyperlink w:anchor="_Toc96523937" w:history="1">
        <w:r w:rsidRPr="00407DDC">
          <w:rPr>
            <w:rStyle w:val="aff1"/>
            <w:rFonts w:ascii="宋体" w:hAnsi="宋体"/>
            <w:b/>
            <w:bCs/>
            <w:color w:val="auto"/>
          </w:rPr>
          <w:t>1.1 项目概况</w:t>
        </w:r>
        <w:r w:rsidRPr="00407DDC">
          <w:tab/>
        </w:r>
        <w:r w:rsidRPr="00407DDC">
          <w:fldChar w:fldCharType="begin"/>
        </w:r>
        <w:r w:rsidRPr="00407DDC">
          <w:instrText xml:space="preserve"> PAGEREF _Toc96523937 \h </w:instrText>
        </w:r>
        <w:r w:rsidRPr="00407DDC">
          <w:fldChar w:fldCharType="separate"/>
        </w:r>
        <w:r w:rsidRPr="00407DDC">
          <w:t>11</w:t>
        </w:r>
        <w:r w:rsidRPr="00407DDC">
          <w:fldChar w:fldCharType="end"/>
        </w:r>
      </w:hyperlink>
    </w:p>
    <w:p w14:paraId="5FC0872D" w14:textId="77777777" w:rsidR="00E472F5" w:rsidRPr="00407DDC" w:rsidRDefault="00000000">
      <w:pPr>
        <w:pStyle w:val="TOC3"/>
        <w:tabs>
          <w:tab w:val="right" w:leader="dot" w:pos="8890"/>
        </w:tabs>
        <w:rPr>
          <w:rFonts w:ascii="等线" w:eastAsia="等线" w:hAnsi="等线"/>
        </w:rPr>
      </w:pPr>
      <w:hyperlink w:anchor="_Toc96523938" w:history="1">
        <w:r w:rsidRPr="00407DDC">
          <w:rPr>
            <w:rStyle w:val="aff1"/>
            <w:rFonts w:ascii="宋体" w:hAnsi="宋体"/>
            <w:b/>
            <w:bCs/>
            <w:color w:val="auto"/>
          </w:rPr>
          <w:t>1.2资金来源和落实情况：</w:t>
        </w:r>
        <w:r w:rsidRPr="00407DDC">
          <w:tab/>
        </w:r>
        <w:r w:rsidRPr="00407DDC">
          <w:fldChar w:fldCharType="begin"/>
        </w:r>
        <w:r w:rsidRPr="00407DDC">
          <w:instrText xml:space="preserve"> PAGEREF _Toc96523938 \h </w:instrText>
        </w:r>
        <w:r w:rsidRPr="00407DDC">
          <w:fldChar w:fldCharType="separate"/>
        </w:r>
        <w:r w:rsidRPr="00407DDC">
          <w:t>12</w:t>
        </w:r>
        <w:r w:rsidRPr="00407DDC">
          <w:fldChar w:fldCharType="end"/>
        </w:r>
      </w:hyperlink>
    </w:p>
    <w:p w14:paraId="780EA608" w14:textId="77777777" w:rsidR="00E472F5" w:rsidRPr="00407DDC" w:rsidRDefault="00000000">
      <w:pPr>
        <w:pStyle w:val="TOC3"/>
        <w:tabs>
          <w:tab w:val="right" w:leader="dot" w:pos="8890"/>
        </w:tabs>
        <w:rPr>
          <w:rFonts w:ascii="等线" w:eastAsia="等线" w:hAnsi="等线"/>
        </w:rPr>
      </w:pPr>
      <w:hyperlink w:anchor="_Toc96523939" w:history="1">
        <w:r w:rsidRPr="00407DDC">
          <w:rPr>
            <w:rStyle w:val="aff1"/>
            <w:rFonts w:ascii="宋体" w:hAnsi="宋体"/>
            <w:b/>
            <w:bCs/>
            <w:color w:val="auto"/>
          </w:rPr>
          <w:t>1.3 招标范围、计划工期、质量要求</w:t>
        </w:r>
        <w:r w:rsidRPr="00407DDC">
          <w:tab/>
        </w:r>
        <w:r w:rsidRPr="00407DDC">
          <w:fldChar w:fldCharType="begin"/>
        </w:r>
        <w:r w:rsidRPr="00407DDC">
          <w:instrText xml:space="preserve"> PAGEREF _Toc96523939 \h </w:instrText>
        </w:r>
        <w:r w:rsidRPr="00407DDC">
          <w:fldChar w:fldCharType="separate"/>
        </w:r>
        <w:r w:rsidRPr="00407DDC">
          <w:t>12</w:t>
        </w:r>
        <w:r w:rsidRPr="00407DDC">
          <w:fldChar w:fldCharType="end"/>
        </w:r>
      </w:hyperlink>
    </w:p>
    <w:p w14:paraId="65047531" w14:textId="77777777" w:rsidR="00E472F5" w:rsidRPr="00407DDC" w:rsidRDefault="00000000">
      <w:pPr>
        <w:pStyle w:val="TOC3"/>
        <w:tabs>
          <w:tab w:val="right" w:leader="dot" w:pos="8890"/>
        </w:tabs>
        <w:rPr>
          <w:rFonts w:ascii="等线" w:eastAsia="等线" w:hAnsi="等线"/>
        </w:rPr>
      </w:pPr>
      <w:hyperlink w:anchor="_Toc96523940" w:history="1">
        <w:r w:rsidRPr="00407DDC">
          <w:rPr>
            <w:rStyle w:val="aff1"/>
            <w:rFonts w:ascii="宋体" w:hAnsi="宋体"/>
            <w:b/>
            <w:bCs/>
            <w:color w:val="auto"/>
          </w:rPr>
          <w:t>1.4 投标人资格要求</w:t>
        </w:r>
        <w:r w:rsidRPr="00407DDC">
          <w:tab/>
        </w:r>
        <w:r w:rsidRPr="00407DDC">
          <w:fldChar w:fldCharType="begin"/>
        </w:r>
        <w:r w:rsidRPr="00407DDC">
          <w:instrText xml:space="preserve"> PAGEREF _Toc96523940 \h </w:instrText>
        </w:r>
        <w:r w:rsidRPr="00407DDC">
          <w:fldChar w:fldCharType="separate"/>
        </w:r>
        <w:r w:rsidRPr="00407DDC">
          <w:t>12</w:t>
        </w:r>
        <w:r w:rsidRPr="00407DDC">
          <w:fldChar w:fldCharType="end"/>
        </w:r>
      </w:hyperlink>
    </w:p>
    <w:p w14:paraId="7710D567" w14:textId="77777777" w:rsidR="00E472F5" w:rsidRPr="00407DDC" w:rsidRDefault="00000000">
      <w:pPr>
        <w:pStyle w:val="TOC3"/>
        <w:tabs>
          <w:tab w:val="right" w:leader="dot" w:pos="8890"/>
        </w:tabs>
        <w:rPr>
          <w:rFonts w:ascii="等线" w:eastAsia="等线" w:hAnsi="等线"/>
        </w:rPr>
      </w:pPr>
      <w:hyperlink w:anchor="_Toc96523941" w:history="1">
        <w:r w:rsidRPr="00407DDC">
          <w:rPr>
            <w:rStyle w:val="aff1"/>
            <w:rFonts w:ascii="宋体" w:hAnsi="宋体"/>
            <w:b/>
            <w:bCs/>
            <w:color w:val="auto"/>
          </w:rPr>
          <w:t>1.5 费用承担</w:t>
        </w:r>
        <w:r w:rsidRPr="00407DDC">
          <w:tab/>
        </w:r>
        <w:r w:rsidRPr="00407DDC">
          <w:fldChar w:fldCharType="begin"/>
        </w:r>
        <w:r w:rsidRPr="00407DDC">
          <w:instrText xml:space="preserve"> PAGEREF _Toc96523941 \h </w:instrText>
        </w:r>
        <w:r w:rsidRPr="00407DDC">
          <w:fldChar w:fldCharType="separate"/>
        </w:r>
        <w:r w:rsidRPr="00407DDC">
          <w:t>12</w:t>
        </w:r>
        <w:r w:rsidRPr="00407DDC">
          <w:fldChar w:fldCharType="end"/>
        </w:r>
      </w:hyperlink>
    </w:p>
    <w:p w14:paraId="5BD7D33E" w14:textId="77777777" w:rsidR="00E472F5" w:rsidRPr="00407DDC" w:rsidRDefault="00000000">
      <w:pPr>
        <w:pStyle w:val="TOC3"/>
        <w:tabs>
          <w:tab w:val="right" w:leader="dot" w:pos="8890"/>
        </w:tabs>
        <w:rPr>
          <w:rFonts w:ascii="等线" w:eastAsia="等线" w:hAnsi="等线"/>
        </w:rPr>
      </w:pPr>
      <w:hyperlink w:anchor="_Toc96523942" w:history="1">
        <w:r w:rsidRPr="00407DDC">
          <w:rPr>
            <w:rStyle w:val="aff1"/>
            <w:rFonts w:ascii="宋体" w:hAnsi="宋体"/>
            <w:b/>
            <w:bCs/>
            <w:color w:val="auto"/>
          </w:rPr>
          <w:t>1.6 保密</w:t>
        </w:r>
        <w:r w:rsidRPr="00407DDC">
          <w:tab/>
        </w:r>
        <w:r w:rsidRPr="00407DDC">
          <w:fldChar w:fldCharType="begin"/>
        </w:r>
        <w:r w:rsidRPr="00407DDC">
          <w:instrText xml:space="preserve"> PAGEREF _Toc96523942 \h </w:instrText>
        </w:r>
        <w:r w:rsidRPr="00407DDC">
          <w:fldChar w:fldCharType="separate"/>
        </w:r>
        <w:r w:rsidRPr="00407DDC">
          <w:t>13</w:t>
        </w:r>
        <w:r w:rsidRPr="00407DDC">
          <w:fldChar w:fldCharType="end"/>
        </w:r>
      </w:hyperlink>
    </w:p>
    <w:p w14:paraId="01CFD110" w14:textId="77777777" w:rsidR="00E472F5" w:rsidRPr="00407DDC" w:rsidRDefault="00000000">
      <w:pPr>
        <w:pStyle w:val="TOC3"/>
        <w:tabs>
          <w:tab w:val="right" w:leader="dot" w:pos="8890"/>
        </w:tabs>
        <w:rPr>
          <w:rFonts w:ascii="等线" w:eastAsia="等线" w:hAnsi="等线"/>
        </w:rPr>
      </w:pPr>
      <w:hyperlink w:anchor="_Toc96523943" w:history="1">
        <w:r w:rsidRPr="00407DDC">
          <w:rPr>
            <w:rStyle w:val="aff1"/>
            <w:rFonts w:ascii="宋体" w:hAnsi="宋体"/>
            <w:b/>
            <w:bCs/>
            <w:color w:val="auto"/>
          </w:rPr>
          <w:t>1.7 语言文字</w:t>
        </w:r>
        <w:r w:rsidRPr="00407DDC">
          <w:tab/>
        </w:r>
        <w:r w:rsidRPr="00407DDC">
          <w:fldChar w:fldCharType="begin"/>
        </w:r>
        <w:r w:rsidRPr="00407DDC">
          <w:instrText xml:space="preserve"> PAGEREF _Toc96523943 \h </w:instrText>
        </w:r>
        <w:r w:rsidRPr="00407DDC">
          <w:fldChar w:fldCharType="separate"/>
        </w:r>
        <w:r w:rsidRPr="00407DDC">
          <w:t>13</w:t>
        </w:r>
        <w:r w:rsidRPr="00407DDC">
          <w:fldChar w:fldCharType="end"/>
        </w:r>
      </w:hyperlink>
    </w:p>
    <w:p w14:paraId="1C93F6A1" w14:textId="77777777" w:rsidR="00E472F5" w:rsidRPr="00407DDC" w:rsidRDefault="00000000">
      <w:pPr>
        <w:pStyle w:val="TOC3"/>
        <w:tabs>
          <w:tab w:val="right" w:leader="dot" w:pos="8890"/>
        </w:tabs>
        <w:rPr>
          <w:rFonts w:ascii="等线" w:eastAsia="等线" w:hAnsi="等线"/>
        </w:rPr>
      </w:pPr>
      <w:hyperlink w:anchor="_Toc96523944" w:history="1">
        <w:r w:rsidRPr="00407DDC">
          <w:rPr>
            <w:rStyle w:val="aff1"/>
            <w:rFonts w:ascii="宋体" w:hAnsi="宋体"/>
            <w:b/>
            <w:bCs/>
            <w:color w:val="auto"/>
          </w:rPr>
          <w:t>1.8 计量单位</w:t>
        </w:r>
        <w:r w:rsidRPr="00407DDC">
          <w:tab/>
        </w:r>
        <w:r w:rsidRPr="00407DDC">
          <w:fldChar w:fldCharType="begin"/>
        </w:r>
        <w:r w:rsidRPr="00407DDC">
          <w:instrText xml:space="preserve"> PAGEREF _Toc96523944 \h </w:instrText>
        </w:r>
        <w:r w:rsidRPr="00407DDC">
          <w:fldChar w:fldCharType="separate"/>
        </w:r>
        <w:r w:rsidRPr="00407DDC">
          <w:t>13</w:t>
        </w:r>
        <w:r w:rsidRPr="00407DDC">
          <w:fldChar w:fldCharType="end"/>
        </w:r>
      </w:hyperlink>
    </w:p>
    <w:p w14:paraId="73695195" w14:textId="77777777" w:rsidR="00E472F5" w:rsidRPr="00407DDC" w:rsidRDefault="00000000">
      <w:pPr>
        <w:pStyle w:val="TOC3"/>
        <w:tabs>
          <w:tab w:val="right" w:leader="dot" w:pos="8890"/>
        </w:tabs>
        <w:rPr>
          <w:rFonts w:ascii="等线" w:eastAsia="等线" w:hAnsi="等线"/>
        </w:rPr>
      </w:pPr>
      <w:hyperlink w:anchor="_Toc96523945" w:history="1">
        <w:r w:rsidRPr="00407DDC">
          <w:rPr>
            <w:rStyle w:val="aff1"/>
            <w:rFonts w:ascii="宋体" w:hAnsi="宋体"/>
            <w:b/>
            <w:bCs/>
            <w:color w:val="auto"/>
          </w:rPr>
          <w:t>1.9 踏勘现场</w:t>
        </w:r>
        <w:r w:rsidRPr="00407DDC">
          <w:tab/>
        </w:r>
        <w:r w:rsidRPr="00407DDC">
          <w:fldChar w:fldCharType="begin"/>
        </w:r>
        <w:r w:rsidRPr="00407DDC">
          <w:instrText xml:space="preserve"> PAGEREF _Toc96523945 \h </w:instrText>
        </w:r>
        <w:r w:rsidRPr="00407DDC">
          <w:fldChar w:fldCharType="separate"/>
        </w:r>
        <w:r w:rsidRPr="00407DDC">
          <w:t>13</w:t>
        </w:r>
        <w:r w:rsidRPr="00407DDC">
          <w:fldChar w:fldCharType="end"/>
        </w:r>
      </w:hyperlink>
    </w:p>
    <w:p w14:paraId="2A6BC2D5" w14:textId="77777777" w:rsidR="00E472F5" w:rsidRPr="00407DDC" w:rsidRDefault="00000000">
      <w:pPr>
        <w:pStyle w:val="TOC3"/>
        <w:tabs>
          <w:tab w:val="right" w:leader="dot" w:pos="8890"/>
        </w:tabs>
        <w:rPr>
          <w:rFonts w:ascii="等线" w:eastAsia="等线" w:hAnsi="等线"/>
        </w:rPr>
      </w:pPr>
      <w:hyperlink w:anchor="_Toc96523946" w:history="1">
        <w:r w:rsidRPr="00407DDC">
          <w:rPr>
            <w:rStyle w:val="aff1"/>
            <w:rFonts w:ascii="宋体" w:hAnsi="宋体"/>
            <w:b/>
            <w:bCs/>
            <w:color w:val="auto"/>
          </w:rPr>
          <w:t>1.10 投标预备会</w:t>
        </w:r>
        <w:r w:rsidRPr="00407DDC">
          <w:tab/>
        </w:r>
        <w:r w:rsidRPr="00407DDC">
          <w:fldChar w:fldCharType="begin"/>
        </w:r>
        <w:r w:rsidRPr="00407DDC">
          <w:instrText xml:space="preserve"> PAGEREF _Toc96523946 \h </w:instrText>
        </w:r>
        <w:r w:rsidRPr="00407DDC">
          <w:fldChar w:fldCharType="separate"/>
        </w:r>
        <w:r w:rsidRPr="00407DDC">
          <w:t>13</w:t>
        </w:r>
        <w:r w:rsidRPr="00407DDC">
          <w:fldChar w:fldCharType="end"/>
        </w:r>
      </w:hyperlink>
    </w:p>
    <w:p w14:paraId="031E290B" w14:textId="77777777" w:rsidR="00E472F5" w:rsidRPr="00407DDC" w:rsidRDefault="00000000">
      <w:pPr>
        <w:pStyle w:val="TOC3"/>
        <w:tabs>
          <w:tab w:val="right" w:leader="dot" w:pos="8890"/>
        </w:tabs>
        <w:rPr>
          <w:rFonts w:ascii="等线" w:eastAsia="等线" w:hAnsi="等线"/>
        </w:rPr>
      </w:pPr>
      <w:hyperlink w:anchor="_Toc96523947" w:history="1">
        <w:r w:rsidRPr="00407DDC">
          <w:rPr>
            <w:rStyle w:val="aff1"/>
            <w:rFonts w:ascii="宋体" w:hAnsi="宋体"/>
            <w:b/>
            <w:bCs/>
            <w:color w:val="auto"/>
          </w:rPr>
          <w:t>1.11 分包</w:t>
        </w:r>
        <w:r w:rsidRPr="00407DDC">
          <w:tab/>
        </w:r>
        <w:r w:rsidRPr="00407DDC">
          <w:fldChar w:fldCharType="begin"/>
        </w:r>
        <w:r w:rsidRPr="00407DDC">
          <w:instrText xml:space="preserve"> PAGEREF _Toc96523947 \h </w:instrText>
        </w:r>
        <w:r w:rsidRPr="00407DDC">
          <w:fldChar w:fldCharType="separate"/>
        </w:r>
        <w:r w:rsidRPr="00407DDC">
          <w:t>13</w:t>
        </w:r>
        <w:r w:rsidRPr="00407DDC">
          <w:fldChar w:fldCharType="end"/>
        </w:r>
      </w:hyperlink>
    </w:p>
    <w:p w14:paraId="37193F4C" w14:textId="77777777" w:rsidR="00E472F5" w:rsidRPr="00407DDC" w:rsidRDefault="00000000">
      <w:pPr>
        <w:pStyle w:val="TOC2"/>
        <w:tabs>
          <w:tab w:val="right" w:leader="dot" w:pos="8890"/>
        </w:tabs>
        <w:rPr>
          <w:rFonts w:ascii="等线" w:eastAsia="等线" w:hAnsi="等线"/>
          <w:szCs w:val="22"/>
        </w:rPr>
      </w:pPr>
      <w:hyperlink w:anchor="_Toc96523948" w:history="1">
        <w:r w:rsidRPr="00407DDC">
          <w:rPr>
            <w:rStyle w:val="aff1"/>
            <w:rFonts w:ascii="宋体" w:hAnsi="宋体"/>
            <w:b/>
            <w:bCs/>
            <w:color w:val="auto"/>
          </w:rPr>
          <w:t>2. 招标文件</w:t>
        </w:r>
        <w:r w:rsidRPr="00407DDC">
          <w:tab/>
        </w:r>
        <w:r w:rsidRPr="00407DDC">
          <w:fldChar w:fldCharType="begin"/>
        </w:r>
        <w:r w:rsidRPr="00407DDC">
          <w:instrText xml:space="preserve"> PAGEREF _Toc96523948 \h </w:instrText>
        </w:r>
        <w:r w:rsidRPr="00407DDC">
          <w:fldChar w:fldCharType="separate"/>
        </w:r>
        <w:r w:rsidRPr="00407DDC">
          <w:t>13</w:t>
        </w:r>
        <w:r w:rsidRPr="00407DDC">
          <w:fldChar w:fldCharType="end"/>
        </w:r>
      </w:hyperlink>
    </w:p>
    <w:p w14:paraId="5E9E1835" w14:textId="77777777" w:rsidR="00E472F5" w:rsidRPr="00407DDC" w:rsidRDefault="00000000">
      <w:pPr>
        <w:pStyle w:val="TOC3"/>
        <w:tabs>
          <w:tab w:val="right" w:leader="dot" w:pos="8890"/>
        </w:tabs>
        <w:rPr>
          <w:rFonts w:ascii="等线" w:eastAsia="等线" w:hAnsi="等线"/>
        </w:rPr>
      </w:pPr>
      <w:hyperlink w:anchor="_Toc96523949" w:history="1">
        <w:r w:rsidRPr="00407DDC">
          <w:rPr>
            <w:rStyle w:val="aff1"/>
            <w:rFonts w:ascii="宋体" w:hAnsi="宋体"/>
            <w:b/>
            <w:bCs/>
            <w:color w:val="auto"/>
          </w:rPr>
          <w:t>2.1 招标文件的组成</w:t>
        </w:r>
        <w:r w:rsidRPr="00407DDC">
          <w:tab/>
        </w:r>
        <w:r w:rsidRPr="00407DDC">
          <w:fldChar w:fldCharType="begin"/>
        </w:r>
        <w:r w:rsidRPr="00407DDC">
          <w:instrText xml:space="preserve"> PAGEREF _Toc96523949 \h </w:instrText>
        </w:r>
        <w:r w:rsidRPr="00407DDC">
          <w:fldChar w:fldCharType="separate"/>
        </w:r>
        <w:r w:rsidRPr="00407DDC">
          <w:t>13</w:t>
        </w:r>
        <w:r w:rsidRPr="00407DDC">
          <w:fldChar w:fldCharType="end"/>
        </w:r>
      </w:hyperlink>
    </w:p>
    <w:p w14:paraId="721392AD" w14:textId="77777777" w:rsidR="00E472F5" w:rsidRPr="00407DDC" w:rsidRDefault="00000000">
      <w:pPr>
        <w:pStyle w:val="TOC3"/>
        <w:tabs>
          <w:tab w:val="right" w:leader="dot" w:pos="8890"/>
        </w:tabs>
        <w:rPr>
          <w:rFonts w:ascii="等线" w:eastAsia="等线" w:hAnsi="等线"/>
        </w:rPr>
      </w:pPr>
      <w:hyperlink w:anchor="_Toc96523950" w:history="1">
        <w:r w:rsidRPr="00407DDC">
          <w:rPr>
            <w:rStyle w:val="aff1"/>
            <w:rFonts w:ascii="宋体" w:hAnsi="宋体"/>
            <w:b/>
            <w:bCs/>
            <w:color w:val="auto"/>
          </w:rPr>
          <w:t>2.2 招标文件的澄清</w:t>
        </w:r>
        <w:r w:rsidRPr="00407DDC">
          <w:tab/>
        </w:r>
        <w:r w:rsidRPr="00407DDC">
          <w:fldChar w:fldCharType="begin"/>
        </w:r>
        <w:r w:rsidRPr="00407DDC">
          <w:instrText xml:space="preserve"> PAGEREF _Toc96523950 \h </w:instrText>
        </w:r>
        <w:r w:rsidRPr="00407DDC">
          <w:fldChar w:fldCharType="separate"/>
        </w:r>
        <w:r w:rsidRPr="00407DDC">
          <w:t>14</w:t>
        </w:r>
        <w:r w:rsidRPr="00407DDC">
          <w:fldChar w:fldCharType="end"/>
        </w:r>
      </w:hyperlink>
    </w:p>
    <w:p w14:paraId="73EEE67D" w14:textId="77777777" w:rsidR="00E472F5" w:rsidRPr="00407DDC" w:rsidRDefault="00000000">
      <w:pPr>
        <w:pStyle w:val="TOC3"/>
        <w:tabs>
          <w:tab w:val="right" w:leader="dot" w:pos="8890"/>
        </w:tabs>
        <w:rPr>
          <w:rFonts w:ascii="等线" w:eastAsia="等线" w:hAnsi="等线"/>
        </w:rPr>
      </w:pPr>
      <w:hyperlink w:anchor="_Toc96523951" w:history="1">
        <w:r w:rsidRPr="00407DDC">
          <w:rPr>
            <w:rStyle w:val="aff1"/>
            <w:rFonts w:ascii="宋体" w:hAnsi="宋体"/>
            <w:b/>
            <w:bCs/>
            <w:color w:val="auto"/>
          </w:rPr>
          <w:t>2.3 招标文件的修改</w:t>
        </w:r>
        <w:r w:rsidRPr="00407DDC">
          <w:tab/>
        </w:r>
        <w:r w:rsidRPr="00407DDC">
          <w:fldChar w:fldCharType="begin"/>
        </w:r>
        <w:r w:rsidRPr="00407DDC">
          <w:instrText xml:space="preserve"> PAGEREF _Toc96523951 \h </w:instrText>
        </w:r>
        <w:r w:rsidRPr="00407DDC">
          <w:fldChar w:fldCharType="separate"/>
        </w:r>
        <w:r w:rsidRPr="00407DDC">
          <w:t>14</w:t>
        </w:r>
        <w:r w:rsidRPr="00407DDC">
          <w:fldChar w:fldCharType="end"/>
        </w:r>
      </w:hyperlink>
    </w:p>
    <w:p w14:paraId="2F0D3C20" w14:textId="77777777" w:rsidR="00E472F5" w:rsidRPr="00407DDC" w:rsidRDefault="00000000">
      <w:pPr>
        <w:pStyle w:val="TOC3"/>
        <w:tabs>
          <w:tab w:val="right" w:leader="dot" w:pos="8890"/>
        </w:tabs>
        <w:rPr>
          <w:rFonts w:ascii="等线" w:eastAsia="等线" w:hAnsi="等线"/>
        </w:rPr>
      </w:pPr>
      <w:hyperlink w:anchor="_Toc96523952" w:history="1">
        <w:r w:rsidRPr="00407DDC">
          <w:rPr>
            <w:rStyle w:val="aff1"/>
            <w:rFonts w:ascii="宋体" w:hAnsi="宋体"/>
            <w:b/>
            <w:bCs/>
            <w:color w:val="auto"/>
          </w:rPr>
          <w:t>2.4 招标文件的异议</w:t>
        </w:r>
        <w:r w:rsidRPr="00407DDC">
          <w:tab/>
        </w:r>
        <w:r w:rsidRPr="00407DDC">
          <w:fldChar w:fldCharType="begin"/>
        </w:r>
        <w:r w:rsidRPr="00407DDC">
          <w:instrText xml:space="preserve"> PAGEREF _Toc96523952 \h </w:instrText>
        </w:r>
        <w:r w:rsidRPr="00407DDC">
          <w:fldChar w:fldCharType="separate"/>
        </w:r>
        <w:r w:rsidRPr="00407DDC">
          <w:t>14</w:t>
        </w:r>
        <w:r w:rsidRPr="00407DDC">
          <w:fldChar w:fldCharType="end"/>
        </w:r>
      </w:hyperlink>
    </w:p>
    <w:p w14:paraId="29C87510" w14:textId="77777777" w:rsidR="00E472F5" w:rsidRPr="00407DDC" w:rsidRDefault="00000000">
      <w:pPr>
        <w:pStyle w:val="TOC2"/>
        <w:tabs>
          <w:tab w:val="right" w:leader="dot" w:pos="8890"/>
        </w:tabs>
        <w:rPr>
          <w:rFonts w:ascii="等线" w:eastAsia="等线" w:hAnsi="等线"/>
          <w:szCs w:val="22"/>
        </w:rPr>
      </w:pPr>
      <w:hyperlink w:anchor="_Toc96523953" w:history="1">
        <w:r w:rsidRPr="00407DDC">
          <w:rPr>
            <w:rStyle w:val="aff1"/>
            <w:rFonts w:ascii="宋体" w:hAnsi="宋体"/>
            <w:b/>
            <w:bCs/>
            <w:color w:val="auto"/>
          </w:rPr>
          <w:t>3. 投标文件</w:t>
        </w:r>
        <w:r w:rsidRPr="00407DDC">
          <w:tab/>
        </w:r>
        <w:r w:rsidRPr="00407DDC">
          <w:fldChar w:fldCharType="begin"/>
        </w:r>
        <w:r w:rsidRPr="00407DDC">
          <w:instrText xml:space="preserve"> PAGEREF _Toc96523953 \h </w:instrText>
        </w:r>
        <w:r w:rsidRPr="00407DDC">
          <w:fldChar w:fldCharType="separate"/>
        </w:r>
        <w:r w:rsidRPr="00407DDC">
          <w:t>14</w:t>
        </w:r>
        <w:r w:rsidRPr="00407DDC">
          <w:fldChar w:fldCharType="end"/>
        </w:r>
      </w:hyperlink>
    </w:p>
    <w:p w14:paraId="0A3FADB3" w14:textId="77777777" w:rsidR="00E472F5" w:rsidRPr="00407DDC" w:rsidRDefault="00000000">
      <w:pPr>
        <w:pStyle w:val="TOC3"/>
        <w:tabs>
          <w:tab w:val="right" w:leader="dot" w:pos="8890"/>
        </w:tabs>
        <w:rPr>
          <w:rFonts w:ascii="等线" w:eastAsia="等线" w:hAnsi="等线"/>
        </w:rPr>
      </w:pPr>
      <w:hyperlink w:anchor="_Toc96523954" w:history="1">
        <w:r w:rsidRPr="00407DDC">
          <w:rPr>
            <w:rStyle w:val="aff1"/>
            <w:rFonts w:ascii="宋体" w:hAnsi="宋体"/>
            <w:b/>
            <w:bCs/>
            <w:color w:val="auto"/>
          </w:rPr>
          <w:t>3.1 投标文件的组成（设计团队投标）</w:t>
        </w:r>
        <w:r w:rsidRPr="00407DDC">
          <w:tab/>
        </w:r>
        <w:r w:rsidRPr="00407DDC">
          <w:fldChar w:fldCharType="begin"/>
        </w:r>
        <w:r w:rsidRPr="00407DDC">
          <w:instrText xml:space="preserve"> PAGEREF _Toc96523954 \h </w:instrText>
        </w:r>
        <w:r w:rsidRPr="00407DDC">
          <w:fldChar w:fldCharType="separate"/>
        </w:r>
        <w:r w:rsidRPr="00407DDC">
          <w:t>14</w:t>
        </w:r>
        <w:r w:rsidRPr="00407DDC">
          <w:fldChar w:fldCharType="end"/>
        </w:r>
      </w:hyperlink>
    </w:p>
    <w:p w14:paraId="47F7590F" w14:textId="77777777" w:rsidR="00E472F5" w:rsidRPr="00407DDC" w:rsidRDefault="00000000">
      <w:pPr>
        <w:pStyle w:val="TOC3"/>
        <w:tabs>
          <w:tab w:val="right" w:leader="dot" w:pos="8890"/>
        </w:tabs>
        <w:rPr>
          <w:rFonts w:ascii="等线" w:eastAsia="等线" w:hAnsi="等线"/>
        </w:rPr>
      </w:pPr>
      <w:hyperlink w:anchor="_Toc96523955" w:history="1">
        <w:r w:rsidRPr="00407DDC">
          <w:rPr>
            <w:rStyle w:val="aff1"/>
            <w:rFonts w:ascii="宋体" w:hAnsi="宋体"/>
            <w:b/>
            <w:bCs/>
            <w:color w:val="auto"/>
          </w:rPr>
          <w:t>3.1 投标文件的组成（设计方案投标）</w:t>
        </w:r>
        <w:r w:rsidRPr="00407DDC">
          <w:tab/>
        </w:r>
        <w:r w:rsidRPr="00407DDC">
          <w:fldChar w:fldCharType="begin"/>
        </w:r>
        <w:r w:rsidRPr="00407DDC">
          <w:instrText xml:space="preserve"> PAGEREF _Toc96523955 \h </w:instrText>
        </w:r>
        <w:r w:rsidRPr="00407DDC">
          <w:fldChar w:fldCharType="separate"/>
        </w:r>
        <w:r w:rsidRPr="00407DDC">
          <w:t>15</w:t>
        </w:r>
        <w:r w:rsidRPr="00407DDC">
          <w:fldChar w:fldCharType="end"/>
        </w:r>
      </w:hyperlink>
    </w:p>
    <w:p w14:paraId="772074A7" w14:textId="77777777" w:rsidR="00E472F5" w:rsidRPr="00407DDC" w:rsidRDefault="00000000">
      <w:pPr>
        <w:pStyle w:val="TOC3"/>
        <w:tabs>
          <w:tab w:val="right" w:leader="dot" w:pos="8890"/>
        </w:tabs>
        <w:rPr>
          <w:rFonts w:ascii="等线" w:eastAsia="等线" w:hAnsi="等线"/>
        </w:rPr>
      </w:pPr>
      <w:hyperlink w:anchor="_Toc96523956" w:history="1">
        <w:r w:rsidRPr="00407DDC">
          <w:rPr>
            <w:rStyle w:val="aff1"/>
            <w:rFonts w:ascii="宋体" w:hAnsi="宋体"/>
            <w:b/>
            <w:bCs/>
            <w:color w:val="auto"/>
          </w:rPr>
          <w:t>3.2项目设计班子的组成及要求</w:t>
        </w:r>
        <w:r w:rsidRPr="00407DDC">
          <w:tab/>
        </w:r>
        <w:r w:rsidRPr="00407DDC">
          <w:fldChar w:fldCharType="begin"/>
        </w:r>
        <w:r w:rsidRPr="00407DDC">
          <w:instrText xml:space="preserve"> PAGEREF _Toc96523956 \h </w:instrText>
        </w:r>
        <w:r w:rsidRPr="00407DDC">
          <w:fldChar w:fldCharType="separate"/>
        </w:r>
        <w:r w:rsidRPr="00407DDC">
          <w:t>16</w:t>
        </w:r>
        <w:r w:rsidRPr="00407DDC">
          <w:fldChar w:fldCharType="end"/>
        </w:r>
      </w:hyperlink>
    </w:p>
    <w:p w14:paraId="33283390" w14:textId="77777777" w:rsidR="00E472F5" w:rsidRPr="00407DDC" w:rsidRDefault="00000000">
      <w:pPr>
        <w:pStyle w:val="TOC3"/>
        <w:tabs>
          <w:tab w:val="right" w:leader="dot" w:pos="8890"/>
        </w:tabs>
        <w:rPr>
          <w:rFonts w:ascii="等线" w:eastAsia="等线" w:hAnsi="等线"/>
        </w:rPr>
      </w:pPr>
      <w:hyperlink w:anchor="_Toc96523957" w:history="1">
        <w:r w:rsidRPr="00407DDC">
          <w:rPr>
            <w:rStyle w:val="aff1"/>
            <w:rFonts w:ascii="宋体" w:hAnsi="宋体"/>
            <w:b/>
            <w:bCs/>
            <w:color w:val="auto"/>
          </w:rPr>
          <w:t>3.3 投标有效期</w:t>
        </w:r>
        <w:r w:rsidRPr="00407DDC">
          <w:tab/>
        </w:r>
        <w:r w:rsidRPr="00407DDC">
          <w:fldChar w:fldCharType="begin"/>
        </w:r>
        <w:r w:rsidRPr="00407DDC">
          <w:instrText xml:space="preserve"> PAGEREF _Toc96523957 \h </w:instrText>
        </w:r>
        <w:r w:rsidRPr="00407DDC">
          <w:fldChar w:fldCharType="separate"/>
        </w:r>
        <w:r w:rsidRPr="00407DDC">
          <w:t>16</w:t>
        </w:r>
        <w:r w:rsidRPr="00407DDC">
          <w:fldChar w:fldCharType="end"/>
        </w:r>
      </w:hyperlink>
    </w:p>
    <w:p w14:paraId="284EEFC2" w14:textId="77777777" w:rsidR="00E472F5" w:rsidRPr="00407DDC" w:rsidRDefault="00000000">
      <w:pPr>
        <w:pStyle w:val="TOC3"/>
        <w:tabs>
          <w:tab w:val="right" w:leader="dot" w:pos="8890"/>
        </w:tabs>
        <w:rPr>
          <w:rFonts w:ascii="等线" w:eastAsia="等线" w:hAnsi="等线"/>
        </w:rPr>
      </w:pPr>
      <w:hyperlink w:anchor="_Toc96523958" w:history="1">
        <w:r w:rsidRPr="00407DDC">
          <w:rPr>
            <w:rStyle w:val="aff1"/>
            <w:rFonts w:ascii="宋体" w:hAnsi="宋体"/>
            <w:b/>
            <w:bCs/>
            <w:color w:val="auto"/>
          </w:rPr>
          <w:t>3.4 投标保证金</w:t>
        </w:r>
        <w:r w:rsidRPr="00407DDC">
          <w:tab/>
        </w:r>
        <w:r w:rsidRPr="00407DDC">
          <w:fldChar w:fldCharType="begin"/>
        </w:r>
        <w:r w:rsidRPr="00407DDC">
          <w:instrText xml:space="preserve"> PAGEREF _Toc96523958 \h </w:instrText>
        </w:r>
        <w:r w:rsidRPr="00407DDC">
          <w:fldChar w:fldCharType="separate"/>
        </w:r>
        <w:r w:rsidRPr="00407DDC">
          <w:t>16</w:t>
        </w:r>
        <w:r w:rsidRPr="00407DDC">
          <w:fldChar w:fldCharType="end"/>
        </w:r>
      </w:hyperlink>
    </w:p>
    <w:p w14:paraId="7750B426" w14:textId="77777777" w:rsidR="00E472F5" w:rsidRPr="00407DDC" w:rsidRDefault="00000000">
      <w:pPr>
        <w:pStyle w:val="TOC3"/>
        <w:tabs>
          <w:tab w:val="right" w:leader="dot" w:pos="8890"/>
        </w:tabs>
        <w:rPr>
          <w:rFonts w:ascii="等线" w:eastAsia="等线" w:hAnsi="等线"/>
        </w:rPr>
      </w:pPr>
      <w:hyperlink w:anchor="_Toc96523959" w:history="1">
        <w:r w:rsidRPr="00407DDC">
          <w:rPr>
            <w:rStyle w:val="aff1"/>
            <w:rFonts w:ascii="宋体" w:hAnsi="宋体"/>
            <w:b/>
            <w:bCs/>
            <w:color w:val="auto"/>
          </w:rPr>
          <w:t>3.5 资格审查资料</w:t>
        </w:r>
        <w:r w:rsidRPr="00407DDC">
          <w:tab/>
        </w:r>
        <w:r w:rsidRPr="00407DDC">
          <w:fldChar w:fldCharType="begin"/>
        </w:r>
        <w:r w:rsidRPr="00407DDC">
          <w:instrText xml:space="preserve"> PAGEREF _Toc96523959 \h </w:instrText>
        </w:r>
        <w:r w:rsidRPr="00407DDC">
          <w:fldChar w:fldCharType="separate"/>
        </w:r>
        <w:r w:rsidRPr="00407DDC">
          <w:t>17</w:t>
        </w:r>
        <w:r w:rsidRPr="00407DDC">
          <w:fldChar w:fldCharType="end"/>
        </w:r>
      </w:hyperlink>
    </w:p>
    <w:p w14:paraId="6E1C0B5D" w14:textId="77777777" w:rsidR="00E472F5" w:rsidRPr="00407DDC" w:rsidRDefault="00000000">
      <w:pPr>
        <w:pStyle w:val="TOC3"/>
        <w:tabs>
          <w:tab w:val="right" w:leader="dot" w:pos="8890"/>
        </w:tabs>
        <w:rPr>
          <w:rFonts w:ascii="等线" w:eastAsia="等线" w:hAnsi="等线"/>
        </w:rPr>
      </w:pPr>
      <w:hyperlink w:anchor="_Toc96523960" w:history="1">
        <w:r w:rsidRPr="00407DDC">
          <w:rPr>
            <w:rStyle w:val="aff1"/>
            <w:rFonts w:ascii="宋体" w:hAnsi="宋体"/>
            <w:b/>
            <w:bCs/>
            <w:color w:val="auto"/>
          </w:rPr>
          <w:t>3.6 备选投标方案</w:t>
        </w:r>
        <w:r w:rsidRPr="00407DDC">
          <w:tab/>
        </w:r>
        <w:r w:rsidRPr="00407DDC">
          <w:fldChar w:fldCharType="begin"/>
        </w:r>
        <w:r w:rsidRPr="00407DDC">
          <w:instrText xml:space="preserve"> PAGEREF _Toc96523960 \h </w:instrText>
        </w:r>
        <w:r w:rsidRPr="00407DDC">
          <w:fldChar w:fldCharType="separate"/>
        </w:r>
        <w:r w:rsidRPr="00407DDC">
          <w:t>17</w:t>
        </w:r>
        <w:r w:rsidRPr="00407DDC">
          <w:fldChar w:fldCharType="end"/>
        </w:r>
      </w:hyperlink>
    </w:p>
    <w:p w14:paraId="44ECEED6" w14:textId="77777777" w:rsidR="00E472F5" w:rsidRPr="00407DDC" w:rsidRDefault="00000000">
      <w:pPr>
        <w:pStyle w:val="TOC3"/>
        <w:tabs>
          <w:tab w:val="right" w:leader="dot" w:pos="8890"/>
        </w:tabs>
        <w:rPr>
          <w:rFonts w:ascii="等线" w:eastAsia="等线" w:hAnsi="等线"/>
        </w:rPr>
      </w:pPr>
      <w:hyperlink w:anchor="_Toc96523961" w:history="1">
        <w:r w:rsidRPr="00407DDC">
          <w:rPr>
            <w:rStyle w:val="aff1"/>
            <w:rFonts w:ascii="宋体" w:hAnsi="宋体"/>
            <w:b/>
            <w:bCs/>
            <w:color w:val="auto"/>
          </w:rPr>
          <w:t>3.7投标文件的编制</w:t>
        </w:r>
        <w:r w:rsidRPr="00407DDC">
          <w:tab/>
        </w:r>
        <w:r w:rsidRPr="00407DDC">
          <w:fldChar w:fldCharType="begin"/>
        </w:r>
        <w:r w:rsidRPr="00407DDC">
          <w:instrText xml:space="preserve"> PAGEREF _Toc96523961 \h </w:instrText>
        </w:r>
        <w:r w:rsidRPr="00407DDC">
          <w:fldChar w:fldCharType="separate"/>
        </w:r>
        <w:r w:rsidRPr="00407DDC">
          <w:t>17</w:t>
        </w:r>
        <w:r w:rsidRPr="00407DDC">
          <w:fldChar w:fldCharType="end"/>
        </w:r>
      </w:hyperlink>
    </w:p>
    <w:p w14:paraId="509371EA" w14:textId="77777777" w:rsidR="00E472F5" w:rsidRPr="00407DDC" w:rsidRDefault="00000000">
      <w:pPr>
        <w:pStyle w:val="TOC2"/>
        <w:tabs>
          <w:tab w:val="right" w:leader="dot" w:pos="8890"/>
        </w:tabs>
        <w:rPr>
          <w:rFonts w:ascii="等线" w:eastAsia="等线" w:hAnsi="等线"/>
          <w:szCs w:val="22"/>
        </w:rPr>
      </w:pPr>
      <w:hyperlink w:anchor="_Toc96523962" w:history="1">
        <w:r w:rsidRPr="00407DDC">
          <w:rPr>
            <w:rStyle w:val="aff1"/>
            <w:rFonts w:ascii="宋体" w:hAnsi="宋体"/>
            <w:b/>
            <w:bCs/>
            <w:color w:val="auto"/>
          </w:rPr>
          <w:t>4.投标</w:t>
        </w:r>
        <w:r w:rsidRPr="00407DDC">
          <w:tab/>
        </w:r>
        <w:r w:rsidRPr="00407DDC">
          <w:fldChar w:fldCharType="begin"/>
        </w:r>
        <w:r w:rsidRPr="00407DDC">
          <w:instrText xml:space="preserve"> PAGEREF _Toc96523962 \h </w:instrText>
        </w:r>
        <w:r w:rsidRPr="00407DDC">
          <w:fldChar w:fldCharType="separate"/>
        </w:r>
        <w:r w:rsidRPr="00407DDC">
          <w:t>17</w:t>
        </w:r>
        <w:r w:rsidRPr="00407DDC">
          <w:fldChar w:fldCharType="end"/>
        </w:r>
      </w:hyperlink>
    </w:p>
    <w:p w14:paraId="4386069C" w14:textId="77777777" w:rsidR="00E472F5" w:rsidRPr="00407DDC" w:rsidRDefault="00000000">
      <w:pPr>
        <w:pStyle w:val="TOC3"/>
        <w:tabs>
          <w:tab w:val="right" w:leader="dot" w:pos="8890"/>
        </w:tabs>
        <w:rPr>
          <w:rFonts w:ascii="等线" w:eastAsia="等线" w:hAnsi="等线"/>
        </w:rPr>
      </w:pPr>
      <w:hyperlink w:anchor="_Toc96523963" w:history="1">
        <w:r w:rsidRPr="00407DDC">
          <w:rPr>
            <w:rStyle w:val="aff1"/>
            <w:rFonts w:ascii="宋体" w:hAnsi="宋体"/>
            <w:b/>
            <w:bCs/>
            <w:color w:val="auto"/>
          </w:rPr>
          <w:t>4.1 投标文件的密封、标记和装订（设计团队投标）</w:t>
        </w:r>
        <w:r w:rsidRPr="00407DDC">
          <w:tab/>
        </w:r>
        <w:r w:rsidRPr="00407DDC">
          <w:fldChar w:fldCharType="begin"/>
        </w:r>
        <w:r w:rsidRPr="00407DDC">
          <w:instrText xml:space="preserve"> PAGEREF _Toc96523963 \h </w:instrText>
        </w:r>
        <w:r w:rsidRPr="00407DDC">
          <w:fldChar w:fldCharType="separate"/>
        </w:r>
        <w:r w:rsidRPr="00407DDC">
          <w:t>17</w:t>
        </w:r>
        <w:r w:rsidRPr="00407DDC">
          <w:fldChar w:fldCharType="end"/>
        </w:r>
      </w:hyperlink>
    </w:p>
    <w:p w14:paraId="07B85808" w14:textId="77777777" w:rsidR="00E472F5" w:rsidRPr="00407DDC" w:rsidRDefault="00000000">
      <w:pPr>
        <w:pStyle w:val="TOC3"/>
        <w:tabs>
          <w:tab w:val="right" w:leader="dot" w:pos="8890"/>
        </w:tabs>
        <w:rPr>
          <w:rFonts w:ascii="等线" w:eastAsia="等线" w:hAnsi="等线"/>
        </w:rPr>
      </w:pPr>
      <w:hyperlink w:anchor="_Toc96523964" w:history="1">
        <w:r w:rsidRPr="00407DDC">
          <w:rPr>
            <w:rStyle w:val="aff1"/>
            <w:rFonts w:ascii="宋体" w:hAnsi="宋体"/>
            <w:b/>
            <w:bCs/>
            <w:color w:val="auto"/>
          </w:rPr>
          <w:t>4.1 投标文件的密封、标记和装订（设计方案投标）</w:t>
        </w:r>
        <w:r w:rsidRPr="00407DDC">
          <w:tab/>
        </w:r>
        <w:r w:rsidRPr="00407DDC">
          <w:fldChar w:fldCharType="begin"/>
        </w:r>
        <w:r w:rsidRPr="00407DDC">
          <w:instrText xml:space="preserve"> PAGEREF _Toc96523964 \h </w:instrText>
        </w:r>
        <w:r w:rsidRPr="00407DDC">
          <w:fldChar w:fldCharType="separate"/>
        </w:r>
        <w:r w:rsidRPr="00407DDC">
          <w:t>18</w:t>
        </w:r>
        <w:r w:rsidRPr="00407DDC">
          <w:fldChar w:fldCharType="end"/>
        </w:r>
      </w:hyperlink>
    </w:p>
    <w:p w14:paraId="4615D7B7" w14:textId="77777777" w:rsidR="00E472F5" w:rsidRPr="00407DDC" w:rsidRDefault="00000000">
      <w:pPr>
        <w:pStyle w:val="TOC3"/>
        <w:tabs>
          <w:tab w:val="right" w:leader="dot" w:pos="8890"/>
        </w:tabs>
        <w:rPr>
          <w:rFonts w:ascii="等线" w:eastAsia="等线" w:hAnsi="等线"/>
        </w:rPr>
      </w:pPr>
      <w:hyperlink w:anchor="_Toc96523965" w:history="1">
        <w:r w:rsidRPr="00407DDC">
          <w:rPr>
            <w:rStyle w:val="aff1"/>
            <w:rFonts w:ascii="宋体" w:hAnsi="宋体"/>
            <w:b/>
            <w:bCs/>
            <w:color w:val="auto"/>
          </w:rPr>
          <w:t>4.2 投标文件的递交</w:t>
        </w:r>
        <w:r w:rsidRPr="00407DDC">
          <w:tab/>
        </w:r>
        <w:r w:rsidRPr="00407DDC">
          <w:fldChar w:fldCharType="begin"/>
        </w:r>
        <w:r w:rsidRPr="00407DDC">
          <w:instrText xml:space="preserve"> PAGEREF _Toc96523965 \h </w:instrText>
        </w:r>
        <w:r w:rsidRPr="00407DDC">
          <w:fldChar w:fldCharType="separate"/>
        </w:r>
        <w:r w:rsidRPr="00407DDC">
          <w:t>18</w:t>
        </w:r>
        <w:r w:rsidRPr="00407DDC">
          <w:fldChar w:fldCharType="end"/>
        </w:r>
      </w:hyperlink>
    </w:p>
    <w:p w14:paraId="4F0152C8" w14:textId="77777777" w:rsidR="00E472F5" w:rsidRPr="00407DDC" w:rsidRDefault="00000000">
      <w:pPr>
        <w:pStyle w:val="TOC3"/>
        <w:tabs>
          <w:tab w:val="right" w:leader="dot" w:pos="8890"/>
        </w:tabs>
        <w:rPr>
          <w:rFonts w:ascii="等线" w:eastAsia="等线" w:hAnsi="等线"/>
        </w:rPr>
      </w:pPr>
      <w:hyperlink w:anchor="_Toc96523966" w:history="1">
        <w:r w:rsidRPr="00407DDC">
          <w:rPr>
            <w:rStyle w:val="aff1"/>
            <w:rFonts w:ascii="宋体" w:hAnsi="宋体"/>
            <w:b/>
            <w:bCs/>
            <w:color w:val="auto"/>
          </w:rPr>
          <w:t>4.3 投标文件的修改与撤回</w:t>
        </w:r>
        <w:r w:rsidRPr="00407DDC">
          <w:tab/>
        </w:r>
        <w:r w:rsidRPr="00407DDC">
          <w:fldChar w:fldCharType="begin"/>
        </w:r>
        <w:r w:rsidRPr="00407DDC">
          <w:instrText xml:space="preserve"> PAGEREF _Toc96523966 \h </w:instrText>
        </w:r>
        <w:r w:rsidRPr="00407DDC">
          <w:fldChar w:fldCharType="separate"/>
        </w:r>
        <w:r w:rsidRPr="00407DDC">
          <w:t>18</w:t>
        </w:r>
        <w:r w:rsidRPr="00407DDC">
          <w:fldChar w:fldCharType="end"/>
        </w:r>
      </w:hyperlink>
    </w:p>
    <w:p w14:paraId="00D1B18E" w14:textId="77777777" w:rsidR="00E472F5" w:rsidRPr="00407DDC" w:rsidRDefault="00000000">
      <w:pPr>
        <w:pStyle w:val="TOC2"/>
        <w:tabs>
          <w:tab w:val="right" w:leader="dot" w:pos="8890"/>
        </w:tabs>
        <w:rPr>
          <w:rFonts w:ascii="等线" w:eastAsia="等线" w:hAnsi="等线"/>
          <w:szCs w:val="22"/>
        </w:rPr>
      </w:pPr>
      <w:hyperlink w:anchor="_Toc96523967" w:history="1">
        <w:r w:rsidRPr="00407DDC">
          <w:rPr>
            <w:rStyle w:val="aff1"/>
            <w:rFonts w:ascii="宋体" w:hAnsi="宋体"/>
            <w:b/>
            <w:bCs/>
            <w:color w:val="auto"/>
          </w:rPr>
          <w:t>5. 开标</w:t>
        </w:r>
        <w:r w:rsidRPr="00407DDC">
          <w:tab/>
        </w:r>
        <w:r w:rsidRPr="00407DDC">
          <w:fldChar w:fldCharType="begin"/>
        </w:r>
        <w:r w:rsidRPr="00407DDC">
          <w:instrText xml:space="preserve"> PAGEREF _Toc96523967 \h </w:instrText>
        </w:r>
        <w:r w:rsidRPr="00407DDC">
          <w:fldChar w:fldCharType="separate"/>
        </w:r>
        <w:r w:rsidRPr="00407DDC">
          <w:t>19</w:t>
        </w:r>
        <w:r w:rsidRPr="00407DDC">
          <w:fldChar w:fldCharType="end"/>
        </w:r>
      </w:hyperlink>
    </w:p>
    <w:p w14:paraId="07954179" w14:textId="77777777" w:rsidR="00E472F5" w:rsidRPr="00407DDC" w:rsidRDefault="00000000">
      <w:pPr>
        <w:pStyle w:val="TOC3"/>
        <w:tabs>
          <w:tab w:val="right" w:leader="dot" w:pos="8890"/>
        </w:tabs>
        <w:rPr>
          <w:rFonts w:ascii="等线" w:eastAsia="等线" w:hAnsi="等线"/>
        </w:rPr>
      </w:pPr>
      <w:hyperlink w:anchor="_Toc96523968" w:history="1">
        <w:r w:rsidRPr="00407DDC">
          <w:rPr>
            <w:rStyle w:val="aff1"/>
            <w:rFonts w:ascii="宋体" w:hAnsi="宋体"/>
            <w:b/>
            <w:bCs/>
            <w:color w:val="auto"/>
          </w:rPr>
          <w:t>5.1 开标时间和地点</w:t>
        </w:r>
        <w:r w:rsidRPr="00407DDC">
          <w:tab/>
        </w:r>
        <w:r w:rsidRPr="00407DDC">
          <w:fldChar w:fldCharType="begin"/>
        </w:r>
        <w:r w:rsidRPr="00407DDC">
          <w:instrText xml:space="preserve"> PAGEREF _Toc96523968 \h </w:instrText>
        </w:r>
        <w:r w:rsidRPr="00407DDC">
          <w:fldChar w:fldCharType="separate"/>
        </w:r>
        <w:r w:rsidRPr="00407DDC">
          <w:t>19</w:t>
        </w:r>
        <w:r w:rsidRPr="00407DDC">
          <w:fldChar w:fldCharType="end"/>
        </w:r>
      </w:hyperlink>
    </w:p>
    <w:p w14:paraId="03FD6ADF" w14:textId="77777777" w:rsidR="00E472F5" w:rsidRPr="00407DDC" w:rsidRDefault="00000000">
      <w:pPr>
        <w:pStyle w:val="TOC3"/>
        <w:tabs>
          <w:tab w:val="right" w:leader="dot" w:pos="8890"/>
        </w:tabs>
        <w:rPr>
          <w:rFonts w:ascii="等线" w:eastAsia="等线" w:hAnsi="等线"/>
        </w:rPr>
      </w:pPr>
      <w:hyperlink w:anchor="_Toc96523969" w:history="1">
        <w:r w:rsidRPr="00407DDC">
          <w:rPr>
            <w:rStyle w:val="aff1"/>
            <w:rFonts w:ascii="宋体" w:hAnsi="宋体"/>
            <w:b/>
            <w:bCs/>
            <w:color w:val="auto"/>
          </w:rPr>
          <w:t>5.2 开评标程序</w:t>
        </w:r>
        <w:r w:rsidRPr="00407DDC">
          <w:tab/>
        </w:r>
        <w:r w:rsidRPr="00407DDC">
          <w:fldChar w:fldCharType="begin"/>
        </w:r>
        <w:r w:rsidRPr="00407DDC">
          <w:instrText xml:space="preserve"> PAGEREF _Toc96523969 \h </w:instrText>
        </w:r>
        <w:r w:rsidRPr="00407DDC">
          <w:fldChar w:fldCharType="separate"/>
        </w:r>
        <w:r w:rsidRPr="00407DDC">
          <w:t>19</w:t>
        </w:r>
        <w:r w:rsidRPr="00407DDC">
          <w:fldChar w:fldCharType="end"/>
        </w:r>
      </w:hyperlink>
    </w:p>
    <w:p w14:paraId="2BF99690" w14:textId="77777777" w:rsidR="00E472F5" w:rsidRPr="00407DDC" w:rsidRDefault="00000000">
      <w:pPr>
        <w:pStyle w:val="TOC3"/>
        <w:tabs>
          <w:tab w:val="right" w:leader="dot" w:pos="8890"/>
        </w:tabs>
        <w:rPr>
          <w:rFonts w:ascii="等线" w:eastAsia="等线" w:hAnsi="等线"/>
        </w:rPr>
      </w:pPr>
      <w:hyperlink w:anchor="_Toc96523970" w:history="1">
        <w:r w:rsidRPr="00407DDC">
          <w:rPr>
            <w:rStyle w:val="aff1"/>
            <w:rFonts w:ascii="宋体" w:hAnsi="宋体"/>
            <w:b/>
            <w:bCs/>
            <w:color w:val="auto"/>
          </w:rPr>
          <w:t>5.3 开标异议</w:t>
        </w:r>
        <w:r w:rsidRPr="00407DDC">
          <w:tab/>
        </w:r>
        <w:r w:rsidRPr="00407DDC">
          <w:fldChar w:fldCharType="begin"/>
        </w:r>
        <w:r w:rsidRPr="00407DDC">
          <w:instrText xml:space="preserve"> PAGEREF _Toc96523970 \h </w:instrText>
        </w:r>
        <w:r w:rsidRPr="00407DDC">
          <w:fldChar w:fldCharType="separate"/>
        </w:r>
        <w:r w:rsidRPr="00407DDC">
          <w:t>19</w:t>
        </w:r>
        <w:r w:rsidRPr="00407DDC">
          <w:fldChar w:fldCharType="end"/>
        </w:r>
      </w:hyperlink>
    </w:p>
    <w:p w14:paraId="2111CE38" w14:textId="77777777" w:rsidR="00E472F5" w:rsidRPr="00407DDC" w:rsidRDefault="00000000">
      <w:pPr>
        <w:pStyle w:val="TOC2"/>
        <w:tabs>
          <w:tab w:val="right" w:leader="dot" w:pos="8890"/>
        </w:tabs>
        <w:rPr>
          <w:rFonts w:ascii="等线" w:eastAsia="等线" w:hAnsi="等线"/>
          <w:szCs w:val="22"/>
        </w:rPr>
      </w:pPr>
      <w:hyperlink w:anchor="_Toc96523971" w:history="1">
        <w:r w:rsidRPr="00407DDC">
          <w:rPr>
            <w:rStyle w:val="aff1"/>
            <w:rFonts w:ascii="宋体" w:hAnsi="宋体"/>
            <w:b/>
            <w:bCs/>
            <w:color w:val="auto"/>
          </w:rPr>
          <w:t>6. 评标</w:t>
        </w:r>
        <w:r w:rsidRPr="00407DDC">
          <w:tab/>
        </w:r>
        <w:r w:rsidRPr="00407DDC">
          <w:fldChar w:fldCharType="begin"/>
        </w:r>
        <w:r w:rsidRPr="00407DDC">
          <w:instrText xml:space="preserve"> PAGEREF _Toc96523971 \h </w:instrText>
        </w:r>
        <w:r w:rsidRPr="00407DDC">
          <w:fldChar w:fldCharType="separate"/>
        </w:r>
        <w:r w:rsidRPr="00407DDC">
          <w:t>19</w:t>
        </w:r>
        <w:r w:rsidRPr="00407DDC">
          <w:fldChar w:fldCharType="end"/>
        </w:r>
      </w:hyperlink>
    </w:p>
    <w:p w14:paraId="43210981" w14:textId="77777777" w:rsidR="00E472F5" w:rsidRPr="00407DDC" w:rsidRDefault="00000000">
      <w:pPr>
        <w:pStyle w:val="TOC3"/>
        <w:tabs>
          <w:tab w:val="right" w:leader="dot" w:pos="8890"/>
        </w:tabs>
        <w:rPr>
          <w:rFonts w:ascii="等线" w:eastAsia="等线" w:hAnsi="等线"/>
        </w:rPr>
      </w:pPr>
      <w:hyperlink w:anchor="_Toc96523972" w:history="1">
        <w:r w:rsidRPr="00407DDC">
          <w:rPr>
            <w:rStyle w:val="aff1"/>
            <w:rFonts w:ascii="宋体" w:hAnsi="宋体"/>
            <w:b/>
            <w:bCs/>
            <w:color w:val="auto"/>
          </w:rPr>
          <w:t>6.1 评标委员会</w:t>
        </w:r>
        <w:r w:rsidRPr="00407DDC">
          <w:tab/>
        </w:r>
        <w:r w:rsidRPr="00407DDC">
          <w:fldChar w:fldCharType="begin"/>
        </w:r>
        <w:r w:rsidRPr="00407DDC">
          <w:instrText xml:space="preserve"> PAGEREF _Toc96523972 \h </w:instrText>
        </w:r>
        <w:r w:rsidRPr="00407DDC">
          <w:fldChar w:fldCharType="separate"/>
        </w:r>
        <w:r w:rsidRPr="00407DDC">
          <w:t>19</w:t>
        </w:r>
        <w:r w:rsidRPr="00407DDC">
          <w:fldChar w:fldCharType="end"/>
        </w:r>
      </w:hyperlink>
    </w:p>
    <w:p w14:paraId="6576832C" w14:textId="77777777" w:rsidR="00E472F5" w:rsidRPr="00407DDC" w:rsidRDefault="00000000">
      <w:pPr>
        <w:pStyle w:val="TOC3"/>
        <w:tabs>
          <w:tab w:val="right" w:leader="dot" w:pos="8890"/>
        </w:tabs>
        <w:rPr>
          <w:rFonts w:ascii="等线" w:eastAsia="等线" w:hAnsi="等线"/>
        </w:rPr>
      </w:pPr>
      <w:hyperlink w:anchor="_Toc96523973" w:history="1">
        <w:r w:rsidRPr="00407DDC">
          <w:rPr>
            <w:rStyle w:val="aff1"/>
            <w:rFonts w:ascii="宋体" w:hAnsi="宋体"/>
            <w:b/>
            <w:bCs/>
            <w:color w:val="auto"/>
          </w:rPr>
          <w:t>6.2 评标原则</w:t>
        </w:r>
        <w:r w:rsidRPr="00407DDC">
          <w:tab/>
        </w:r>
        <w:r w:rsidRPr="00407DDC">
          <w:fldChar w:fldCharType="begin"/>
        </w:r>
        <w:r w:rsidRPr="00407DDC">
          <w:instrText xml:space="preserve"> PAGEREF _Toc96523973 \h </w:instrText>
        </w:r>
        <w:r w:rsidRPr="00407DDC">
          <w:fldChar w:fldCharType="separate"/>
        </w:r>
        <w:r w:rsidRPr="00407DDC">
          <w:t>20</w:t>
        </w:r>
        <w:r w:rsidRPr="00407DDC">
          <w:fldChar w:fldCharType="end"/>
        </w:r>
      </w:hyperlink>
    </w:p>
    <w:p w14:paraId="0E932753" w14:textId="77777777" w:rsidR="00E472F5" w:rsidRPr="00407DDC" w:rsidRDefault="00000000">
      <w:pPr>
        <w:pStyle w:val="TOC3"/>
        <w:tabs>
          <w:tab w:val="right" w:leader="dot" w:pos="8890"/>
        </w:tabs>
        <w:rPr>
          <w:rFonts w:ascii="等线" w:eastAsia="等线" w:hAnsi="等线"/>
        </w:rPr>
      </w:pPr>
      <w:hyperlink w:anchor="_Toc96523974" w:history="1">
        <w:r w:rsidRPr="00407DDC">
          <w:rPr>
            <w:rStyle w:val="aff1"/>
            <w:rFonts w:ascii="宋体" w:hAnsi="宋体"/>
            <w:b/>
            <w:bCs/>
            <w:color w:val="auto"/>
          </w:rPr>
          <w:t>6.3 评标</w:t>
        </w:r>
        <w:r w:rsidRPr="00407DDC">
          <w:tab/>
        </w:r>
        <w:r w:rsidRPr="00407DDC">
          <w:fldChar w:fldCharType="begin"/>
        </w:r>
        <w:r w:rsidRPr="00407DDC">
          <w:instrText xml:space="preserve"> PAGEREF _Toc96523974 \h </w:instrText>
        </w:r>
        <w:r w:rsidRPr="00407DDC">
          <w:fldChar w:fldCharType="separate"/>
        </w:r>
        <w:r w:rsidRPr="00407DDC">
          <w:t>20</w:t>
        </w:r>
        <w:r w:rsidRPr="00407DDC">
          <w:fldChar w:fldCharType="end"/>
        </w:r>
      </w:hyperlink>
    </w:p>
    <w:p w14:paraId="3E5843B0" w14:textId="77777777" w:rsidR="00E472F5" w:rsidRPr="00407DDC" w:rsidRDefault="00000000">
      <w:pPr>
        <w:pStyle w:val="TOC2"/>
        <w:tabs>
          <w:tab w:val="right" w:leader="dot" w:pos="8890"/>
        </w:tabs>
        <w:rPr>
          <w:rFonts w:ascii="等线" w:eastAsia="等线" w:hAnsi="等线"/>
          <w:szCs w:val="22"/>
        </w:rPr>
      </w:pPr>
      <w:hyperlink w:anchor="_Toc96523975" w:history="1">
        <w:r w:rsidRPr="00407DDC">
          <w:rPr>
            <w:rStyle w:val="aff1"/>
            <w:rFonts w:ascii="宋体" w:hAnsi="宋体"/>
            <w:b/>
            <w:bCs/>
            <w:color w:val="auto"/>
          </w:rPr>
          <w:t>7. 合同授予</w:t>
        </w:r>
        <w:r w:rsidRPr="00407DDC">
          <w:tab/>
        </w:r>
        <w:r w:rsidRPr="00407DDC">
          <w:fldChar w:fldCharType="begin"/>
        </w:r>
        <w:r w:rsidRPr="00407DDC">
          <w:instrText xml:space="preserve"> PAGEREF _Toc96523975 \h </w:instrText>
        </w:r>
        <w:r w:rsidRPr="00407DDC">
          <w:fldChar w:fldCharType="separate"/>
        </w:r>
        <w:r w:rsidRPr="00407DDC">
          <w:t>20</w:t>
        </w:r>
        <w:r w:rsidRPr="00407DDC">
          <w:fldChar w:fldCharType="end"/>
        </w:r>
      </w:hyperlink>
    </w:p>
    <w:p w14:paraId="5B299B0A" w14:textId="77777777" w:rsidR="00E472F5" w:rsidRPr="00407DDC" w:rsidRDefault="00000000">
      <w:pPr>
        <w:pStyle w:val="TOC3"/>
        <w:tabs>
          <w:tab w:val="right" w:leader="dot" w:pos="8890"/>
        </w:tabs>
        <w:rPr>
          <w:rFonts w:ascii="等线" w:eastAsia="等线" w:hAnsi="等线"/>
        </w:rPr>
      </w:pPr>
      <w:hyperlink w:anchor="_Toc96523976" w:history="1">
        <w:r w:rsidRPr="00407DDC">
          <w:rPr>
            <w:rStyle w:val="aff1"/>
            <w:rFonts w:ascii="宋体" w:hAnsi="宋体"/>
            <w:b/>
            <w:bCs/>
            <w:color w:val="auto"/>
          </w:rPr>
          <w:t>7.1 定标方式</w:t>
        </w:r>
        <w:r w:rsidRPr="00407DDC">
          <w:tab/>
        </w:r>
        <w:r w:rsidRPr="00407DDC">
          <w:fldChar w:fldCharType="begin"/>
        </w:r>
        <w:r w:rsidRPr="00407DDC">
          <w:instrText xml:space="preserve"> PAGEREF _Toc96523976 \h </w:instrText>
        </w:r>
        <w:r w:rsidRPr="00407DDC">
          <w:fldChar w:fldCharType="separate"/>
        </w:r>
        <w:r w:rsidRPr="00407DDC">
          <w:t>20</w:t>
        </w:r>
        <w:r w:rsidRPr="00407DDC">
          <w:fldChar w:fldCharType="end"/>
        </w:r>
      </w:hyperlink>
    </w:p>
    <w:p w14:paraId="662DC23F" w14:textId="77777777" w:rsidR="00E472F5" w:rsidRPr="00407DDC" w:rsidRDefault="00000000">
      <w:pPr>
        <w:pStyle w:val="TOC3"/>
        <w:tabs>
          <w:tab w:val="right" w:leader="dot" w:pos="8890"/>
        </w:tabs>
        <w:rPr>
          <w:rFonts w:ascii="等线" w:eastAsia="等线" w:hAnsi="等线"/>
        </w:rPr>
      </w:pPr>
      <w:hyperlink w:anchor="_Toc96523977" w:history="1">
        <w:r w:rsidRPr="00407DDC">
          <w:rPr>
            <w:rStyle w:val="aff1"/>
            <w:rFonts w:ascii="宋体" w:hAnsi="宋体"/>
            <w:b/>
            <w:bCs/>
            <w:color w:val="auto"/>
          </w:rPr>
          <w:t xml:space="preserve">7.2 </w:t>
        </w:r>
        <w:r w:rsidR="003D7953" w:rsidRPr="00407DDC">
          <w:rPr>
            <w:rStyle w:val="aff1"/>
            <w:rFonts w:ascii="宋体" w:hAnsi="宋体"/>
            <w:b/>
            <w:bCs/>
            <w:color w:val="auto"/>
          </w:rPr>
          <w:t>定标候选人</w:t>
        </w:r>
        <w:r w:rsidRPr="00407DDC">
          <w:rPr>
            <w:rStyle w:val="aff1"/>
            <w:rFonts w:ascii="宋体" w:hAnsi="宋体"/>
            <w:b/>
            <w:bCs/>
            <w:color w:val="auto"/>
          </w:rPr>
          <w:t>公示</w:t>
        </w:r>
        <w:r w:rsidRPr="00407DDC">
          <w:tab/>
        </w:r>
        <w:r w:rsidRPr="00407DDC">
          <w:fldChar w:fldCharType="begin"/>
        </w:r>
        <w:r w:rsidRPr="00407DDC">
          <w:instrText xml:space="preserve"> PAGEREF _Toc96523977 \h </w:instrText>
        </w:r>
        <w:r w:rsidRPr="00407DDC">
          <w:fldChar w:fldCharType="separate"/>
        </w:r>
        <w:r w:rsidRPr="00407DDC">
          <w:t>20</w:t>
        </w:r>
        <w:r w:rsidRPr="00407DDC">
          <w:fldChar w:fldCharType="end"/>
        </w:r>
      </w:hyperlink>
    </w:p>
    <w:p w14:paraId="0481CF25" w14:textId="77777777" w:rsidR="00E472F5" w:rsidRPr="00407DDC" w:rsidRDefault="00000000">
      <w:pPr>
        <w:pStyle w:val="TOC3"/>
        <w:tabs>
          <w:tab w:val="right" w:leader="dot" w:pos="8890"/>
        </w:tabs>
        <w:rPr>
          <w:rFonts w:ascii="等线" w:eastAsia="等线" w:hAnsi="等线"/>
        </w:rPr>
      </w:pPr>
      <w:hyperlink w:anchor="_Toc96523978" w:history="1">
        <w:r w:rsidRPr="00407DDC">
          <w:rPr>
            <w:rStyle w:val="aff1"/>
            <w:rFonts w:ascii="宋体" w:hAnsi="宋体"/>
            <w:b/>
            <w:bCs/>
            <w:color w:val="auto"/>
          </w:rPr>
          <w:t>7.3 中标通知</w:t>
        </w:r>
        <w:r w:rsidRPr="00407DDC">
          <w:tab/>
        </w:r>
        <w:r w:rsidRPr="00407DDC">
          <w:fldChar w:fldCharType="begin"/>
        </w:r>
        <w:r w:rsidRPr="00407DDC">
          <w:instrText xml:space="preserve"> PAGEREF _Toc96523978 \h </w:instrText>
        </w:r>
        <w:r w:rsidRPr="00407DDC">
          <w:fldChar w:fldCharType="separate"/>
        </w:r>
        <w:r w:rsidRPr="00407DDC">
          <w:t>20</w:t>
        </w:r>
        <w:r w:rsidRPr="00407DDC">
          <w:fldChar w:fldCharType="end"/>
        </w:r>
      </w:hyperlink>
    </w:p>
    <w:p w14:paraId="02F47345" w14:textId="77777777" w:rsidR="00E472F5" w:rsidRPr="00407DDC" w:rsidRDefault="00000000">
      <w:pPr>
        <w:pStyle w:val="TOC3"/>
        <w:tabs>
          <w:tab w:val="right" w:leader="dot" w:pos="8890"/>
        </w:tabs>
        <w:rPr>
          <w:rFonts w:ascii="等线" w:eastAsia="等线" w:hAnsi="等线"/>
        </w:rPr>
      </w:pPr>
      <w:hyperlink w:anchor="_Toc96523979" w:history="1">
        <w:r w:rsidRPr="00407DDC">
          <w:rPr>
            <w:rStyle w:val="aff1"/>
            <w:rFonts w:ascii="宋体" w:hAnsi="宋体"/>
            <w:b/>
            <w:bCs/>
            <w:color w:val="auto"/>
          </w:rPr>
          <w:t>7.4 履约担保</w:t>
        </w:r>
        <w:r w:rsidRPr="00407DDC">
          <w:tab/>
        </w:r>
        <w:r w:rsidRPr="00407DDC">
          <w:fldChar w:fldCharType="begin"/>
        </w:r>
        <w:r w:rsidRPr="00407DDC">
          <w:instrText xml:space="preserve"> PAGEREF _Toc96523979 \h </w:instrText>
        </w:r>
        <w:r w:rsidRPr="00407DDC">
          <w:fldChar w:fldCharType="separate"/>
        </w:r>
        <w:r w:rsidRPr="00407DDC">
          <w:t>20</w:t>
        </w:r>
        <w:r w:rsidRPr="00407DDC">
          <w:fldChar w:fldCharType="end"/>
        </w:r>
      </w:hyperlink>
    </w:p>
    <w:p w14:paraId="76F6D3B6" w14:textId="77777777" w:rsidR="00E472F5" w:rsidRPr="00407DDC" w:rsidRDefault="00000000">
      <w:pPr>
        <w:pStyle w:val="TOC3"/>
        <w:tabs>
          <w:tab w:val="right" w:leader="dot" w:pos="8890"/>
        </w:tabs>
        <w:rPr>
          <w:rFonts w:ascii="等线" w:eastAsia="等线" w:hAnsi="等线"/>
        </w:rPr>
      </w:pPr>
      <w:hyperlink w:anchor="_Toc96523980" w:history="1">
        <w:r w:rsidRPr="00407DDC">
          <w:rPr>
            <w:rStyle w:val="aff1"/>
            <w:rFonts w:ascii="宋体" w:hAnsi="宋体"/>
            <w:b/>
            <w:bCs/>
            <w:color w:val="auto"/>
          </w:rPr>
          <w:t>7.5签订合同</w:t>
        </w:r>
        <w:r w:rsidRPr="00407DDC">
          <w:tab/>
        </w:r>
        <w:r w:rsidRPr="00407DDC">
          <w:fldChar w:fldCharType="begin"/>
        </w:r>
        <w:r w:rsidRPr="00407DDC">
          <w:instrText xml:space="preserve"> PAGEREF _Toc96523980 \h </w:instrText>
        </w:r>
        <w:r w:rsidRPr="00407DDC">
          <w:fldChar w:fldCharType="separate"/>
        </w:r>
        <w:r w:rsidRPr="00407DDC">
          <w:t>20</w:t>
        </w:r>
        <w:r w:rsidRPr="00407DDC">
          <w:fldChar w:fldCharType="end"/>
        </w:r>
      </w:hyperlink>
    </w:p>
    <w:p w14:paraId="7624EF6B" w14:textId="77777777" w:rsidR="00E472F5" w:rsidRPr="00407DDC" w:rsidRDefault="00000000">
      <w:pPr>
        <w:pStyle w:val="TOC2"/>
        <w:tabs>
          <w:tab w:val="right" w:leader="dot" w:pos="8890"/>
        </w:tabs>
        <w:rPr>
          <w:rFonts w:ascii="等线" w:eastAsia="等线" w:hAnsi="等线"/>
          <w:szCs w:val="22"/>
        </w:rPr>
      </w:pPr>
      <w:hyperlink w:anchor="_Toc96523981" w:history="1">
        <w:r w:rsidRPr="00407DDC">
          <w:rPr>
            <w:rStyle w:val="aff1"/>
            <w:rFonts w:ascii="宋体" w:hAnsi="宋体"/>
            <w:b/>
            <w:bCs/>
            <w:color w:val="auto"/>
          </w:rPr>
          <w:t>8．重新招标和不再招标</w:t>
        </w:r>
        <w:r w:rsidRPr="00407DDC">
          <w:tab/>
        </w:r>
        <w:r w:rsidRPr="00407DDC">
          <w:fldChar w:fldCharType="begin"/>
        </w:r>
        <w:r w:rsidRPr="00407DDC">
          <w:instrText xml:space="preserve"> PAGEREF _Toc96523981 \h </w:instrText>
        </w:r>
        <w:r w:rsidRPr="00407DDC">
          <w:fldChar w:fldCharType="separate"/>
        </w:r>
        <w:r w:rsidRPr="00407DDC">
          <w:t>21</w:t>
        </w:r>
        <w:r w:rsidRPr="00407DDC">
          <w:fldChar w:fldCharType="end"/>
        </w:r>
      </w:hyperlink>
    </w:p>
    <w:p w14:paraId="0201C7D9" w14:textId="77777777" w:rsidR="00E472F5" w:rsidRPr="00407DDC" w:rsidRDefault="00000000">
      <w:pPr>
        <w:pStyle w:val="TOC3"/>
        <w:tabs>
          <w:tab w:val="right" w:leader="dot" w:pos="8890"/>
        </w:tabs>
        <w:rPr>
          <w:rFonts w:ascii="等线" w:eastAsia="等线" w:hAnsi="等线"/>
        </w:rPr>
      </w:pPr>
      <w:hyperlink w:anchor="_Toc96523982" w:history="1">
        <w:r w:rsidRPr="00407DDC">
          <w:rPr>
            <w:rStyle w:val="aff1"/>
            <w:rFonts w:ascii="宋体" w:hAnsi="宋体"/>
            <w:b/>
            <w:bCs/>
            <w:color w:val="auto"/>
          </w:rPr>
          <w:t>8.1 重新招标</w:t>
        </w:r>
        <w:r w:rsidRPr="00407DDC">
          <w:tab/>
        </w:r>
        <w:r w:rsidRPr="00407DDC">
          <w:fldChar w:fldCharType="begin"/>
        </w:r>
        <w:r w:rsidRPr="00407DDC">
          <w:instrText xml:space="preserve"> PAGEREF _Toc96523982 \h </w:instrText>
        </w:r>
        <w:r w:rsidRPr="00407DDC">
          <w:fldChar w:fldCharType="separate"/>
        </w:r>
        <w:r w:rsidRPr="00407DDC">
          <w:t>21</w:t>
        </w:r>
        <w:r w:rsidRPr="00407DDC">
          <w:fldChar w:fldCharType="end"/>
        </w:r>
      </w:hyperlink>
    </w:p>
    <w:p w14:paraId="195C7992" w14:textId="77777777" w:rsidR="00E472F5" w:rsidRPr="00407DDC" w:rsidRDefault="00000000">
      <w:pPr>
        <w:pStyle w:val="TOC3"/>
        <w:tabs>
          <w:tab w:val="right" w:leader="dot" w:pos="8890"/>
        </w:tabs>
        <w:rPr>
          <w:rFonts w:ascii="等线" w:eastAsia="等线" w:hAnsi="等线"/>
        </w:rPr>
      </w:pPr>
      <w:hyperlink w:anchor="_Toc96523983" w:history="1">
        <w:r w:rsidRPr="00407DDC">
          <w:rPr>
            <w:rStyle w:val="aff1"/>
            <w:rFonts w:ascii="宋体" w:hAnsi="宋体"/>
            <w:b/>
            <w:bCs/>
            <w:color w:val="auto"/>
          </w:rPr>
          <w:t>8.2 不再招标</w:t>
        </w:r>
        <w:r w:rsidRPr="00407DDC">
          <w:tab/>
        </w:r>
        <w:r w:rsidRPr="00407DDC">
          <w:fldChar w:fldCharType="begin"/>
        </w:r>
        <w:r w:rsidRPr="00407DDC">
          <w:instrText xml:space="preserve"> PAGEREF _Toc96523983 \h </w:instrText>
        </w:r>
        <w:r w:rsidRPr="00407DDC">
          <w:fldChar w:fldCharType="separate"/>
        </w:r>
        <w:r w:rsidRPr="00407DDC">
          <w:t>21</w:t>
        </w:r>
        <w:r w:rsidRPr="00407DDC">
          <w:fldChar w:fldCharType="end"/>
        </w:r>
      </w:hyperlink>
    </w:p>
    <w:p w14:paraId="0BB09030" w14:textId="77777777" w:rsidR="00E472F5" w:rsidRPr="00407DDC" w:rsidRDefault="00000000">
      <w:pPr>
        <w:pStyle w:val="TOC2"/>
        <w:tabs>
          <w:tab w:val="right" w:leader="dot" w:pos="8890"/>
        </w:tabs>
        <w:rPr>
          <w:rFonts w:ascii="等线" w:eastAsia="等线" w:hAnsi="等线"/>
          <w:szCs w:val="22"/>
        </w:rPr>
      </w:pPr>
      <w:hyperlink w:anchor="_Toc96523984" w:history="1">
        <w:r w:rsidRPr="00407DDC">
          <w:rPr>
            <w:rStyle w:val="aff1"/>
            <w:rFonts w:ascii="宋体" w:hAnsi="宋体"/>
            <w:b/>
            <w:bCs/>
            <w:color w:val="auto"/>
          </w:rPr>
          <w:t>9．纪律和监督</w:t>
        </w:r>
        <w:r w:rsidRPr="00407DDC">
          <w:tab/>
        </w:r>
        <w:r w:rsidRPr="00407DDC">
          <w:fldChar w:fldCharType="begin"/>
        </w:r>
        <w:r w:rsidRPr="00407DDC">
          <w:instrText xml:space="preserve"> PAGEREF _Toc96523984 \h </w:instrText>
        </w:r>
        <w:r w:rsidRPr="00407DDC">
          <w:fldChar w:fldCharType="separate"/>
        </w:r>
        <w:r w:rsidRPr="00407DDC">
          <w:t>21</w:t>
        </w:r>
        <w:r w:rsidRPr="00407DDC">
          <w:fldChar w:fldCharType="end"/>
        </w:r>
      </w:hyperlink>
    </w:p>
    <w:p w14:paraId="0F984A1F" w14:textId="77777777" w:rsidR="00E472F5" w:rsidRPr="00407DDC" w:rsidRDefault="00000000">
      <w:pPr>
        <w:pStyle w:val="TOC3"/>
        <w:tabs>
          <w:tab w:val="right" w:leader="dot" w:pos="8890"/>
        </w:tabs>
        <w:rPr>
          <w:rFonts w:ascii="等线" w:eastAsia="等线" w:hAnsi="等线"/>
        </w:rPr>
      </w:pPr>
      <w:hyperlink w:anchor="_Toc96523985" w:history="1">
        <w:r w:rsidRPr="00407DDC">
          <w:rPr>
            <w:rStyle w:val="aff1"/>
            <w:rFonts w:ascii="宋体" w:hAnsi="宋体"/>
            <w:b/>
            <w:bCs/>
            <w:color w:val="auto"/>
          </w:rPr>
          <w:t>9.1 对招标人的纪律要求</w:t>
        </w:r>
        <w:r w:rsidRPr="00407DDC">
          <w:tab/>
        </w:r>
        <w:r w:rsidRPr="00407DDC">
          <w:fldChar w:fldCharType="begin"/>
        </w:r>
        <w:r w:rsidRPr="00407DDC">
          <w:instrText xml:space="preserve"> PAGEREF _Toc96523985 \h </w:instrText>
        </w:r>
        <w:r w:rsidRPr="00407DDC">
          <w:fldChar w:fldCharType="separate"/>
        </w:r>
        <w:r w:rsidRPr="00407DDC">
          <w:t>21</w:t>
        </w:r>
        <w:r w:rsidRPr="00407DDC">
          <w:fldChar w:fldCharType="end"/>
        </w:r>
      </w:hyperlink>
    </w:p>
    <w:p w14:paraId="60604214" w14:textId="77777777" w:rsidR="00E472F5" w:rsidRPr="00407DDC" w:rsidRDefault="00000000">
      <w:pPr>
        <w:pStyle w:val="TOC3"/>
        <w:tabs>
          <w:tab w:val="right" w:leader="dot" w:pos="8890"/>
        </w:tabs>
        <w:rPr>
          <w:rFonts w:ascii="等线" w:eastAsia="等线" w:hAnsi="等线"/>
        </w:rPr>
      </w:pPr>
      <w:hyperlink w:anchor="_Toc96523986" w:history="1">
        <w:r w:rsidRPr="00407DDC">
          <w:rPr>
            <w:rStyle w:val="aff1"/>
            <w:rFonts w:ascii="宋体" w:hAnsi="宋体"/>
            <w:b/>
            <w:bCs/>
            <w:color w:val="auto"/>
          </w:rPr>
          <w:t>9.2 对投标人的纪律要求</w:t>
        </w:r>
        <w:r w:rsidRPr="00407DDC">
          <w:tab/>
        </w:r>
        <w:r w:rsidRPr="00407DDC">
          <w:fldChar w:fldCharType="begin"/>
        </w:r>
        <w:r w:rsidRPr="00407DDC">
          <w:instrText xml:space="preserve"> PAGEREF _Toc96523986 \h </w:instrText>
        </w:r>
        <w:r w:rsidRPr="00407DDC">
          <w:fldChar w:fldCharType="separate"/>
        </w:r>
        <w:r w:rsidRPr="00407DDC">
          <w:t>21</w:t>
        </w:r>
        <w:r w:rsidRPr="00407DDC">
          <w:fldChar w:fldCharType="end"/>
        </w:r>
      </w:hyperlink>
    </w:p>
    <w:p w14:paraId="67D3E9A8" w14:textId="77777777" w:rsidR="00E472F5" w:rsidRPr="00407DDC" w:rsidRDefault="00000000">
      <w:pPr>
        <w:pStyle w:val="TOC3"/>
        <w:tabs>
          <w:tab w:val="right" w:leader="dot" w:pos="8890"/>
        </w:tabs>
        <w:rPr>
          <w:rFonts w:ascii="等线" w:eastAsia="等线" w:hAnsi="等线"/>
        </w:rPr>
      </w:pPr>
      <w:hyperlink w:anchor="_Toc96523987" w:history="1">
        <w:r w:rsidRPr="00407DDC">
          <w:rPr>
            <w:rStyle w:val="aff1"/>
            <w:rFonts w:ascii="宋体" w:hAnsi="宋体"/>
            <w:b/>
            <w:bCs/>
            <w:color w:val="auto"/>
          </w:rPr>
          <w:t>9.3 对评标委员会成员的纪律要求</w:t>
        </w:r>
        <w:r w:rsidRPr="00407DDC">
          <w:tab/>
        </w:r>
        <w:r w:rsidRPr="00407DDC">
          <w:fldChar w:fldCharType="begin"/>
        </w:r>
        <w:r w:rsidRPr="00407DDC">
          <w:instrText xml:space="preserve"> PAGEREF _Toc96523987 \h </w:instrText>
        </w:r>
        <w:r w:rsidRPr="00407DDC">
          <w:fldChar w:fldCharType="separate"/>
        </w:r>
        <w:r w:rsidRPr="00407DDC">
          <w:t>21</w:t>
        </w:r>
        <w:r w:rsidRPr="00407DDC">
          <w:fldChar w:fldCharType="end"/>
        </w:r>
      </w:hyperlink>
    </w:p>
    <w:p w14:paraId="47B7BD8E" w14:textId="77777777" w:rsidR="00E472F5" w:rsidRPr="00407DDC" w:rsidRDefault="00000000">
      <w:pPr>
        <w:pStyle w:val="TOC3"/>
        <w:tabs>
          <w:tab w:val="right" w:leader="dot" w:pos="8890"/>
        </w:tabs>
        <w:rPr>
          <w:rFonts w:ascii="等线" w:eastAsia="等线" w:hAnsi="等线"/>
        </w:rPr>
      </w:pPr>
      <w:hyperlink w:anchor="_Toc96523988" w:history="1">
        <w:r w:rsidRPr="00407DDC">
          <w:rPr>
            <w:rStyle w:val="aff1"/>
            <w:rFonts w:ascii="宋体" w:hAnsi="宋体"/>
            <w:b/>
            <w:bCs/>
            <w:color w:val="auto"/>
          </w:rPr>
          <w:t>9.4 对与评标活动有关的工作人员的纪律要求</w:t>
        </w:r>
        <w:r w:rsidRPr="00407DDC">
          <w:tab/>
        </w:r>
        <w:r w:rsidRPr="00407DDC">
          <w:fldChar w:fldCharType="begin"/>
        </w:r>
        <w:r w:rsidRPr="00407DDC">
          <w:instrText xml:space="preserve"> PAGEREF _Toc96523988 \h </w:instrText>
        </w:r>
        <w:r w:rsidRPr="00407DDC">
          <w:fldChar w:fldCharType="separate"/>
        </w:r>
        <w:r w:rsidRPr="00407DDC">
          <w:t>21</w:t>
        </w:r>
        <w:r w:rsidRPr="00407DDC">
          <w:fldChar w:fldCharType="end"/>
        </w:r>
      </w:hyperlink>
    </w:p>
    <w:p w14:paraId="6EEFBD29" w14:textId="77777777" w:rsidR="00E472F5" w:rsidRPr="00407DDC" w:rsidRDefault="00000000">
      <w:pPr>
        <w:pStyle w:val="TOC3"/>
        <w:tabs>
          <w:tab w:val="right" w:leader="dot" w:pos="8890"/>
        </w:tabs>
        <w:rPr>
          <w:rFonts w:ascii="等线" w:eastAsia="等线" w:hAnsi="等线"/>
        </w:rPr>
      </w:pPr>
      <w:hyperlink w:anchor="_Toc96523989" w:history="1">
        <w:r w:rsidRPr="00407DDC">
          <w:rPr>
            <w:rStyle w:val="aff1"/>
            <w:rFonts w:ascii="宋体" w:hAnsi="宋体"/>
            <w:b/>
            <w:bCs/>
            <w:color w:val="auto"/>
          </w:rPr>
          <w:t>9.5 异议</w:t>
        </w:r>
        <w:r w:rsidRPr="00407DDC">
          <w:tab/>
        </w:r>
        <w:r w:rsidRPr="00407DDC">
          <w:fldChar w:fldCharType="begin"/>
        </w:r>
        <w:r w:rsidRPr="00407DDC">
          <w:instrText xml:space="preserve"> PAGEREF _Toc96523989 \h </w:instrText>
        </w:r>
        <w:r w:rsidRPr="00407DDC">
          <w:fldChar w:fldCharType="separate"/>
        </w:r>
        <w:r w:rsidRPr="00407DDC">
          <w:t>22</w:t>
        </w:r>
        <w:r w:rsidRPr="00407DDC">
          <w:fldChar w:fldCharType="end"/>
        </w:r>
      </w:hyperlink>
    </w:p>
    <w:p w14:paraId="7E38C028" w14:textId="77777777" w:rsidR="00E472F5" w:rsidRPr="00407DDC" w:rsidRDefault="00000000">
      <w:pPr>
        <w:pStyle w:val="TOC3"/>
        <w:tabs>
          <w:tab w:val="right" w:leader="dot" w:pos="8890"/>
        </w:tabs>
        <w:rPr>
          <w:rFonts w:ascii="等线" w:eastAsia="等线" w:hAnsi="等线"/>
        </w:rPr>
      </w:pPr>
      <w:hyperlink w:anchor="_Toc96523990" w:history="1">
        <w:r w:rsidRPr="00407DDC">
          <w:rPr>
            <w:rStyle w:val="aff1"/>
            <w:rFonts w:ascii="宋体" w:hAnsi="宋体"/>
            <w:b/>
            <w:bCs/>
            <w:color w:val="auto"/>
          </w:rPr>
          <w:t>9.6 投诉</w:t>
        </w:r>
        <w:r w:rsidRPr="00407DDC">
          <w:tab/>
        </w:r>
        <w:r w:rsidRPr="00407DDC">
          <w:fldChar w:fldCharType="begin"/>
        </w:r>
        <w:r w:rsidRPr="00407DDC">
          <w:instrText xml:space="preserve"> PAGEREF _Toc96523990 \h </w:instrText>
        </w:r>
        <w:r w:rsidRPr="00407DDC">
          <w:fldChar w:fldCharType="separate"/>
        </w:r>
        <w:r w:rsidRPr="00407DDC">
          <w:t>22</w:t>
        </w:r>
        <w:r w:rsidRPr="00407DDC">
          <w:fldChar w:fldCharType="end"/>
        </w:r>
      </w:hyperlink>
    </w:p>
    <w:p w14:paraId="6230BEE2" w14:textId="77777777" w:rsidR="00E472F5" w:rsidRPr="00407DDC" w:rsidRDefault="00000000">
      <w:pPr>
        <w:pStyle w:val="TOC2"/>
        <w:tabs>
          <w:tab w:val="right" w:leader="dot" w:pos="8890"/>
        </w:tabs>
        <w:rPr>
          <w:rFonts w:ascii="等线" w:eastAsia="等线" w:hAnsi="等线"/>
          <w:szCs w:val="22"/>
        </w:rPr>
      </w:pPr>
      <w:hyperlink w:anchor="_Toc96523991" w:history="1">
        <w:r w:rsidRPr="00407DDC">
          <w:rPr>
            <w:rStyle w:val="aff1"/>
            <w:rFonts w:ascii="宋体" w:hAnsi="宋体"/>
            <w:b/>
            <w:bCs/>
            <w:color w:val="auto"/>
          </w:rPr>
          <w:t>10．需要补充的其他内容</w:t>
        </w:r>
        <w:r w:rsidRPr="00407DDC">
          <w:tab/>
        </w:r>
        <w:r w:rsidRPr="00407DDC">
          <w:fldChar w:fldCharType="begin"/>
        </w:r>
        <w:r w:rsidRPr="00407DDC">
          <w:instrText xml:space="preserve"> PAGEREF _Toc96523991 \h </w:instrText>
        </w:r>
        <w:r w:rsidRPr="00407DDC">
          <w:fldChar w:fldCharType="separate"/>
        </w:r>
        <w:r w:rsidRPr="00407DDC">
          <w:t>22</w:t>
        </w:r>
        <w:r w:rsidRPr="00407DDC">
          <w:fldChar w:fldCharType="end"/>
        </w:r>
      </w:hyperlink>
    </w:p>
    <w:p w14:paraId="0317C3CA" w14:textId="77777777" w:rsidR="00E472F5" w:rsidRPr="00407DDC" w:rsidRDefault="00000000">
      <w:pPr>
        <w:pStyle w:val="TOC2"/>
        <w:tabs>
          <w:tab w:val="right" w:leader="dot" w:pos="8890"/>
        </w:tabs>
        <w:rPr>
          <w:rFonts w:ascii="等线" w:eastAsia="等线" w:hAnsi="等线"/>
          <w:szCs w:val="22"/>
        </w:rPr>
      </w:pPr>
      <w:hyperlink w:anchor="_Toc96523992" w:history="1">
        <w:r w:rsidRPr="00407DDC">
          <w:rPr>
            <w:rStyle w:val="aff1"/>
            <w:rFonts w:ascii="宋体" w:hAnsi="宋体"/>
            <w:b/>
            <w:bCs/>
            <w:color w:val="auto"/>
          </w:rPr>
          <w:t>11. 电子招标投标</w:t>
        </w:r>
        <w:r w:rsidRPr="00407DDC">
          <w:tab/>
        </w:r>
        <w:r w:rsidRPr="00407DDC">
          <w:fldChar w:fldCharType="begin"/>
        </w:r>
        <w:r w:rsidRPr="00407DDC">
          <w:instrText xml:space="preserve"> PAGEREF _Toc96523992 \h </w:instrText>
        </w:r>
        <w:r w:rsidRPr="00407DDC">
          <w:fldChar w:fldCharType="separate"/>
        </w:r>
        <w:r w:rsidRPr="00407DDC">
          <w:t>22</w:t>
        </w:r>
        <w:r w:rsidRPr="00407DDC">
          <w:fldChar w:fldCharType="end"/>
        </w:r>
      </w:hyperlink>
    </w:p>
    <w:p w14:paraId="41BECE23" w14:textId="77777777" w:rsidR="00E472F5" w:rsidRPr="00407DDC" w:rsidRDefault="00000000">
      <w:pPr>
        <w:pStyle w:val="TOC1"/>
        <w:tabs>
          <w:tab w:val="right" w:leader="dot" w:pos="8890"/>
        </w:tabs>
        <w:rPr>
          <w:rFonts w:ascii="等线" w:eastAsia="等线" w:hAnsi="等线"/>
          <w:szCs w:val="22"/>
        </w:rPr>
      </w:pPr>
      <w:hyperlink w:anchor="_Toc96523993" w:history="1">
        <w:r w:rsidRPr="00407DDC">
          <w:rPr>
            <w:rStyle w:val="aff1"/>
            <w:rFonts w:ascii="宋体" w:hAnsi="宋体"/>
            <w:b/>
            <w:bCs/>
            <w:color w:val="auto"/>
            <w:kern w:val="44"/>
          </w:rPr>
          <w:t>第三章 评标办法（设计团队招标）</w:t>
        </w:r>
        <w:r w:rsidRPr="00407DDC">
          <w:tab/>
        </w:r>
        <w:bookmarkStart w:id="8" w:name="_Hlt129772042"/>
        <w:bookmarkStart w:id="9" w:name="_Hlt129772043"/>
        <w:r w:rsidRPr="00407DDC">
          <w:fldChar w:fldCharType="begin"/>
        </w:r>
        <w:r w:rsidRPr="00407DDC">
          <w:instrText xml:space="preserve"> PAGEREF _Toc96523993 \h </w:instrText>
        </w:r>
        <w:r w:rsidRPr="00407DDC">
          <w:fldChar w:fldCharType="separate"/>
        </w:r>
        <w:r w:rsidRPr="00407DDC">
          <w:t>22</w:t>
        </w:r>
        <w:r w:rsidRPr="00407DDC">
          <w:fldChar w:fldCharType="end"/>
        </w:r>
        <w:bookmarkEnd w:id="8"/>
        <w:bookmarkEnd w:id="9"/>
      </w:hyperlink>
    </w:p>
    <w:p w14:paraId="4FF6DF92" w14:textId="77777777" w:rsidR="00E472F5" w:rsidRPr="00407DDC" w:rsidRDefault="00000000">
      <w:pPr>
        <w:pStyle w:val="TOC1"/>
        <w:tabs>
          <w:tab w:val="right" w:leader="dot" w:pos="8890"/>
        </w:tabs>
        <w:rPr>
          <w:rFonts w:ascii="等线" w:eastAsia="等线" w:hAnsi="等线"/>
          <w:szCs w:val="22"/>
        </w:rPr>
      </w:pPr>
      <w:hyperlink w:anchor="_Toc96523994" w:history="1">
        <w:r w:rsidRPr="00407DDC">
          <w:rPr>
            <w:rStyle w:val="aff1"/>
            <w:rFonts w:ascii="宋体" w:hAnsi="宋体"/>
            <w:b/>
            <w:bCs/>
            <w:color w:val="auto"/>
            <w:kern w:val="44"/>
          </w:rPr>
          <w:t>第三章 评标办法（设计方案招标）</w:t>
        </w:r>
        <w:r w:rsidRPr="00407DDC">
          <w:tab/>
        </w:r>
        <w:r w:rsidRPr="00407DDC">
          <w:fldChar w:fldCharType="begin"/>
        </w:r>
        <w:r w:rsidRPr="00407DDC">
          <w:instrText xml:space="preserve"> PAGEREF _Toc96523994 \h </w:instrText>
        </w:r>
        <w:r w:rsidRPr="00407DDC">
          <w:fldChar w:fldCharType="separate"/>
        </w:r>
        <w:r w:rsidRPr="00407DDC">
          <w:t>25</w:t>
        </w:r>
        <w:r w:rsidRPr="00407DDC">
          <w:fldChar w:fldCharType="end"/>
        </w:r>
      </w:hyperlink>
    </w:p>
    <w:p w14:paraId="4CEBC020" w14:textId="77777777" w:rsidR="00E472F5" w:rsidRPr="00407DDC" w:rsidRDefault="00000000">
      <w:pPr>
        <w:pStyle w:val="TOC1"/>
        <w:tabs>
          <w:tab w:val="right" w:leader="dot" w:pos="8890"/>
        </w:tabs>
        <w:rPr>
          <w:rFonts w:ascii="等线" w:eastAsia="等线" w:hAnsi="等线"/>
          <w:szCs w:val="22"/>
        </w:rPr>
      </w:pPr>
      <w:hyperlink w:anchor="_Toc96523995" w:history="1">
        <w:r w:rsidRPr="00407DDC">
          <w:rPr>
            <w:rStyle w:val="aff1"/>
            <w:rFonts w:ascii="宋体" w:hAnsi="宋体"/>
            <w:b/>
            <w:bCs/>
            <w:color w:val="auto"/>
          </w:rPr>
          <w:t>（2）技术标评分表</w:t>
        </w:r>
        <w:r w:rsidRPr="00407DDC">
          <w:rPr>
            <w:rStyle w:val="aff1"/>
            <w:rFonts w:ascii="宋体" w:hAnsi="宋体"/>
            <w:bCs/>
            <w:color w:val="auto"/>
          </w:rPr>
          <w:t>（       分）</w:t>
        </w:r>
        <w:r w:rsidRPr="00407DDC">
          <w:tab/>
        </w:r>
        <w:r w:rsidRPr="00407DDC">
          <w:fldChar w:fldCharType="begin"/>
        </w:r>
        <w:r w:rsidRPr="00407DDC">
          <w:instrText xml:space="preserve"> PAGEREF _Toc96523995 \h </w:instrText>
        </w:r>
        <w:r w:rsidRPr="00407DDC">
          <w:fldChar w:fldCharType="separate"/>
        </w:r>
        <w:r w:rsidRPr="00407DDC">
          <w:t>28</w:t>
        </w:r>
        <w:r w:rsidRPr="00407DDC">
          <w:fldChar w:fldCharType="end"/>
        </w:r>
      </w:hyperlink>
    </w:p>
    <w:p w14:paraId="0B366E89" w14:textId="77777777" w:rsidR="00E472F5" w:rsidRPr="00407DDC" w:rsidRDefault="00000000">
      <w:pPr>
        <w:pStyle w:val="TOC2"/>
        <w:tabs>
          <w:tab w:val="right" w:leader="dot" w:pos="8890"/>
        </w:tabs>
        <w:rPr>
          <w:rFonts w:ascii="等线" w:eastAsia="等线" w:hAnsi="等线"/>
          <w:szCs w:val="22"/>
        </w:rPr>
      </w:pPr>
      <w:hyperlink w:anchor="_Toc96523996" w:history="1">
        <w:r w:rsidRPr="00407DDC">
          <w:rPr>
            <w:rStyle w:val="aff1"/>
            <w:rFonts w:ascii="宋体" w:hAnsi="宋体"/>
            <w:b/>
            <w:bCs/>
            <w:color w:val="auto"/>
          </w:rPr>
          <w:t>1、初步评审</w:t>
        </w:r>
        <w:r w:rsidRPr="00407DDC">
          <w:tab/>
        </w:r>
        <w:r w:rsidRPr="00407DDC">
          <w:fldChar w:fldCharType="begin"/>
        </w:r>
        <w:r w:rsidRPr="00407DDC">
          <w:instrText xml:space="preserve"> PAGEREF _Toc96523996 \h </w:instrText>
        </w:r>
        <w:r w:rsidRPr="00407DDC">
          <w:fldChar w:fldCharType="separate"/>
        </w:r>
        <w:r w:rsidRPr="00407DDC">
          <w:t>29</w:t>
        </w:r>
        <w:r w:rsidRPr="00407DDC">
          <w:fldChar w:fldCharType="end"/>
        </w:r>
      </w:hyperlink>
    </w:p>
    <w:p w14:paraId="423B2841" w14:textId="77777777" w:rsidR="00E472F5" w:rsidRPr="00407DDC" w:rsidRDefault="00000000">
      <w:pPr>
        <w:pStyle w:val="TOC2"/>
        <w:tabs>
          <w:tab w:val="right" w:leader="dot" w:pos="8890"/>
        </w:tabs>
        <w:rPr>
          <w:rFonts w:ascii="等线" w:eastAsia="等线" w:hAnsi="等线"/>
          <w:szCs w:val="22"/>
        </w:rPr>
      </w:pPr>
      <w:hyperlink w:anchor="_Toc96523997" w:history="1">
        <w:r w:rsidRPr="00407DDC">
          <w:rPr>
            <w:rStyle w:val="aff1"/>
            <w:rFonts w:ascii="宋体" w:hAnsi="宋体"/>
            <w:b/>
            <w:bCs/>
            <w:color w:val="auto"/>
          </w:rPr>
          <w:t>2、详细评审</w:t>
        </w:r>
        <w:r w:rsidRPr="00407DDC">
          <w:tab/>
        </w:r>
        <w:r w:rsidRPr="00407DDC">
          <w:fldChar w:fldCharType="begin"/>
        </w:r>
        <w:r w:rsidRPr="00407DDC">
          <w:instrText xml:space="preserve"> PAGEREF _Toc96523997 \h </w:instrText>
        </w:r>
        <w:r w:rsidRPr="00407DDC">
          <w:fldChar w:fldCharType="separate"/>
        </w:r>
        <w:r w:rsidRPr="00407DDC">
          <w:t>30</w:t>
        </w:r>
        <w:r w:rsidRPr="00407DDC">
          <w:fldChar w:fldCharType="end"/>
        </w:r>
      </w:hyperlink>
    </w:p>
    <w:p w14:paraId="72841F13" w14:textId="77777777" w:rsidR="00E472F5" w:rsidRPr="00407DDC" w:rsidRDefault="00000000">
      <w:pPr>
        <w:pStyle w:val="TOC2"/>
        <w:tabs>
          <w:tab w:val="right" w:leader="dot" w:pos="8890"/>
        </w:tabs>
        <w:rPr>
          <w:rFonts w:ascii="等线" w:eastAsia="等线" w:hAnsi="等线"/>
          <w:szCs w:val="22"/>
        </w:rPr>
      </w:pPr>
      <w:hyperlink w:anchor="_Toc96523998" w:history="1">
        <w:r w:rsidRPr="00407DDC">
          <w:rPr>
            <w:rStyle w:val="aff1"/>
            <w:rFonts w:ascii="宋体" w:hAnsi="宋体"/>
            <w:b/>
            <w:bCs/>
            <w:color w:val="auto"/>
          </w:rPr>
          <w:t>3、推荐</w:t>
        </w:r>
        <w:r w:rsidR="003D7953" w:rsidRPr="00407DDC">
          <w:rPr>
            <w:rStyle w:val="aff1"/>
            <w:rFonts w:ascii="宋体" w:hAnsi="宋体"/>
            <w:b/>
            <w:bCs/>
            <w:color w:val="auto"/>
          </w:rPr>
          <w:t>定标候选人</w:t>
        </w:r>
        <w:r w:rsidRPr="00407DDC">
          <w:tab/>
        </w:r>
        <w:r w:rsidRPr="00407DDC">
          <w:fldChar w:fldCharType="begin"/>
        </w:r>
        <w:r w:rsidRPr="00407DDC">
          <w:instrText xml:space="preserve"> PAGEREF _Toc96523998 \h </w:instrText>
        </w:r>
        <w:r w:rsidRPr="00407DDC">
          <w:fldChar w:fldCharType="separate"/>
        </w:r>
        <w:r w:rsidRPr="00407DDC">
          <w:t>30</w:t>
        </w:r>
        <w:r w:rsidRPr="00407DDC">
          <w:fldChar w:fldCharType="end"/>
        </w:r>
      </w:hyperlink>
    </w:p>
    <w:p w14:paraId="51A91775" w14:textId="77777777" w:rsidR="00E472F5" w:rsidRPr="00407DDC" w:rsidRDefault="00000000">
      <w:pPr>
        <w:pStyle w:val="TOC2"/>
        <w:tabs>
          <w:tab w:val="right" w:leader="dot" w:pos="8890"/>
        </w:tabs>
        <w:rPr>
          <w:rFonts w:ascii="等线" w:eastAsia="等线" w:hAnsi="等线"/>
          <w:szCs w:val="22"/>
        </w:rPr>
      </w:pPr>
      <w:hyperlink w:anchor="_Toc96523999" w:history="1">
        <w:r w:rsidRPr="00407DDC">
          <w:rPr>
            <w:rStyle w:val="aff1"/>
            <w:rFonts w:ascii="宋体" w:hAnsi="宋体"/>
            <w:b/>
            <w:bCs/>
            <w:color w:val="auto"/>
          </w:rPr>
          <w:t>4、评标报告</w:t>
        </w:r>
        <w:r w:rsidRPr="00407DDC">
          <w:tab/>
        </w:r>
        <w:r w:rsidRPr="00407DDC">
          <w:fldChar w:fldCharType="begin"/>
        </w:r>
        <w:r w:rsidRPr="00407DDC">
          <w:instrText xml:space="preserve"> PAGEREF _Toc96523999 \h </w:instrText>
        </w:r>
        <w:r w:rsidRPr="00407DDC">
          <w:fldChar w:fldCharType="separate"/>
        </w:r>
        <w:r w:rsidRPr="00407DDC">
          <w:t>30</w:t>
        </w:r>
        <w:r w:rsidRPr="00407DDC">
          <w:fldChar w:fldCharType="end"/>
        </w:r>
      </w:hyperlink>
    </w:p>
    <w:p w14:paraId="5EF5D192" w14:textId="77777777" w:rsidR="00E472F5" w:rsidRPr="00407DDC" w:rsidRDefault="00000000">
      <w:pPr>
        <w:pStyle w:val="TOC1"/>
        <w:tabs>
          <w:tab w:val="right" w:leader="dot" w:pos="8890"/>
        </w:tabs>
        <w:rPr>
          <w:rFonts w:ascii="等线" w:eastAsia="等线" w:hAnsi="等线"/>
          <w:szCs w:val="22"/>
        </w:rPr>
      </w:pPr>
      <w:hyperlink w:anchor="_Toc96524000" w:history="1">
        <w:r w:rsidRPr="00407DDC">
          <w:rPr>
            <w:rStyle w:val="aff1"/>
            <w:rFonts w:ascii="宋体" w:hAnsi="宋体"/>
            <w:b/>
            <w:bCs/>
            <w:color w:val="auto"/>
            <w:kern w:val="44"/>
          </w:rPr>
          <w:t>第四章 项目设计任务书</w:t>
        </w:r>
        <w:r w:rsidRPr="00407DDC">
          <w:tab/>
        </w:r>
        <w:r w:rsidRPr="00407DDC">
          <w:fldChar w:fldCharType="begin"/>
        </w:r>
        <w:r w:rsidRPr="00407DDC">
          <w:instrText xml:space="preserve"> PAGEREF _Toc96524000 \h </w:instrText>
        </w:r>
        <w:r w:rsidRPr="00407DDC">
          <w:fldChar w:fldCharType="separate"/>
        </w:r>
        <w:r w:rsidRPr="00407DDC">
          <w:t>30</w:t>
        </w:r>
        <w:r w:rsidRPr="00407DDC">
          <w:fldChar w:fldCharType="end"/>
        </w:r>
      </w:hyperlink>
    </w:p>
    <w:p w14:paraId="1775C7BA" w14:textId="77777777" w:rsidR="00E472F5" w:rsidRPr="00407DDC" w:rsidRDefault="00000000">
      <w:pPr>
        <w:pStyle w:val="TOC2"/>
        <w:tabs>
          <w:tab w:val="right" w:leader="dot" w:pos="8890"/>
        </w:tabs>
        <w:rPr>
          <w:rFonts w:ascii="等线" w:eastAsia="等线" w:hAnsi="等线"/>
          <w:szCs w:val="22"/>
        </w:rPr>
      </w:pPr>
      <w:hyperlink w:anchor="_Toc96524001" w:history="1">
        <w:r w:rsidRPr="00407DDC">
          <w:rPr>
            <w:rStyle w:val="aff1"/>
            <w:rFonts w:ascii="宋体" w:hAnsi="宋体"/>
            <w:b/>
            <w:bCs/>
            <w:color w:val="auto"/>
          </w:rPr>
          <w:t>第一部分  项目概况</w:t>
        </w:r>
        <w:r w:rsidRPr="00407DDC">
          <w:tab/>
        </w:r>
        <w:r w:rsidRPr="00407DDC">
          <w:fldChar w:fldCharType="begin"/>
        </w:r>
        <w:r w:rsidRPr="00407DDC">
          <w:instrText xml:space="preserve"> PAGEREF _Toc96524001 \h </w:instrText>
        </w:r>
        <w:r w:rsidRPr="00407DDC">
          <w:fldChar w:fldCharType="separate"/>
        </w:r>
        <w:r w:rsidRPr="00407DDC">
          <w:t>31</w:t>
        </w:r>
        <w:r w:rsidRPr="00407DDC">
          <w:fldChar w:fldCharType="end"/>
        </w:r>
      </w:hyperlink>
    </w:p>
    <w:p w14:paraId="1C7BDD73" w14:textId="77777777" w:rsidR="00E472F5" w:rsidRPr="00407DDC" w:rsidRDefault="00000000">
      <w:pPr>
        <w:pStyle w:val="TOC2"/>
        <w:tabs>
          <w:tab w:val="right" w:leader="dot" w:pos="8890"/>
        </w:tabs>
        <w:rPr>
          <w:rFonts w:ascii="等线" w:eastAsia="等线" w:hAnsi="等线"/>
          <w:szCs w:val="22"/>
        </w:rPr>
      </w:pPr>
      <w:hyperlink w:anchor="_Toc96524002" w:history="1">
        <w:r w:rsidRPr="00407DDC">
          <w:rPr>
            <w:rStyle w:val="aff1"/>
            <w:rFonts w:ascii="宋体" w:hAnsi="宋体"/>
            <w:b/>
            <w:bCs/>
            <w:color w:val="auto"/>
          </w:rPr>
          <w:t>第二部分  设计成果内容</w:t>
        </w:r>
        <w:r w:rsidRPr="00407DDC">
          <w:tab/>
        </w:r>
        <w:r w:rsidRPr="00407DDC">
          <w:fldChar w:fldCharType="begin"/>
        </w:r>
        <w:r w:rsidRPr="00407DDC">
          <w:instrText xml:space="preserve"> PAGEREF _Toc96524002 \h </w:instrText>
        </w:r>
        <w:r w:rsidRPr="00407DDC">
          <w:fldChar w:fldCharType="separate"/>
        </w:r>
        <w:r w:rsidRPr="00407DDC">
          <w:t>31</w:t>
        </w:r>
        <w:r w:rsidRPr="00407DDC">
          <w:fldChar w:fldCharType="end"/>
        </w:r>
      </w:hyperlink>
    </w:p>
    <w:p w14:paraId="56EB4511" w14:textId="77777777" w:rsidR="00E472F5" w:rsidRPr="00407DDC" w:rsidRDefault="00000000">
      <w:pPr>
        <w:pStyle w:val="TOC1"/>
        <w:tabs>
          <w:tab w:val="right" w:leader="dot" w:pos="8890"/>
        </w:tabs>
        <w:rPr>
          <w:rFonts w:ascii="等线" w:eastAsia="等线" w:hAnsi="等线"/>
          <w:szCs w:val="22"/>
        </w:rPr>
      </w:pPr>
      <w:hyperlink w:anchor="_Toc96524003" w:history="1">
        <w:r w:rsidRPr="00407DDC">
          <w:rPr>
            <w:rStyle w:val="aff1"/>
            <w:rFonts w:ascii="宋体" w:hAnsi="宋体"/>
            <w:b/>
            <w:bCs/>
            <w:color w:val="auto"/>
            <w:kern w:val="44"/>
          </w:rPr>
          <w:t>第五章 合同的条款及格式</w:t>
        </w:r>
        <w:r w:rsidRPr="00407DDC">
          <w:tab/>
        </w:r>
        <w:r w:rsidRPr="00407DDC">
          <w:fldChar w:fldCharType="begin"/>
        </w:r>
        <w:r w:rsidRPr="00407DDC">
          <w:instrText xml:space="preserve"> PAGEREF _Toc96524003 \h </w:instrText>
        </w:r>
        <w:r w:rsidRPr="00407DDC">
          <w:fldChar w:fldCharType="separate"/>
        </w:r>
        <w:r w:rsidRPr="00407DDC">
          <w:t>31</w:t>
        </w:r>
        <w:r w:rsidRPr="00407DDC">
          <w:fldChar w:fldCharType="end"/>
        </w:r>
      </w:hyperlink>
    </w:p>
    <w:p w14:paraId="1AC5712C" w14:textId="77777777" w:rsidR="00E472F5" w:rsidRPr="00407DDC" w:rsidRDefault="00000000">
      <w:pPr>
        <w:pStyle w:val="TOC1"/>
        <w:tabs>
          <w:tab w:val="right" w:leader="dot" w:pos="8890"/>
        </w:tabs>
        <w:rPr>
          <w:rFonts w:ascii="等线" w:eastAsia="等线" w:hAnsi="等线"/>
          <w:szCs w:val="22"/>
        </w:rPr>
      </w:pPr>
      <w:hyperlink w:anchor="_Toc96524004" w:history="1">
        <w:r w:rsidRPr="00407DDC">
          <w:rPr>
            <w:rStyle w:val="aff1"/>
            <w:rFonts w:ascii="宋体" w:hAnsi="宋体"/>
            <w:b/>
            <w:bCs/>
            <w:color w:val="auto"/>
            <w:kern w:val="44"/>
          </w:rPr>
          <w:t>（格式仅供参考，按行业规定执行）</w:t>
        </w:r>
        <w:r w:rsidRPr="00407DDC">
          <w:tab/>
        </w:r>
        <w:r w:rsidRPr="00407DDC">
          <w:fldChar w:fldCharType="begin"/>
        </w:r>
        <w:r w:rsidRPr="00407DDC">
          <w:instrText xml:space="preserve"> PAGEREF _Toc96524004 \h </w:instrText>
        </w:r>
        <w:r w:rsidRPr="00407DDC">
          <w:fldChar w:fldCharType="separate"/>
        </w:r>
        <w:r w:rsidRPr="00407DDC">
          <w:t>31</w:t>
        </w:r>
        <w:r w:rsidRPr="00407DDC">
          <w:fldChar w:fldCharType="end"/>
        </w:r>
      </w:hyperlink>
    </w:p>
    <w:p w14:paraId="23937037" w14:textId="77777777" w:rsidR="00E472F5" w:rsidRPr="00407DDC" w:rsidRDefault="00000000">
      <w:pPr>
        <w:pStyle w:val="TOC1"/>
        <w:tabs>
          <w:tab w:val="right" w:leader="dot" w:pos="8890"/>
        </w:tabs>
        <w:rPr>
          <w:rFonts w:ascii="等线" w:eastAsia="等线" w:hAnsi="等线"/>
          <w:szCs w:val="22"/>
        </w:rPr>
      </w:pPr>
      <w:hyperlink w:anchor="_Toc96524005" w:history="1">
        <w:r w:rsidRPr="00407DDC">
          <w:rPr>
            <w:rStyle w:val="aff1"/>
            <w:rFonts w:ascii="宋体" w:hAnsi="宋体"/>
            <w:b/>
            <w:bCs/>
            <w:color w:val="auto"/>
            <w:kern w:val="44"/>
          </w:rPr>
          <w:t>第六章  投标文件格式（参考）</w:t>
        </w:r>
        <w:r w:rsidRPr="00407DDC">
          <w:tab/>
        </w:r>
        <w:r w:rsidRPr="00407DDC">
          <w:fldChar w:fldCharType="begin"/>
        </w:r>
        <w:r w:rsidRPr="00407DDC">
          <w:instrText xml:space="preserve"> PAGEREF _Toc96524005 \h </w:instrText>
        </w:r>
        <w:r w:rsidRPr="00407DDC">
          <w:fldChar w:fldCharType="separate"/>
        </w:r>
        <w:r w:rsidRPr="00407DDC">
          <w:t>39</w:t>
        </w:r>
        <w:r w:rsidRPr="00407DDC">
          <w:fldChar w:fldCharType="end"/>
        </w:r>
      </w:hyperlink>
    </w:p>
    <w:p w14:paraId="6A44AF8A" w14:textId="77777777" w:rsidR="00E472F5" w:rsidRPr="00407DDC" w:rsidRDefault="00000000">
      <w:pPr>
        <w:pStyle w:val="TOC1"/>
        <w:tabs>
          <w:tab w:val="right" w:leader="dot" w:pos="8890"/>
        </w:tabs>
        <w:rPr>
          <w:rStyle w:val="aff1"/>
          <w:color w:val="auto"/>
        </w:rPr>
      </w:pPr>
      <w:hyperlink w:anchor="_Toc96524006" w:history="1">
        <w:r w:rsidRPr="00407DDC">
          <w:rPr>
            <w:rStyle w:val="aff1"/>
            <w:rFonts w:ascii="宋体" w:hAnsi="宋体"/>
            <w:b/>
            <w:bCs/>
            <w:color w:val="auto"/>
            <w:kern w:val="44"/>
          </w:rPr>
          <w:t>第六章  投标文件格式（参考）</w:t>
        </w:r>
        <w:r w:rsidRPr="00407DDC">
          <w:tab/>
        </w:r>
        <w:r w:rsidRPr="00407DDC">
          <w:fldChar w:fldCharType="begin"/>
        </w:r>
        <w:r w:rsidRPr="00407DDC">
          <w:instrText xml:space="preserve"> PAGEREF _Toc96524006 \h </w:instrText>
        </w:r>
        <w:r w:rsidRPr="00407DDC">
          <w:fldChar w:fldCharType="separate"/>
        </w:r>
        <w:r w:rsidRPr="00407DDC">
          <w:t>48</w:t>
        </w:r>
        <w:r w:rsidRPr="00407DDC">
          <w:fldChar w:fldCharType="end"/>
        </w:r>
      </w:hyperlink>
    </w:p>
    <w:p w14:paraId="680F3EDC" w14:textId="77777777" w:rsidR="00E472F5" w:rsidRPr="00407DDC" w:rsidRDefault="00E472F5"/>
    <w:p w14:paraId="2BEB762F" w14:textId="77777777" w:rsidR="00E472F5" w:rsidRPr="00407DDC" w:rsidRDefault="00E472F5"/>
    <w:p w14:paraId="0321B102" w14:textId="77777777" w:rsidR="00E472F5" w:rsidRPr="00407DDC" w:rsidRDefault="00E472F5"/>
    <w:p w14:paraId="3E905B97" w14:textId="77777777" w:rsidR="00E472F5" w:rsidRPr="00407DDC" w:rsidRDefault="00E472F5"/>
    <w:p w14:paraId="43167CBC" w14:textId="77777777" w:rsidR="00E472F5" w:rsidRPr="00407DDC" w:rsidRDefault="00E472F5"/>
    <w:p w14:paraId="50BC10B6" w14:textId="77777777" w:rsidR="00E472F5" w:rsidRPr="00407DDC" w:rsidRDefault="00E472F5"/>
    <w:p w14:paraId="59D9FCD8" w14:textId="77777777" w:rsidR="00E472F5" w:rsidRPr="00407DDC" w:rsidRDefault="00E472F5"/>
    <w:p w14:paraId="1AC5C56F" w14:textId="77777777" w:rsidR="00E472F5" w:rsidRPr="00407DDC" w:rsidRDefault="00E472F5"/>
    <w:p w14:paraId="3033FA6F" w14:textId="77777777" w:rsidR="00E472F5" w:rsidRPr="00407DDC" w:rsidRDefault="00000000">
      <w:pPr>
        <w:keepNext/>
        <w:keepLines/>
        <w:snapToGrid w:val="0"/>
        <w:spacing w:before="340" w:after="330" w:line="400" w:lineRule="exact"/>
        <w:ind w:leftChars="-50" w:left="-105" w:rightChars="-50" w:right="-105" w:firstLineChars="1372" w:firstLine="2892"/>
        <w:outlineLvl w:val="0"/>
        <w:rPr>
          <w:rFonts w:ascii="宋体" w:hAnsi="宋体"/>
          <w:b/>
          <w:bCs/>
          <w:kern w:val="44"/>
          <w:sz w:val="36"/>
          <w:szCs w:val="36"/>
        </w:rPr>
      </w:pPr>
      <w:r w:rsidRPr="00407DDC">
        <w:rPr>
          <w:b/>
          <w:bCs/>
          <w:iCs/>
          <w:szCs w:val="21"/>
        </w:rPr>
        <w:fldChar w:fldCharType="end"/>
      </w:r>
      <w:bookmarkStart w:id="10" w:name="_Toc96523933"/>
      <w:permEnd w:id="121587119"/>
      <w:r w:rsidRPr="00407DDC">
        <w:rPr>
          <w:rFonts w:ascii="宋体" w:hAnsi="宋体" w:hint="eastAsia"/>
          <w:b/>
          <w:bCs/>
          <w:kern w:val="44"/>
          <w:sz w:val="36"/>
          <w:szCs w:val="36"/>
        </w:rPr>
        <w:t>第一章  招标公告</w:t>
      </w:r>
      <w:bookmarkEnd w:id="6"/>
      <w:bookmarkEnd w:id="7"/>
      <w:bookmarkEnd w:id="10"/>
    </w:p>
    <w:p w14:paraId="551B3643" w14:textId="77777777" w:rsidR="00E472F5" w:rsidRPr="00407DDC" w:rsidRDefault="00000000">
      <w:pPr>
        <w:pStyle w:val="p0"/>
        <w:spacing w:line="440" w:lineRule="atLeast"/>
        <w:ind w:firstLine="720"/>
        <w:jc w:val="center"/>
        <w:rPr>
          <w:sz w:val="36"/>
          <w:szCs w:val="36"/>
        </w:rPr>
      </w:pPr>
      <w:permStart w:id="975646160" w:edGrp="everyone"/>
      <w:r w:rsidRPr="00407DDC">
        <w:rPr>
          <w:rFonts w:ascii="宋体" w:hAnsi="宋体"/>
          <w:sz w:val="36"/>
          <w:szCs w:val="36"/>
          <w:u w:val="single"/>
        </w:rPr>
        <w:t>（项目名称）</w:t>
      </w:r>
      <w:permEnd w:id="975646160"/>
      <w:r w:rsidRPr="00407DDC">
        <w:rPr>
          <w:rFonts w:ascii="宋体" w:hAnsi="宋体"/>
          <w:sz w:val="36"/>
          <w:szCs w:val="36"/>
        </w:rPr>
        <w:t>招标公告</w:t>
      </w:r>
    </w:p>
    <w:p w14:paraId="0FFD7C30" w14:textId="77777777" w:rsidR="00E472F5" w:rsidRPr="00407DDC" w:rsidRDefault="00000000">
      <w:pPr>
        <w:pStyle w:val="p0"/>
        <w:spacing w:line="440" w:lineRule="atLeast"/>
        <w:rPr>
          <w:rFonts w:ascii="黑体" w:eastAsia="黑体" w:hAnsi="黑体"/>
          <w:sz w:val="20"/>
          <w:szCs w:val="20"/>
          <w:u w:val="single"/>
        </w:rPr>
      </w:pPr>
      <w:r w:rsidRPr="00407DDC">
        <w:rPr>
          <w:rFonts w:ascii="楷体_GB2312" w:hAnsi="楷体_GB2312"/>
        </w:rPr>
        <w:lastRenderedPageBreak/>
        <w:t xml:space="preserve">     </w:t>
      </w:r>
      <w:r w:rsidRPr="00407DDC">
        <w:rPr>
          <w:sz w:val="29"/>
          <w:szCs w:val="29"/>
        </w:rPr>
        <w:t xml:space="preserve"> </w:t>
      </w:r>
      <w:r w:rsidRPr="00407DDC">
        <w:rPr>
          <w:sz w:val="20"/>
          <w:szCs w:val="20"/>
        </w:rPr>
        <w:t xml:space="preserve">               </w:t>
      </w:r>
      <w:r w:rsidRPr="00407DDC">
        <w:rPr>
          <w:rFonts w:ascii="宋体" w:hAnsi="宋体" w:hint="eastAsia"/>
          <w:sz w:val="20"/>
          <w:szCs w:val="20"/>
        </w:rPr>
        <w:t xml:space="preserve">       </w:t>
      </w:r>
    </w:p>
    <w:p w14:paraId="0A91FABC" w14:textId="77777777" w:rsidR="00E472F5" w:rsidRPr="00407DDC" w:rsidRDefault="00000000">
      <w:pPr>
        <w:spacing w:line="360" w:lineRule="auto"/>
        <w:ind w:firstLineChars="200" w:firstLine="422"/>
        <w:rPr>
          <w:rFonts w:ascii="宋体" w:hAnsi="宋体"/>
          <w:b/>
          <w:bCs/>
        </w:rPr>
      </w:pPr>
      <w:r w:rsidRPr="00407DDC">
        <w:rPr>
          <w:rFonts w:hint="eastAsia"/>
          <w:b/>
        </w:rPr>
        <w:t>1</w:t>
      </w:r>
      <w:r w:rsidRPr="00407DDC">
        <w:rPr>
          <w:rFonts w:hint="eastAsia"/>
          <w:b/>
        </w:rPr>
        <w:t>．招标条件</w:t>
      </w:r>
    </w:p>
    <w:p w14:paraId="1D4CA1BE" w14:textId="77777777" w:rsidR="00E472F5" w:rsidRPr="00407DDC" w:rsidRDefault="00000000">
      <w:pPr>
        <w:spacing w:line="440" w:lineRule="exact"/>
        <w:ind w:firstLineChars="200" w:firstLine="420"/>
        <w:rPr>
          <w:rFonts w:ascii="宋体" w:hAnsi="宋体"/>
        </w:rPr>
      </w:pPr>
      <w:r w:rsidRPr="00407DDC">
        <w:rPr>
          <w:rFonts w:ascii="宋体" w:hAnsi="宋体"/>
        </w:rPr>
        <w:t>本招标项目</w:t>
      </w:r>
      <w:permStart w:id="1472346517" w:edGrp="everyone"/>
      <w:r w:rsidRPr="00407DDC">
        <w:rPr>
          <w:u w:val="single"/>
        </w:rPr>
        <w:t xml:space="preserve"> </w:t>
      </w:r>
      <w:r w:rsidRPr="00407DDC">
        <w:rPr>
          <w:rFonts w:ascii="宋体" w:hAnsi="宋体"/>
          <w:u w:val="single"/>
        </w:rPr>
        <w:t>（项目名称）</w:t>
      </w:r>
      <w:r w:rsidRPr="00407DDC">
        <w:rPr>
          <w:u w:val="single"/>
        </w:rPr>
        <w:t xml:space="preserve"> </w:t>
      </w:r>
      <w:permEnd w:id="1472346517"/>
      <w:r w:rsidRPr="00407DDC">
        <w:rPr>
          <w:rFonts w:ascii="宋体" w:hAnsi="宋体"/>
        </w:rPr>
        <w:t>已由</w:t>
      </w:r>
      <w:permStart w:id="1494155302" w:edGrp="everyone"/>
      <w:r w:rsidRPr="00407DDC">
        <w:rPr>
          <w:u w:val="single"/>
        </w:rPr>
        <w:t xml:space="preserve"> </w:t>
      </w:r>
      <w:r w:rsidRPr="00407DDC">
        <w:rPr>
          <w:rFonts w:ascii="宋体" w:hAnsi="宋体"/>
          <w:u w:val="single"/>
        </w:rPr>
        <w:t>（项目审批、核准或备案机关名称）</w:t>
      </w:r>
      <w:r w:rsidRPr="00407DDC">
        <w:rPr>
          <w:u w:val="single"/>
        </w:rPr>
        <w:t xml:space="preserve">  </w:t>
      </w:r>
      <w:permEnd w:id="1494155302"/>
      <w:r w:rsidRPr="00407DDC">
        <w:rPr>
          <w:rFonts w:ascii="宋体" w:hAnsi="宋体"/>
        </w:rPr>
        <w:t>以</w:t>
      </w:r>
      <w:permStart w:id="709650613" w:edGrp="everyone"/>
      <w:r w:rsidRPr="00407DDC">
        <w:rPr>
          <w:rFonts w:ascii="黑体" w:eastAsia="黑体" w:hAnsi="黑体" w:hint="eastAsia"/>
          <w:sz w:val="28"/>
          <w:szCs w:val="28"/>
          <w:u w:val="single"/>
        </w:rPr>
        <w:t xml:space="preserve"> (</w:t>
      </w:r>
      <w:r w:rsidRPr="00407DDC">
        <w:rPr>
          <w:rFonts w:ascii="宋体" w:hAnsi="宋体"/>
          <w:u w:val="single"/>
        </w:rPr>
        <w:t>批文名称及编号）</w:t>
      </w:r>
      <w:r w:rsidRPr="00407DDC">
        <w:rPr>
          <w:rFonts w:ascii="黑体" w:eastAsia="黑体" w:hAnsi="黑体" w:hint="eastAsia"/>
          <w:sz w:val="28"/>
          <w:szCs w:val="28"/>
          <w:u w:val="single"/>
        </w:rPr>
        <w:t xml:space="preserve"> </w:t>
      </w:r>
      <w:permEnd w:id="709650613"/>
      <w:r w:rsidRPr="00407DDC">
        <w:rPr>
          <w:rFonts w:ascii="宋体" w:hAnsi="宋体"/>
        </w:rPr>
        <w:t>批准建设，项目业主为</w:t>
      </w:r>
      <w:permStart w:id="85881633" w:edGrp="everyone"/>
      <w:r w:rsidRPr="00407DDC">
        <w:rPr>
          <w:u w:val="single"/>
        </w:rPr>
        <w:t xml:space="preserve">         </w:t>
      </w:r>
      <w:permEnd w:id="85881633"/>
      <w:r w:rsidRPr="00407DDC">
        <w:rPr>
          <w:rFonts w:ascii="宋体" w:hAnsi="宋体"/>
        </w:rPr>
        <w:t>，招标人为</w:t>
      </w:r>
      <w:permStart w:id="1290014272" w:edGrp="everyone"/>
      <w:r w:rsidRPr="00407DDC">
        <w:rPr>
          <w:u w:val="single"/>
        </w:rPr>
        <w:t xml:space="preserve">  </w:t>
      </w:r>
      <w:r w:rsidRPr="00407DDC">
        <w:rPr>
          <w:rFonts w:ascii="宋体" w:hAnsi="宋体" w:hint="eastAsia"/>
          <w:u w:val="single"/>
        </w:rPr>
        <w:t xml:space="preserve">     </w:t>
      </w:r>
      <w:r w:rsidRPr="00407DDC">
        <w:rPr>
          <w:u w:val="single"/>
        </w:rPr>
        <w:t xml:space="preserve">   </w:t>
      </w:r>
      <w:permEnd w:id="1290014272"/>
      <w:r w:rsidRPr="00407DDC">
        <w:rPr>
          <w:rFonts w:ascii="宋体" w:hAnsi="宋体" w:hint="eastAsia"/>
        </w:rPr>
        <w:t>，</w:t>
      </w:r>
      <w:r w:rsidRPr="00407DDC">
        <w:rPr>
          <w:rFonts w:ascii="宋体" w:hAnsi="宋体"/>
        </w:rPr>
        <w:t>建设资金来自</w:t>
      </w:r>
      <w:permStart w:id="1697324733" w:edGrp="everyone"/>
      <w:r w:rsidRPr="00407DDC">
        <w:rPr>
          <w:rFonts w:ascii="宋体" w:hAnsi="宋体"/>
          <w:u w:val="single"/>
        </w:rPr>
        <w:t>（资金来源）</w:t>
      </w:r>
      <w:permEnd w:id="1697324733"/>
      <w:r w:rsidRPr="00407DDC">
        <w:rPr>
          <w:rFonts w:ascii="宋体" w:hAnsi="宋体"/>
        </w:rPr>
        <w:t>，项目出资比例为</w:t>
      </w:r>
      <w:permStart w:id="1932687847" w:edGrp="everyone"/>
      <w:r w:rsidRPr="00407DDC">
        <w:rPr>
          <w:u w:val="single"/>
        </w:rPr>
        <w:t xml:space="preserve">          </w:t>
      </w:r>
      <w:permEnd w:id="1932687847"/>
      <w:r w:rsidRPr="00407DDC">
        <w:rPr>
          <w:rFonts w:ascii="宋体" w:hAnsi="宋体"/>
        </w:rPr>
        <w:t>。项目已具备招标条件，现对该项目进行公开招标。</w:t>
      </w:r>
    </w:p>
    <w:p w14:paraId="1FE5A648" w14:textId="77777777" w:rsidR="00E472F5" w:rsidRPr="00407DDC" w:rsidRDefault="00000000">
      <w:pPr>
        <w:spacing w:line="360" w:lineRule="auto"/>
        <w:ind w:firstLineChars="200" w:firstLine="422"/>
        <w:rPr>
          <w:rFonts w:ascii="宋体" w:hAnsi="宋体"/>
          <w:b/>
        </w:rPr>
      </w:pPr>
      <w:r w:rsidRPr="00407DDC">
        <w:rPr>
          <w:rFonts w:hint="eastAsia"/>
          <w:b/>
        </w:rPr>
        <w:t>2</w:t>
      </w:r>
      <w:r w:rsidRPr="00407DDC">
        <w:rPr>
          <w:rFonts w:hint="eastAsia"/>
          <w:b/>
        </w:rPr>
        <w:t>．项目概况与招标范围</w:t>
      </w:r>
    </w:p>
    <w:p w14:paraId="4828CABC"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2.1项目名称：</w:t>
      </w:r>
      <w:permStart w:id="178202673" w:edGrp="everyone"/>
      <w:r w:rsidRPr="00407DDC">
        <w:rPr>
          <w:rFonts w:ascii="黑体" w:eastAsia="黑体" w:hAnsi="黑体" w:hint="eastAsia"/>
          <w:sz w:val="28"/>
          <w:szCs w:val="28"/>
          <w:u w:val="single"/>
        </w:rPr>
        <w:t xml:space="preserve">         </w:t>
      </w:r>
      <w:permEnd w:id="178202673"/>
    </w:p>
    <w:p w14:paraId="5FF65913"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2.2项目编号：</w:t>
      </w:r>
      <w:permStart w:id="1023749170" w:edGrp="everyone"/>
      <w:r w:rsidRPr="00407DDC">
        <w:rPr>
          <w:rFonts w:ascii="黑体" w:eastAsia="黑体" w:hAnsi="黑体" w:hint="eastAsia"/>
          <w:sz w:val="28"/>
          <w:szCs w:val="28"/>
          <w:u w:val="single"/>
        </w:rPr>
        <w:t xml:space="preserve">         </w:t>
      </w:r>
      <w:permEnd w:id="1023749170"/>
    </w:p>
    <w:p w14:paraId="08C41263"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2.3建设地点：</w:t>
      </w:r>
      <w:permStart w:id="1112481658" w:edGrp="everyone"/>
      <w:r w:rsidRPr="00407DDC">
        <w:rPr>
          <w:rFonts w:ascii="黑体" w:eastAsia="黑体" w:hAnsi="黑体" w:hint="eastAsia"/>
          <w:sz w:val="28"/>
          <w:szCs w:val="28"/>
          <w:u w:val="single"/>
        </w:rPr>
        <w:t xml:space="preserve">         </w:t>
      </w:r>
      <w:permEnd w:id="1112481658"/>
    </w:p>
    <w:p w14:paraId="65020354"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2.4建设规模：</w:t>
      </w:r>
      <w:permStart w:id="1285885470" w:edGrp="everyone"/>
      <w:r w:rsidRPr="00407DDC">
        <w:rPr>
          <w:rFonts w:ascii="黑体" w:eastAsia="黑体" w:hAnsi="黑体" w:hint="eastAsia"/>
          <w:sz w:val="28"/>
          <w:szCs w:val="28"/>
          <w:u w:val="single"/>
        </w:rPr>
        <w:t xml:space="preserve">         </w:t>
      </w:r>
      <w:permEnd w:id="1285885470"/>
    </w:p>
    <w:p w14:paraId="1946A388"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2.5计划工期：</w:t>
      </w:r>
      <w:permStart w:id="943786379" w:edGrp="everyone"/>
      <w:r w:rsidRPr="00407DDC">
        <w:rPr>
          <w:rFonts w:ascii="黑体" w:eastAsia="黑体" w:hAnsi="黑体" w:hint="eastAsia"/>
          <w:sz w:val="28"/>
          <w:szCs w:val="28"/>
          <w:u w:val="single"/>
        </w:rPr>
        <w:t xml:space="preserve">         </w:t>
      </w:r>
      <w:permEnd w:id="943786379"/>
    </w:p>
    <w:p w14:paraId="45FC4F1B"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2.6招标范围：</w:t>
      </w:r>
      <w:permStart w:id="95114428" w:edGrp="everyone"/>
      <w:r w:rsidRPr="00407DDC">
        <w:rPr>
          <w:rFonts w:ascii="黑体" w:eastAsia="黑体" w:hAnsi="黑体" w:hint="eastAsia"/>
          <w:sz w:val="28"/>
          <w:szCs w:val="28"/>
          <w:u w:val="single"/>
        </w:rPr>
        <w:t xml:space="preserve">         </w:t>
      </w:r>
      <w:permEnd w:id="95114428"/>
    </w:p>
    <w:p w14:paraId="7B738936"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2.7标段划分：</w:t>
      </w:r>
      <w:permStart w:id="713103015" w:edGrp="everyone"/>
      <w:r w:rsidRPr="00407DDC">
        <w:rPr>
          <w:rFonts w:ascii="黑体" w:eastAsia="黑体" w:hAnsi="黑体" w:hint="eastAsia"/>
          <w:sz w:val="28"/>
          <w:szCs w:val="28"/>
          <w:u w:val="single"/>
        </w:rPr>
        <w:t xml:space="preserve">         </w:t>
      </w:r>
      <w:permEnd w:id="713103015"/>
    </w:p>
    <w:p w14:paraId="1A63C49F"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2.8质量标准：</w:t>
      </w:r>
      <w:permStart w:id="1350524492" w:edGrp="everyone"/>
      <w:r w:rsidRPr="00407DDC">
        <w:rPr>
          <w:rFonts w:ascii="黑体" w:eastAsia="黑体" w:hAnsi="黑体" w:hint="eastAsia"/>
          <w:sz w:val="28"/>
          <w:szCs w:val="28"/>
          <w:u w:val="single"/>
        </w:rPr>
        <w:t xml:space="preserve">         </w:t>
      </w:r>
      <w:permEnd w:id="1350524492"/>
    </w:p>
    <w:p w14:paraId="007ABFBD"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2.9招标控制价：</w:t>
      </w:r>
      <w:permStart w:id="860056827" w:edGrp="everyone"/>
      <w:r w:rsidRPr="00407DDC">
        <w:rPr>
          <w:rFonts w:ascii="黑体" w:eastAsia="黑体" w:hAnsi="黑体" w:hint="eastAsia"/>
          <w:sz w:val="28"/>
          <w:szCs w:val="28"/>
          <w:u w:val="single"/>
        </w:rPr>
        <w:t xml:space="preserve">         </w:t>
      </w:r>
      <w:permEnd w:id="860056827"/>
    </w:p>
    <w:p w14:paraId="001A5D14" w14:textId="77777777" w:rsidR="00E472F5" w:rsidRPr="00407DDC" w:rsidRDefault="00000000">
      <w:pPr>
        <w:spacing w:line="440" w:lineRule="exact"/>
        <w:ind w:firstLineChars="200" w:firstLine="420"/>
        <w:rPr>
          <w:rFonts w:ascii="宋体" w:hAnsi="宋体"/>
        </w:rPr>
      </w:pPr>
      <w:r w:rsidRPr="00407DDC">
        <w:rPr>
          <w:rFonts w:ascii="宋体" w:hAnsi="宋体" w:hint="eastAsia"/>
        </w:rPr>
        <w:t>2.1</w:t>
      </w:r>
      <w:r w:rsidRPr="00407DDC">
        <w:rPr>
          <w:rFonts w:ascii="宋体" w:hAnsi="宋体"/>
        </w:rPr>
        <w:t>0</w:t>
      </w:r>
      <w:r w:rsidRPr="00407DDC">
        <w:rPr>
          <w:rFonts w:ascii="宋体" w:hAnsi="宋体" w:hint="eastAsia"/>
        </w:rPr>
        <w:t>项目性质：</w:t>
      </w:r>
      <w:permStart w:id="1715033272" w:edGrp="everyone"/>
      <w:r w:rsidRPr="00407DDC">
        <w:rPr>
          <w:rFonts w:ascii="黑体" w:eastAsia="黑体" w:hAnsi="黑体" w:hint="eastAsia"/>
          <w:sz w:val="28"/>
          <w:szCs w:val="28"/>
          <w:u w:val="single"/>
        </w:rPr>
        <w:t xml:space="preserve">         </w:t>
      </w:r>
      <w:permEnd w:id="1715033272"/>
    </w:p>
    <w:p w14:paraId="0E716A36" w14:textId="77777777" w:rsidR="000920F0" w:rsidRPr="00407DDC" w:rsidRDefault="000920F0" w:rsidP="000920F0">
      <w:pPr>
        <w:pStyle w:val="af0"/>
        <w:spacing w:line="440" w:lineRule="exact"/>
        <w:ind w:firstLineChars="200" w:firstLine="420"/>
      </w:pPr>
      <w:r w:rsidRPr="00407DDC">
        <w:rPr>
          <w:rFonts w:ascii="宋体" w:hAnsi="宋体"/>
          <w:sz w:val="21"/>
          <w:szCs w:val="24"/>
        </w:rPr>
        <w:t>2.11.</w:t>
      </w:r>
      <w:r w:rsidRPr="00407DDC">
        <w:rPr>
          <w:rFonts w:ascii="宋体" w:hAnsi="宋体" w:hint="eastAsia"/>
          <w:sz w:val="21"/>
          <w:szCs w:val="24"/>
        </w:rPr>
        <w:t xml:space="preserve">本项目是否采用“评定分离”： </w:t>
      </w:r>
      <w:permStart w:id="1160863051" w:edGrp="everyone"/>
      <w:r w:rsidRPr="00407DDC">
        <w:rPr>
          <w:rFonts w:ascii="宋体" w:hAnsi="宋体" w:hint="eastAsia"/>
          <w:sz w:val="21"/>
          <w:szCs w:val="24"/>
        </w:rPr>
        <w:t xml:space="preserve">□ </w:t>
      </w:r>
      <w:permEnd w:id="1160863051"/>
      <w:r w:rsidRPr="00407DDC">
        <w:rPr>
          <w:rFonts w:ascii="宋体" w:hAnsi="宋体" w:hint="eastAsia"/>
          <w:sz w:val="21"/>
          <w:szCs w:val="24"/>
        </w:rPr>
        <w:t xml:space="preserve">采用 </w:t>
      </w:r>
      <w:permStart w:id="729101159" w:edGrp="everyone"/>
      <w:r w:rsidRPr="00407DDC">
        <w:rPr>
          <w:rFonts w:ascii="宋体" w:hAnsi="宋体" w:hint="eastAsia"/>
          <w:sz w:val="21"/>
          <w:szCs w:val="24"/>
        </w:rPr>
        <w:t xml:space="preserve"> □ </w:t>
      </w:r>
      <w:permEnd w:id="729101159"/>
      <w:r w:rsidRPr="00407DDC">
        <w:rPr>
          <w:rFonts w:ascii="宋体" w:hAnsi="宋体" w:hint="eastAsia"/>
          <w:sz w:val="21"/>
          <w:szCs w:val="24"/>
        </w:rPr>
        <w:t>不采用</w:t>
      </w:r>
    </w:p>
    <w:p w14:paraId="30046375" w14:textId="77777777" w:rsidR="000920F0" w:rsidRPr="00407DDC" w:rsidRDefault="000920F0" w:rsidP="000920F0">
      <w:pPr>
        <w:spacing w:line="440" w:lineRule="exact"/>
        <w:ind w:firstLineChars="200" w:firstLine="420"/>
        <w:rPr>
          <w:rFonts w:ascii="宋体" w:hAnsi="宋体"/>
        </w:rPr>
      </w:pPr>
      <w:r w:rsidRPr="00407DDC">
        <w:rPr>
          <w:rFonts w:ascii="宋体" w:hAnsi="宋体" w:hint="eastAsia"/>
        </w:rPr>
        <w:t>2.1</w:t>
      </w:r>
      <w:r w:rsidRPr="00407DDC">
        <w:rPr>
          <w:rFonts w:ascii="宋体" w:hAnsi="宋体"/>
        </w:rPr>
        <w:t>2</w:t>
      </w:r>
      <w:r w:rsidRPr="00407DDC">
        <w:rPr>
          <w:rFonts w:ascii="宋体" w:hAnsi="宋体" w:hint="eastAsia"/>
        </w:rPr>
        <w:t>其他：</w:t>
      </w:r>
      <w:permStart w:id="1692815871" w:edGrp="everyone"/>
      <w:r w:rsidRPr="00407DDC">
        <w:rPr>
          <w:rFonts w:ascii="宋体" w:hAnsi="宋体" w:hint="eastAsia"/>
        </w:rPr>
        <w:t xml:space="preserve"> </w:t>
      </w:r>
      <w:r w:rsidRPr="00407DDC">
        <w:rPr>
          <w:rFonts w:ascii="宋体" w:hAnsi="宋体"/>
        </w:rPr>
        <w:t xml:space="preserve"> </w:t>
      </w:r>
      <w:r w:rsidRPr="00407DDC">
        <w:rPr>
          <w:rFonts w:ascii="黑体" w:eastAsia="黑体" w:hAnsi="黑体" w:hint="eastAsia"/>
          <w:sz w:val="28"/>
          <w:szCs w:val="28"/>
        </w:rPr>
        <w:t xml:space="preserve"> </w:t>
      </w:r>
      <w:r w:rsidRPr="00407DDC">
        <w:rPr>
          <w:rFonts w:ascii="宋体" w:hAnsi="宋体" w:hint="eastAsia"/>
        </w:rPr>
        <w:t xml:space="preserve">        </w:t>
      </w:r>
      <w:permEnd w:id="1692815871"/>
    </w:p>
    <w:p w14:paraId="336858AB" w14:textId="77777777" w:rsidR="00E472F5" w:rsidRPr="00407DDC" w:rsidRDefault="00000000">
      <w:pPr>
        <w:spacing w:line="360" w:lineRule="auto"/>
        <w:ind w:firstLineChars="200" w:firstLine="422"/>
        <w:rPr>
          <w:rFonts w:ascii="宋体" w:hAnsi="宋体"/>
          <w:b/>
          <w:u w:val="single"/>
        </w:rPr>
      </w:pPr>
      <w:r w:rsidRPr="00407DDC">
        <w:rPr>
          <w:rFonts w:hAnsi="宋体" w:hint="eastAsia"/>
          <w:b/>
          <w:bCs/>
        </w:rPr>
        <w:t>3</w:t>
      </w:r>
      <w:r w:rsidRPr="00407DDC">
        <w:rPr>
          <w:rFonts w:hint="eastAsia"/>
          <w:b/>
        </w:rPr>
        <w:t>．投标人资格要求</w:t>
      </w:r>
    </w:p>
    <w:p w14:paraId="451E77CE" w14:textId="77777777" w:rsidR="00E472F5" w:rsidRPr="00407DDC" w:rsidRDefault="00000000">
      <w:pPr>
        <w:spacing w:line="440" w:lineRule="exact"/>
        <w:ind w:firstLineChars="200" w:firstLine="420"/>
        <w:rPr>
          <w:rFonts w:ascii="黑体" w:eastAsia="黑体" w:hAnsi="黑体"/>
        </w:rPr>
      </w:pPr>
      <w:r w:rsidRPr="00407DDC">
        <w:rPr>
          <w:rFonts w:ascii="黑体" w:eastAsia="黑体" w:hAnsi="黑体" w:hint="eastAsia"/>
        </w:rPr>
        <w:t>3.1</w:t>
      </w:r>
      <w:r w:rsidRPr="00407DDC">
        <w:rPr>
          <w:rFonts w:ascii="宋体" w:hAnsi="宋体" w:hint="eastAsia"/>
        </w:rPr>
        <w:t>投标人须具备：</w:t>
      </w:r>
      <w:permStart w:id="717952989" w:edGrp="everyone"/>
      <w:r w:rsidRPr="00407DDC">
        <w:rPr>
          <w:rFonts w:ascii="宋体" w:hAnsi="宋体" w:hint="eastAsia"/>
          <w:u w:val="single"/>
        </w:rPr>
        <w:t xml:space="preserve">                               </w:t>
      </w:r>
      <w:r w:rsidRPr="00407DDC">
        <w:rPr>
          <w:rFonts w:ascii="宋体" w:hAnsi="宋体" w:hint="eastAsia"/>
          <w:b/>
          <w:bCs/>
        </w:rPr>
        <w:t>提醒：</w:t>
      </w:r>
      <w:r w:rsidRPr="00407DDC">
        <w:rPr>
          <w:rFonts w:hint="eastAsia"/>
          <w:b/>
          <w:bCs/>
        </w:rPr>
        <w:t>禁止设置以组织形式（限定独立法人）排斥限制潜在投标人。此提醒代理编制文件时删除。</w:t>
      </w:r>
      <w:permEnd w:id="717952989"/>
    </w:p>
    <w:p w14:paraId="3CE6F1F4" w14:textId="77777777" w:rsidR="00E472F5" w:rsidRPr="00407DDC" w:rsidRDefault="00000000">
      <w:pPr>
        <w:spacing w:line="440" w:lineRule="exact"/>
        <w:ind w:firstLineChars="200" w:firstLine="420"/>
        <w:rPr>
          <w:rFonts w:ascii="宋体" w:hAnsi="宋体"/>
          <w:u w:val="single"/>
        </w:rPr>
      </w:pPr>
      <w:r w:rsidRPr="00407DDC">
        <w:rPr>
          <w:rFonts w:ascii="宋体" w:hAnsi="宋体" w:hint="eastAsia"/>
        </w:rPr>
        <w:t>3.2拟派驻本项目设计负责人须具备：</w:t>
      </w:r>
      <w:permStart w:id="1588291466" w:edGrp="everyone"/>
      <w:r w:rsidRPr="00407DDC">
        <w:rPr>
          <w:rFonts w:ascii="宋体" w:hAnsi="宋体" w:hint="eastAsia"/>
          <w:u w:val="single"/>
        </w:rPr>
        <w:t xml:space="preserve">                 </w:t>
      </w:r>
      <w:permEnd w:id="1588291466"/>
    </w:p>
    <w:p w14:paraId="02DCE880" w14:textId="77777777" w:rsidR="00E472F5" w:rsidRPr="00407DDC" w:rsidRDefault="00000000">
      <w:pPr>
        <w:spacing w:line="440" w:lineRule="exact"/>
        <w:ind w:firstLineChars="200" w:firstLine="420"/>
        <w:rPr>
          <w:rFonts w:ascii="宋体" w:hAnsi="宋体"/>
        </w:rPr>
      </w:pPr>
      <w:r w:rsidRPr="00407DDC">
        <w:rPr>
          <w:rFonts w:ascii="宋体" w:hAnsi="宋体" w:hint="eastAsia"/>
        </w:rPr>
        <w:t>3.3信用要求</w:t>
      </w:r>
    </w:p>
    <w:p w14:paraId="03A9450C" w14:textId="77777777" w:rsidR="009379D5" w:rsidRPr="005F0412" w:rsidRDefault="009379D5" w:rsidP="009379D5">
      <w:pPr>
        <w:widowControl/>
        <w:shd w:val="clear" w:color="auto" w:fill="FFFFFF"/>
        <w:spacing w:before="100" w:beforeAutospacing="1" w:after="100" w:afterAutospacing="1" w:line="440" w:lineRule="exact"/>
        <w:ind w:firstLineChars="200" w:firstLine="420"/>
        <w:jc w:val="left"/>
      </w:pPr>
      <w:r w:rsidRPr="005F0412">
        <w:t>投标人（含分公司）不得存在以下失信情形（行政主管部门已经做出暂停、停止、撤销等处理决定的除外）：</w:t>
      </w:r>
    </w:p>
    <w:p w14:paraId="0FCA8620" w14:textId="77777777" w:rsidR="009379D5" w:rsidRPr="005F0412" w:rsidRDefault="009379D5" w:rsidP="009379D5">
      <w:pPr>
        <w:widowControl/>
        <w:shd w:val="clear" w:color="auto" w:fill="FFFFFF"/>
        <w:spacing w:before="100" w:beforeAutospacing="1" w:after="100" w:afterAutospacing="1" w:line="440" w:lineRule="exact"/>
        <w:ind w:firstLineChars="200" w:firstLine="420"/>
        <w:jc w:val="left"/>
      </w:pPr>
      <w:r w:rsidRPr="005F0412">
        <w:t>（</w:t>
      </w:r>
      <w:r w:rsidRPr="005F0412">
        <w:t>1</w:t>
      </w:r>
      <w:r w:rsidRPr="005F0412">
        <w:t>）被人民法院列入失信被执行人名单的；</w:t>
      </w:r>
    </w:p>
    <w:p w14:paraId="678825E8" w14:textId="77777777" w:rsidR="009379D5" w:rsidRPr="005F0412" w:rsidRDefault="009379D5" w:rsidP="009379D5">
      <w:pPr>
        <w:widowControl/>
        <w:shd w:val="clear" w:color="auto" w:fill="FFFFFF"/>
        <w:spacing w:before="100" w:beforeAutospacing="1" w:after="100" w:afterAutospacing="1" w:line="440" w:lineRule="exact"/>
        <w:ind w:firstLineChars="200" w:firstLine="420"/>
        <w:jc w:val="left"/>
      </w:pPr>
      <w:r w:rsidRPr="005F0412">
        <w:t>（</w:t>
      </w:r>
      <w:r w:rsidRPr="005F0412">
        <w:t>2</w:t>
      </w:r>
      <w:r w:rsidRPr="005F0412">
        <w:t>）被税务部门列入重大税收违法失信主体名单的；</w:t>
      </w:r>
    </w:p>
    <w:p w14:paraId="6D231C88" w14:textId="77777777" w:rsidR="009379D5" w:rsidRPr="005F0412" w:rsidRDefault="009379D5" w:rsidP="009379D5">
      <w:pPr>
        <w:widowControl/>
        <w:shd w:val="clear" w:color="auto" w:fill="FFFFFF"/>
        <w:spacing w:before="100" w:beforeAutospacing="1" w:after="100" w:afterAutospacing="1" w:line="440" w:lineRule="exact"/>
        <w:ind w:firstLineChars="200" w:firstLine="420"/>
        <w:jc w:val="left"/>
      </w:pPr>
      <w:r w:rsidRPr="005F0412">
        <w:t>（</w:t>
      </w:r>
      <w:r w:rsidRPr="005F0412">
        <w:t>3</w:t>
      </w:r>
      <w:r w:rsidRPr="005F0412">
        <w:t>）被人力资源社会保障行政部门列入拖欠农民工工资失信联合惩戒对象名单的；</w:t>
      </w:r>
    </w:p>
    <w:p w14:paraId="770A72C8" w14:textId="77777777" w:rsidR="009379D5" w:rsidRPr="005F0412" w:rsidRDefault="009379D5" w:rsidP="009379D5">
      <w:pPr>
        <w:widowControl/>
        <w:shd w:val="clear" w:color="auto" w:fill="FFFFFF"/>
        <w:spacing w:before="100" w:beforeAutospacing="1" w:after="100" w:afterAutospacing="1" w:line="440" w:lineRule="exact"/>
        <w:ind w:firstLineChars="200" w:firstLine="420"/>
        <w:jc w:val="left"/>
      </w:pPr>
      <w:r w:rsidRPr="005F0412">
        <w:lastRenderedPageBreak/>
        <w:t>（</w:t>
      </w:r>
      <w:r w:rsidRPr="005F0412">
        <w:t>4</w:t>
      </w:r>
      <w:r w:rsidRPr="005F0412">
        <w:t>）被应急管理部门列入安全生产严重失信主体名单的；</w:t>
      </w:r>
    </w:p>
    <w:p w14:paraId="66E259B7" w14:textId="77777777" w:rsidR="009379D5" w:rsidRPr="005F0412" w:rsidRDefault="009379D5" w:rsidP="009379D5">
      <w:pPr>
        <w:widowControl/>
        <w:shd w:val="clear" w:color="auto" w:fill="FFFFFF"/>
        <w:spacing w:before="100" w:beforeAutospacing="1" w:after="100" w:afterAutospacing="1" w:line="440" w:lineRule="exact"/>
        <w:ind w:firstLineChars="200" w:firstLine="420"/>
        <w:jc w:val="left"/>
        <w:rPr>
          <w:color w:val="FF0000"/>
        </w:rPr>
      </w:pPr>
      <w:r w:rsidRPr="005F0412">
        <w:rPr>
          <w:color w:val="FF0000"/>
        </w:rPr>
        <w:t>（</w:t>
      </w:r>
      <w:r w:rsidRPr="005F0412">
        <w:rPr>
          <w:color w:val="FF0000"/>
        </w:rPr>
        <w:t>5</w:t>
      </w:r>
      <w:r w:rsidRPr="005F0412">
        <w:rPr>
          <w:color w:val="FF0000"/>
        </w:rPr>
        <w:t>）在国家企业信用信息公示系统中被列入严重违法失信企业名单的；</w:t>
      </w:r>
    </w:p>
    <w:p w14:paraId="1498B373" w14:textId="77777777" w:rsidR="009379D5" w:rsidRPr="005F0412" w:rsidRDefault="009379D5" w:rsidP="009379D5">
      <w:pPr>
        <w:widowControl/>
        <w:shd w:val="clear" w:color="auto" w:fill="FFFFFF"/>
        <w:spacing w:before="100" w:beforeAutospacing="1" w:after="100" w:afterAutospacing="1" w:line="440" w:lineRule="exact"/>
        <w:ind w:firstLineChars="200" w:firstLine="420"/>
        <w:jc w:val="left"/>
      </w:pPr>
      <w:r w:rsidRPr="005F0412">
        <w:t>（</w:t>
      </w:r>
      <w:r w:rsidRPr="005F0412">
        <w:t>6</w:t>
      </w:r>
      <w:r w:rsidRPr="005F0412">
        <w:t>）投标人、其法定代表人及拟派项目经理近三年（自开标之日起往前追溯）有行贿犯罪行为的；（投标人需按照招标文件规定的格式自行出具《近三年无行贿犯罪行为承诺书》）。</w:t>
      </w:r>
    </w:p>
    <w:p w14:paraId="0FA92847" w14:textId="77777777" w:rsidR="00B72E4C" w:rsidRPr="00B72E4C" w:rsidRDefault="00B72E4C" w:rsidP="00B72E4C">
      <w:pPr>
        <w:pStyle w:val="af8"/>
        <w:shd w:val="clear" w:color="auto" w:fill="FFFFFF"/>
        <w:spacing w:line="440" w:lineRule="exact"/>
        <w:ind w:firstLineChars="200" w:firstLine="420"/>
        <w:rPr>
          <w:rFonts w:ascii="Calibri" w:hAnsi="Calibri" w:cs="Times New Roman"/>
          <w:color w:val="FF0000"/>
          <w:kern w:val="2"/>
          <w:sz w:val="21"/>
          <w:szCs w:val="22"/>
        </w:rPr>
      </w:pPr>
      <w:r w:rsidRPr="00B72E4C">
        <w:rPr>
          <w:rFonts w:ascii="Calibri" w:hAnsi="Calibri" w:cs="Times New Roman" w:hint="eastAsia"/>
          <w:color w:val="FF0000"/>
          <w:kern w:val="2"/>
          <w:sz w:val="21"/>
          <w:szCs w:val="22"/>
        </w:rPr>
        <w:t>注：①安徽省内投标人在参与投标时，须在投标文件中提交由“信用安徽”平台正式生成的企业公共信用信息报告（无违法违规证明版），并加盖投标人单位公章。省外投标人注册地所在省份已实施以信用报告替代无违法违规记录证明相关工作的，同样须提交符合其注册地省级信用平台要求的、显示近</w:t>
      </w:r>
      <w:r w:rsidRPr="00B72E4C">
        <w:rPr>
          <w:rFonts w:ascii="Calibri" w:hAnsi="Calibri" w:cs="Times New Roman" w:hint="eastAsia"/>
          <w:color w:val="FF0000"/>
          <w:kern w:val="2"/>
          <w:sz w:val="21"/>
          <w:szCs w:val="22"/>
        </w:rPr>
        <w:t>3</w:t>
      </w:r>
      <w:r w:rsidRPr="00B72E4C">
        <w:rPr>
          <w:rFonts w:ascii="Calibri" w:hAnsi="Calibri" w:cs="Times New Roman" w:hint="eastAsia"/>
          <w:color w:val="FF0000"/>
          <w:kern w:val="2"/>
          <w:sz w:val="21"/>
          <w:szCs w:val="22"/>
        </w:rPr>
        <w:t>年无违法违规信息的信用报告，并加盖投标人单位公章。信用报告应明确显示投标人近</w:t>
      </w:r>
      <w:r w:rsidRPr="00B72E4C">
        <w:rPr>
          <w:rFonts w:ascii="Calibri" w:hAnsi="Calibri" w:cs="Times New Roman" w:hint="eastAsia"/>
          <w:color w:val="FF0000"/>
          <w:kern w:val="2"/>
          <w:sz w:val="21"/>
          <w:szCs w:val="22"/>
        </w:rPr>
        <w:t>3</w:t>
      </w:r>
      <w:r w:rsidRPr="00B72E4C">
        <w:rPr>
          <w:rFonts w:ascii="Calibri" w:hAnsi="Calibri" w:cs="Times New Roman" w:hint="eastAsia"/>
          <w:color w:val="FF0000"/>
          <w:kern w:val="2"/>
          <w:sz w:val="21"/>
          <w:szCs w:val="22"/>
        </w:rPr>
        <w:t>年内（自招标公告发布之日起至投标截止时间止，任一天往前追溯</w:t>
      </w:r>
      <w:r w:rsidRPr="00B72E4C">
        <w:rPr>
          <w:rFonts w:ascii="Calibri" w:hAnsi="Calibri" w:cs="Times New Roman" w:hint="eastAsia"/>
          <w:color w:val="FF0000"/>
          <w:kern w:val="2"/>
          <w:sz w:val="21"/>
          <w:szCs w:val="22"/>
        </w:rPr>
        <w:t>3</w:t>
      </w:r>
      <w:r w:rsidRPr="00B72E4C">
        <w:rPr>
          <w:rFonts w:ascii="Calibri" w:hAnsi="Calibri" w:cs="Times New Roman" w:hint="eastAsia"/>
          <w:color w:val="FF0000"/>
          <w:kern w:val="2"/>
          <w:sz w:val="21"/>
          <w:szCs w:val="22"/>
        </w:rPr>
        <w:t>年）“无”违法违规信息。对信用报告显示为“无”违法违规信息的投标人，直接视为其满足本次招标提出的所有信用要求，招标人（或招标代理机构）无需再对投标人进行额外的信用信息查询。</w:t>
      </w:r>
    </w:p>
    <w:p w14:paraId="677AE5A3" w14:textId="77777777" w:rsidR="00B72E4C" w:rsidRPr="00B72E4C" w:rsidRDefault="00B72E4C" w:rsidP="00B72E4C">
      <w:pPr>
        <w:pStyle w:val="af8"/>
        <w:shd w:val="clear" w:color="auto" w:fill="FFFFFF"/>
        <w:spacing w:line="440" w:lineRule="exact"/>
        <w:ind w:firstLineChars="200" w:firstLine="420"/>
        <w:rPr>
          <w:rFonts w:ascii="Calibri" w:hAnsi="Calibri" w:cs="Times New Roman"/>
          <w:color w:val="FF0000"/>
          <w:kern w:val="2"/>
          <w:sz w:val="21"/>
          <w:szCs w:val="22"/>
        </w:rPr>
      </w:pPr>
      <w:r w:rsidRPr="00B72E4C">
        <w:rPr>
          <w:rFonts w:ascii="Calibri" w:hAnsi="Calibri" w:cs="Times New Roman" w:hint="eastAsia"/>
          <w:color w:val="FF0000"/>
          <w:kern w:val="2"/>
          <w:sz w:val="21"/>
          <w:szCs w:val="22"/>
        </w:rPr>
        <w:t>②对于安徽省内投标人无法提供无违法违规证明版公共信用信息报告的，需提供信用信息报告（核查版）封面（包括机构名称、统一社会信用代码、报告编号、报告出具单位和报告生成日期），以及省外投标人注册地所在省份尚未开展此项工作的投标人，按</w:t>
      </w:r>
      <w:r w:rsidRPr="00B72E4C">
        <w:rPr>
          <w:rFonts w:ascii="Calibri" w:hAnsi="Calibri" w:cs="Times New Roman" w:hint="eastAsia"/>
          <w:color w:val="FF0000"/>
          <w:kern w:val="2"/>
          <w:sz w:val="21"/>
          <w:szCs w:val="22"/>
        </w:rPr>
        <w:t>3.6</w:t>
      </w:r>
      <w:r w:rsidRPr="00B72E4C">
        <w:rPr>
          <w:rFonts w:ascii="Calibri" w:hAnsi="Calibri" w:cs="Times New Roman" w:hint="eastAsia"/>
          <w:color w:val="FF0000"/>
          <w:kern w:val="2"/>
          <w:sz w:val="21"/>
          <w:szCs w:val="22"/>
        </w:rPr>
        <w:t>信誉要求的（</w:t>
      </w:r>
      <w:r w:rsidRPr="00B72E4C">
        <w:rPr>
          <w:rFonts w:ascii="Calibri" w:hAnsi="Calibri" w:cs="Times New Roman" w:hint="eastAsia"/>
          <w:color w:val="FF0000"/>
          <w:kern w:val="2"/>
          <w:sz w:val="21"/>
          <w:szCs w:val="22"/>
        </w:rPr>
        <w:t>1</w:t>
      </w:r>
      <w:r w:rsidRPr="00B72E4C">
        <w:rPr>
          <w:rFonts w:ascii="Calibri" w:hAnsi="Calibri" w:cs="Times New Roman" w:hint="eastAsia"/>
          <w:color w:val="FF0000"/>
          <w:kern w:val="2"/>
          <w:sz w:val="21"/>
          <w:szCs w:val="22"/>
        </w:rPr>
        <w:t>）</w:t>
      </w:r>
      <w:r w:rsidRPr="00B72E4C">
        <w:rPr>
          <w:rFonts w:ascii="Calibri" w:hAnsi="Calibri" w:cs="Times New Roman" w:hint="eastAsia"/>
          <w:color w:val="FF0000"/>
          <w:kern w:val="2"/>
          <w:sz w:val="21"/>
          <w:szCs w:val="22"/>
        </w:rPr>
        <w:t>-</w:t>
      </w:r>
      <w:r w:rsidRPr="00B72E4C">
        <w:rPr>
          <w:rFonts w:ascii="Calibri" w:hAnsi="Calibri" w:cs="Times New Roman" w:hint="eastAsia"/>
          <w:color w:val="FF0000"/>
          <w:kern w:val="2"/>
          <w:sz w:val="21"/>
          <w:szCs w:val="22"/>
        </w:rPr>
        <w:t>（</w:t>
      </w:r>
      <w:r w:rsidRPr="00B72E4C">
        <w:rPr>
          <w:rFonts w:ascii="Calibri" w:hAnsi="Calibri" w:cs="Times New Roman" w:hint="eastAsia"/>
          <w:color w:val="FF0000"/>
          <w:kern w:val="2"/>
          <w:sz w:val="21"/>
          <w:szCs w:val="22"/>
        </w:rPr>
        <w:t>6</w:t>
      </w:r>
      <w:r w:rsidRPr="00B72E4C">
        <w:rPr>
          <w:rFonts w:ascii="Calibri" w:hAnsi="Calibri" w:cs="Times New Roman" w:hint="eastAsia"/>
          <w:color w:val="FF0000"/>
          <w:kern w:val="2"/>
          <w:sz w:val="21"/>
          <w:szCs w:val="22"/>
        </w:rPr>
        <w:t>）项进行评审。其中第（</w:t>
      </w:r>
      <w:r w:rsidRPr="00B72E4C">
        <w:rPr>
          <w:rFonts w:ascii="Calibri" w:hAnsi="Calibri" w:cs="Times New Roman" w:hint="eastAsia"/>
          <w:color w:val="FF0000"/>
          <w:kern w:val="2"/>
          <w:sz w:val="21"/>
          <w:szCs w:val="22"/>
        </w:rPr>
        <w:t>1</w:t>
      </w:r>
      <w:r w:rsidRPr="00B72E4C">
        <w:rPr>
          <w:rFonts w:ascii="Calibri" w:hAnsi="Calibri" w:cs="Times New Roman" w:hint="eastAsia"/>
          <w:color w:val="FF0000"/>
          <w:kern w:val="2"/>
          <w:sz w:val="21"/>
          <w:szCs w:val="22"/>
        </w:rPr>
        <w:t>）（</w:t>
      </w:r>
      <w:r w:rsidRPr="00B72E4C">
        <w:rPr>
          <w:rFonts w:ascii="Calibri" w:hAnsi="Calibri" w:cs="Times New Roman" w:hint="eastAsia"/>
          <w:color w:val="FF0000"/>
          <w:kern w:val="2"/>
          <w:sz w:val="21"/>
          <w:szCs w:val="22"/>
        </w:rPr>
        <w:t>2</w:t>
      </w:r>
      <w:r w:rsidRPr="00B72E4C">
        <w:rPr>
          <w:rFonts w:ascii="Calibri" w:hAnsi="Calibri" w:cs="Times New Roman" w:hint="eastAsia"/>
          <w:color w:val="FF0000"/>
          <w:kern w:val="2"/>
          <w:sz w:val="21"/>
          <w:szCs w:val="22"/>
        </w:rPr>
        <w:t>）（</w:t>
      </w:r>
      <w:r w:rsidRPr="00B72E4C">
        <w:rPr>
          <w:rFonts w:ascii="Calibri" w:hAnsi="Calibri" w:cs="Times New Roman" w:hint="eastAsia"/>
          <w:color w:val="FF0000"/>
          <w:kern w:val="2"/>
          <w:sz w:val="21"/>
          <w:szCs w:val="22"/>
        </w:rPr>
        <w:t>3</w:t>
      </w:r>
      <w:r w:rsidRPr="00B72E4C">
        <w:rPr>
          <w:rFonts w:ascii="Calibri" w:hAnsi="Calibri" w:cs="Times New Roman" w:hint="eastAsia"/>
          <w:color w:val="FF0000"/>
          <w:kern w:val="2"/>
          <w:sz w:val="21"/>
          <w:szCs w:val="22"/>
        </w:rPr>
        <w:t>）（</w:t>
      </w:r>
      <w:r w:rsidRPr="00B72E4C">
        <w:rPr>
          <w:rFonts w:ascii="Calibri" w:hAnsi="Calibri" w:cs="Times New Roman" w:hint="eastAsia"/>
          <w:color w:val="FF0000"/>
          <w:kern w:val="2"/>
          <w:sz w:val="21"/>
          <w:szCs w:val="22"/>
        </w:rPr>
        <w:t>4</w:t>
      </w:r>
      <w:r w:rsidRPr="00B72E4C">
        <w:rPr>
          <w:rFonts w:ascii="Calibri" w:hAnsi="Calibri" w:cs="Times New Roman" w:hint="eastAsia"/>
          <w:color w:val="FF0000"/>
          <w:kern w:val="2"/>
          <w:sz w:val="21"/>
          <w:szCs w:val="22"/>
        </w:rPr>
        <w:t>）项以信用中国网站发布的信息为准，（</w:t>
      </w:r>
      <w:r w:rsidRPr="00B72E4C">
        <w:rPr>
          <w:rFonts w:ascii="Calibri" w:hAnsi="Calibri" w:cs="Times New Roman" w:hint="eastAsia"/>
          <w:color w:val="FF0000"/>
          <w:kern w:val="2"/>
          <w:sz w:val="21"/>
          <w:szCs w:val="22"/>
        </w:rPr>
        <w:t>5</w:t>
      </w:r>
      <w:r w:rsidRPr="00B72E4C">
        <w:rPr>
          <w:rFonts w:ascii="Calibri" w:hAnsi="Calibri" w:cs="Times New Roman" w:hint="eastAsia"/>
          <w:color w:val="FF0000"/>
          <w:kern w:val="2"/>
          <w:sz w:val="21"/>
          <w:szCs w:val="22"/>
        </w:rPr>
        <w:t>）项以国家企业信用信息公示系统发布的信息为准。所有情形有限制期限的按规定期限执行，无限制期限的按投标截止时间前</w:t>
      </w:r>
      <w:r w:rsidRPr="00B72E4C">
        <w:rPr>
          <w:rFonts w:ascii="Calibri" w:hAnsi="Calibri" w:cs="Times New Roman" w:hint="eastAsia"/>
          <w:color w:val="FF0000"/>
          <w:kern w:val="2"/>
          <w:sz w:val="21"/>
          <w:szCs w:val="22"/>
        </w:rPr>
        <w:t>12</w:t>
      </w:r>
      <w:r w:rsidRPr="00B72E4C">
        <w:rPr>
          <w:rFonts w:ascii="Calibri" w:hAnsi="Calibri" w:cs="Times New Roman" w:hint="eastAsia"/>
          <w:color w:val="FF0000"/>
          <w:kern w:val="2"/>
          <w:sz w:val="21"/>
          <w:szCs w:val="22"/>
        </w:rPr>
        <w:t>个月计算。（</w:t>
      </w:r>
      <w:r w:rsidRPr="00B72E4C">
        <w:rPr>
          <w:rFonts w:ascii="Calibri" w:hAnsi="Calibri" w:cs="Times New Roman" w:hint="eastAsia"/>
          <w:color w:val="FF0000"/>
          <w:kern w:val="2"/>
          <w:sz w:val="21"/>
          <w:szCs w:val="22"/>
        </w:rPr>
        <w:t>1</w:t>
      </w:r>
      <w:r w:rsidRPr="00B72E4C">
        <w:rPr>
          <w:rFonts w:ascii="Calibri" w:hAnsi="Calibri" w:cs="Times New Roman" w:hint="eastAsia"/>
          <w:color w:val="FF0000"/>
          <w:kern w:val="2"/>
          <w:sz w:val="21"/>
          <w:szCs w:val="22"/>
        </w:rPr>
        <w:t>）</w:t>
      </w:r>
      <w:r w:rsidRPr="00B72E4C">
        <w:rPr>
          <w:rFonts w:ascii="Calibri" w:hAnsi="Calibri" w:cs="Times New Roman" w:hint="eastAsia"/>
          <w:color w:val="FF0000"/>
          <w:kern w:val="2"/>
          <w:sz w:val="21"/>
          <w:szCs w:val="22"/>
        </w:rPr>
        <w:t>-</w:t>
      </w:r>
      <w:r w:rsidRPr="00B72E4C">
        <w:rPr>
          <w:rFonts w:ascii="Calibri" w:hAnsi="Calibri" w:cs="Times New Roman" w:hint="eastAsia"/>
          <w:color w:val="FF0000"/>
          <w:kern w:val="2"/>
          <w:sz w:val="21"/>
          <w:szCs w:val="22"/>
        </w:rPr>
        <w:t>（</w:t>
      </w:r>
      <w:r w:rsidRPr="00B72E4C">
        <w:rPr>
          <w:rFonts w:ascii="Calibri" w:hAnsi="Calibri" w:cs="Times New Roman" w:hint="eastAsia"/>
          <w:color w:val="FF0000"/>
          <w:kern w:val="2"/>
          <w:sz w:val="21"/>
          <w:szCs w:val="22"/>
        </w:rPr>
        <w:t>5</w:t>
      </w:r>
      <w:r w:rsidRPr="00B72E4C">
        <w:rPr>
          <w:rFonts w:ascii="Calibri" w:hAnsi="Calibri" w:cs="Times New Roman" w:hint="eastAsia"/>
          <w:color w:val="FF0000"/>
          <w:kern w:val="2"/>
          <w:sz w:val="21"/>
          <w:szCs w:val="22"/>
        </w:rPr>
        <w:t>）项由代理机构在推荐中标（定标）候选人前对拟推荐的中标（定标）候选人进行查询，并将查询结果书面反馈至评标委员会。存在上述情形之一的，不得推荐为中标（定标）候选人。</w:t>
      </w:r>
    </w:p>
    <w:p w14:paraId="34372155" w14:textId="77777777" w:rsidR="00B72E4C" w:rsidRDefault="00B72E4C" w:rsidP="00B72E4C">
      <w:pPr>
        <w:pStyle w:val="af8"/>
        <w:shd w:val="clear" w:color="auto" w:fill="FFFFFF"/>
        <w:spacing w:before="0" w:beforeAutospacing="0" w:after="0" w:afterAutospacing="0" w:line="440" w:lineRule="exact"/>
        <w:ind w:firstLineChars="200" w:firstLine="420"/>
        <w:jc w:val="both"/>
        <w:rPr>
          <w:rFonts w:ascii="Calibri" w:hAnsi="Calibri" w:cs="Times New Roman"/>
          <w:color w:val="FF0000"/>
          <w:kern w:val="2"/>
          <w:sz w:val="21"/>
          <w:szCs w:val="22"/>
        </w:rPr>
      </w:pPr>
      <w:r w:rsidRPr="00B72E4C">
        <w:rPr>
          <w:rFonts w:ascii="Calibri" w:hAnsi="Calibri" w:cs="Times New Roman" w:hint="eastAsia"/>
          <w:color w:val="FF0000"/>
          <w:kern w:val="2"/>
          <w:sz w:val="21"/>
          <w:szCs w:val="22"/>
        </w:rPr>
        <w:t>③安徽省内和注册地所在省份已实施以信用报告替代无违法违规记录证明相关工作的投标人，必须提供信用报告。报告生成日期自招标公告发布之日起至投标截止时间</w:t>
      </w:r>
      <w:proofErr w:type="gramStart"/>
      <w:r w:rsidRPr="00B72E4C">
        <w:rPr>
          <w:rFonts w:ascii="Calibri" w:hAnsi="Calibri" w:cs="Times New Roman" w:hint="eastAsia"/>
          <w:color w:val="FF0000"/>
          <w:kern w:val="2"/>
          <w:sz w:val="21"/>
          <w:szCs w:val="22"/>
        </w:rPr>
        <w:t>止任一天均可</w:t>
      </w:r>
      <w:proofErr w:type="gramEnd"/>
      <w:r w:rsidRPr="00B72E4C">
        <w:rPr>
          <w:rFonts w:ascii="Calibri" w:hAnsi="Calibri" w:cs="Times New Roman" w:hint="eastAsia"/>
          <w:color w:val="FF0000"/>
          <w:kern w:val="2"/>
          <w:sz w:val="21"/>
          <w:szCs w:val="22"/>
        </w:rPr>
        <w:t>。如未提供，该投标人不得推荐为中标（定标）候选人。</w:t>
      </w:r>
    </w:p>
    <w:p w14:paraId="64A3E57D" w14:textId="56FFF3C1" w:rsidR="00E472F5" w:rsidRPr="00407DDC" w:rsidRDefault="00000000" w:rsidP="00B72E4C">
      <w:pPr>
        <w:pStyle w:val="af8"/>
        <w:shd w:val="clear" w:color="auto" w:fill="FFFFFF"/>
        <w:spacing w:before="0" w:beforeAutospacing="0" w:after="0" w:afterAutospacing="0" w:line="440" w:lineRule="exact"/>
        <w:ind w:firstLineChars="200" w:firstLine="420"/>
        <w:jc w:val="both"/>
        <w:rPr>
          <w:color w:val="auto"/>
          <w:sz w:val="21"/>
          <w:szCs w:val="21"/>
        </w:rPr>
      </w:pPr>
      <w:r w:rsidRPr="00407DDC">
        <w:rPr>
          <w:rFonts w:hint="eastAsia"/>
          <w:color w:val="auto"/>
          <w:sz w:val="21"/>
          <w:szCs w:val="21"/>
        </w:rPr>
        <w:t>3.4 本次招标</w:t>
      </w:r>
      <w:permStart w:id="855900794" w:edGrp="everyone"/>
      <w:r w:rsidRPr="00407DDC">
        <w:rPr>
          <w:rFonts w:hint="eastAsia"/>
          <w:color w:val="auto"/>
          <w:sz w:val="21"/>
          <w:szCs w:val="21"/>
          <w:u w:val="single"/>
        </w:rPr>
        <w:t>（接受或不接受）</w:t>
      </w:r>
      <w:permEnd w:id="855900794"/>
      <w:r w:rsidRPr="00407DDC">
        <w:rPr>
          <w:rFonts w:hint="eastAsia"/>
          <w:color w:val="auto"/>
          <w:sz w:val="21"/>
          <w:szCs w:val="21"/>
        </w:rPr>
        <w:t>联合体投标。联合体投标的，应满足下列要求：</w:t>
      </w:r>
      <w:permStart w:id="1064922490" w:edGrp="everyone"/>
      <w:r w:rsidRPr="00407DDC">
        <w:rPr>
          <w:rFonts w:hint="eastAsia"/>
          <w:color w:val="auto"/>
          <w:sz w:val="21"/>
          <w:szCs w:val="21"/>
          <w:u w:val="single"/>
        </w:rPr>
        <w:t xml:space="preserve">      </w:t>
      </w:r>
      <w:permEnd w:id="1064922490"/>
      <w:r w:rsidRPr="00407DDC">
        <w:rPr>
          <w:rFonts w:hint="eastAsia"/>
          <w:color w:val="auto"/>
          <w:sz w:val="21"/>
          <w:szCs w:val="21"/>
        </w:rPr>
        <w:t>。</w:t>
      </w:r>
    </w:p>
    <w:p w14:paraId="7EA7E411" w14:textId="77777777" w:rsidR="00E472F5" w:rsidRPr="00407DDC" w:rsidRDefault="00000000">
      <w:pPr>
        <w:pStyle w:val="af8"/>
        <w:shd w:val="clear" w:color="auto" w:fill="FFFFFF"/>
        <w:spacing w:before="0" w:beforeAutospacing="0" w:after="0" w:afterAutospacing="0" w:line="440" w:lineRule="exact"/>
        <w:jc w:val="both"/>
        <w:rPr>
          <w:color w:val="auto"/>
          <w:sz w:val="21"/>
          <w:szCs w:val="21"/>
        </w:rPr>
      </w:pPr>
      <w:r w:rsidRPr="00407DDC">
        <w:rPr>
          <w:rFonts w:hint="eastAsia"/>
          <w:color w:val="auto"/>
          <w:sz w:val="21"/>
          <w:szCs w:val="21"/>
        </w:rPr>
        <w:t>注：若投标人选择联合体方式参与投标，联合体中的所有成员单位均需在系统中获取招标文件，具体操作为牵头人获取招标文件时，成员单位读取C</w:t>
      </w:r>
      <w:r w:rsidRPr="00407DDC">
        <w:rPr>
          <w:color w:val="auto"/>
          <w:sz w:val="21"/>
          <w:szCs w:val="21"/>
        </w:rPr>
        <w:t>A</w:t>
      </w:r>
      <w:r w:rsidRPr="00407DDC">
        <w:rPr>
          <w:rFonts w:hint="eastAsia"/>
          <w:color w:val="auto"/>
          <w:sz w:val="21"/>
          <w:szCs w:val="21"/>
        </w:rPr>
        <w:t>锁添加。</w:t>
      </w:r>
    </w:p>
    <w:p w14:paraId="09E56374" w14:textId="77777777" w:rsidR="00E472F5" w:rsidRPr="00407DDC" w:rsidRDefault="00000000">
      <w:pPr>
        <w:spacing w:line="440" w:lineRule="exact"/>
        <w:ind w:firstLineChars="200" w:firstLine="420"/>
      </w:pPr>
      <w:r w:rsidRPr="00407DDC">
        <w:rPr>
          <w:rFonts w:ascii="宋体" w:hAnsi="宋体" w:hint="eastAsia"/>
        </w:rPr>
        <w:t>3.5 各投标人均可就上述标段中的</w:t>
      </w:r>
      <w:permStart w:id="1066160368" w:edGrp="everyone"/>
      <w:r w:rsidRPr="00407DDC">
        <w:rPr>
          <w:rFonts w:ascii="宋体" w:hAnsi="宋体" w:hint="eastAsia"/>
          <w:u w:val="single"/>
        </w:rPr>
        <w:t>（具体数量）</w:t>
      </w:r>
      <w:permEnd w:id="1066160368"/>
      <w:proofErr w:type="gramStart"/>
      <w:r w:rsidRPr="00407DDC">
        <w:rPr>
          <w:rFonts w:ascii="宋体" w:hAnsi="宋体" w:hint="eastAsia"/>
        </w:rPr>
        <w:t>个</w:t>
      </w:r>
      <w:proofErr w:type="gramEnd"/>
      <w:r w:rsidRPr="00407DDC">
        <w:rPr>
          <w:rFonts w:ascii="宋体" w:hAnsi="宋体" w:hint="eastAsia"/>
        </w:rPr>
        <w:t>标段投标，但最多允许中标</w:t>
      </w:r>
      <w:permStart w:id="1794388367" w:edGrp="everyone"/>
      <w:r w:rsidRPr="00407DDC">
        <w:rPr>
          <w:rFonts w:ascii="宋体" w:hAnsi="宋体" w:hint="eastAsia"/>
          <w:u w:val="single"/>
        </w:rPr>
        <w:t>（具体数量）</w:t>
      </w:r>
      <w:permEnd w:id="1794388367"/>
      <w:proofErr w:type="gramStart"/>
      <w:r w:rsidRPr="00407DDC">
        <w:rPr>
          <w:rFonts w:ascii="宋体" w:hAnsi="宋体" w:hint="eastAsia"/>
        </w:rPr>
        <w:t>个</w:t>
      </w:r>
      <w:proofErr w:type="gramEnd"/>
      <w:r w:rsidRPr="00407DDC">
        <w:rPr>
          <w:rFonts w:ascii="宋体" w:hAnsi="宋体" w:hint="eastAsia"/>
        </w:rPr>
        <w:t>标段(适用于分标段的招标项目</w:t>
      </w:r>
      <w:r w:rsidRPr="00407DDC">
        <w:rPr>
          <w:rFonts w:hint="eastAsia"/>
        </w:rPr>
        <w:t>)</w:t>
      </w:r>
      <w:r w:rsidRPr="00407DDC">
        <w:rPr>
          <w:rFonts w:ascii="宋体" w:hAnsi="宋体" w:hint="eastAsia"/>
        </w:rPr>
        <w:t>。</w:t>
      </w:r>
    </w:p>
    <w:p w14:paraId="4025159C" w14:textId="77777777" w:rsidR="00E472F5" w:rsidRPr="00407DDC" w:rsidRDefault="00000000">
      <w:pPr>
        <w:spacing w:line="440" w:lineRule="exact"/>
        <w:ind w:firstLineChars="200" w:firstLine="420"/>
        <w:rPr>
          <w:rFonts w:ascii="黑体" w:eastAsia="黑体" w:hAnsi="黑体"/>
          <w:sz w:val="28"/>
          <w:szCs w:val="28"/>
          <w:u w:val="single"/>
        </w:rPr>
      </w:pPr>
      <w:r w:rsidRPr="00407DDC">
        <w:rPr>
          <w:rFonts w:ascii="宋体" w:hAnsi="宋体" w:hint="eastAsia"/>
        </w:rPr>
        <w:lastRenderedPageBreak/>
        <w:t>3.6 其    他</w:t>
      </w:r>
      <w:r w:rsidRPr="00407DDC">
        <w:rPr>
          <w:rStyle w:val="aff3"/>
          <w:rFonts w:ascii="宋体" w:hAnsi="宋体"/>
          <w:b/>
          <w:kern w:val="0"/>
        </w:rPr>
        <w:footnoteReference w:id="1"/>
      </w:r>
      <w:r w:rsidRPr="00407DDC">
        <w:rPr>
          <w:rFonts w:ascii="宋体" w:hAnsi="宋体" w:hint="eastAsia"/>
        </w:rPr>
        <w:t>：</w:t>
      </w:r>
      <w:permStart w:id="484463982" w:edGrp="everyone"/>
      <w:r w:rsidRPr="00407DDC">
        <w:rPr>
          <w:rFonts w:ascii="黑体" w:eastAsia="黑体" w:hAnsi="黑体" w:hint="eastAsia"/>
          <w:sz w:val="28"/>
          <w:szCs w:val="28"/>
          <w:u w:val="single"/>
        </w:rPr>
        <w:t xml:space="preserve"> </w:t>
      </w:r>
    </w:p>
    <w:p w14:paraId="69BACB8D"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hint="eastAsia"/>
          <w:szCs w:val="21"/>
        </w:rPr>
        <w:t>（1）</w:t>
      </w:r>
      <w:r w:rsidRPr="00407DDC">
        <w:rPr>
          <w:rFonts w:ascii="宋体" w:hAnsi="宋体" w:hint="eastAsia"/>
          <w:szCs w:val="21"/>
        </w:rPr>
        <w:t>落实政府采购政策需满足的资格要求：</w:t>
      </w:r>
    </w:p>
    <w:p w14:paraId="3E1FBDCF"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hint="eastAsia"/>
          <w:szCs w:val="21"/>
        </w:rPr>
        <w:t>□无</w:t>
      </w:r>
    </w:p>
    <w:p w14:paraId="62C18304"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t>□</w:t>
      </w:r>
      <w:r w:rsidRPr="00407DDC">
        <w:rPr>
          <w:rFonts w:ascii="宋体" w:hAnsi="宋体" w:cs="宋体" w:hint="eastAsia"/>
          <w:szCs w:val="21"/>
        </w:rPr>
        <w:t>本项目未预留份额专门面向中小企业采购。具体原因如下：……。如对此项内容有疑问，可通过招标文件约定方式进行异议。</w:t>
      </w:r>
    </w:p>
    <w:p w14:paraId="34CC21F8"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sym w:font="Wingdings 2" w:char="F0A3"/>
      </w:r>
      <w:r w:rsidRPr="00407DDC">
        <w:rPr>
          <w:rFonts w:ascii="宋体" w:hAnsi="宋体" w:cs="宋体" w:hint="eastAsia"/>
          <w:szCs w:val="21"/>
        </w:rPr>
        <w:t>本项目专门面向中小企业采购，工程由中小</w:t>
      </w:r>
      <w:proofErr w:type="gramStart"/>
      <w:r w:rsidRPr="00407DDC">
        <w:rPr>
          <w:rFonts w:ascii="宋体" w:hAnsi="宋体" w:cs="宋体" w:hint="eastAsia"/>
          <w:szCs w:val="21"/>
        </w:rPr>
        <w:t>微企业</w:t>
      </w:r>
      <w:proofErr w:type="gramEnd"/>
      <w:r w:rsidRPr="00407DDC">
        <w:rPr>
          <w:rFonts w:ascii="宋体" w:hAnsi="宋体" w:cs="宋体" w:hint="eastAsia"/>
          <w:szCs w:val="21"/>
        </w:rPr>
        <w:t>承建。</w:t>
      </w:r>
    </w:p>
    <w:p w14:paraId="1640080E"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t>□</w:t>
      </w:r>
      <w:r w:rsidRPr="00407DDC">
        <w:rPr>
          <w:rFonts w:ascii="宋体" w:hAnsi="宋体" w:cs="宋体" w:hint="eastAsia"/>
          <w:szCs w:val="21"/>
        </w:rPr>
        <w:t>本项目专门面向小</w:t>
      </w:r>
      <w:proofErr w:type="gramStart"/>
      <w:r w:rsidRPr="00407DDC">
        <w:rPr>
          <w:rFonts w:ascii="宋体" w:hAnsi="宋体" w:cs="宋体" w:hint="eastAsia"/>
          <w:szCs w:val="21"/>
        </w:rPr>
        <w:t>微企业</w:t>
      </w:r>
      <w:proofErr w:type="gramEnd"/>
      <w:r w:rsidRPr="00407DDC">
        <w:rPr>
          <w:rFonts w:ascii="宋体" w:hAnsi="宋体" w:cs="宋体" w:hint="eastAsia"/>
          <w:szCs w:val="21"/>
        </w:rPr>
        <w:t>采购，工程由小</w:t>
      </w:r>
      <w:proofErr w:type="gramStart"/>
      <w:r w:rsidRPr="00407DDC">
        <w:rPr>
          <w:rFonts w:ascii="宋体" w:hAnsi="宋体" w:cs="宋体" w:hint="eastAsia"/>
          <w:szCs w:val="21"/>
        </w:rPr>
        <w:t>微企业</w:t>
      </w:r>
      <w:proofErr w:type="gramEnd"/>
      <w:r w:rsidRPr="00407DDC">
        <w:rPr>
          <w:rFonts w:ascii="宋体" w:hAnsi="宋体" w:cs="宋体" w:hint="eastAsia"/>
          <w:szCs w:val="21"/>
        </w:rPr>
        <w:t>承建。</w:t>
      </w:r>
    </w:p>
    <w:p w14:paraId="3181B636"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sym w:font="Wingdings 2" w:char="F0A3"/>
      </w:r>
      <w:r w:rsidRPr="00407DDC">
        <w:rPr>
          <w:rFonts w:ascii="宋体" w:hAnsi="宋体" w:cs="宋体" w:hint="eastAsia"/>
          <w:szCs w:val="21"/>
        </w:rPr>
        <w:t>本项目第</w:t>
      </w:r>
      <w:r w:rsidRPr="00407DDC">
        <w:rPr>
          <w:rFonts w:ascii="宋体" w:hAnsi="宋体" w:cs="宋体" w:hint="eastAsia"/>
          <w:szCs w:val="21"/>
          <w:u w:val="single"/>
        </w:rPr>
        <w:t xml:space="preserve">   </w:t>
      </w:r>
      <w:r w:rsidRPr="00407DDC">
        <w:rPr>
          <w:rFonts w:ascii="宋体" w:hAnsi="宋体" w:cs="宋体" w:hint="eastAsia"/>
          <w:szCs w:val="21"/>
        </w:rPr>
        <w:t>标段专门面向中小企业采购，该标段工程由中小</w:t>
      </w:r>
      <w:proofErr w:type="gramStart"/>
      <w:r w:rsidRPr="00407DDC">
        <w:rPr>
          <w:rFonts w:ascii="宋体" w:hAnsi="宋体" w:cs="宋体" w:hint="eastAsia"/>
          <w:szCs w:val="21"/>
        </w:rPr>
        <w:t>微企业</w:t>
      </w:r>
      <w:proofErr w:type="gramEnd"/>
      <w:r w:rsidRPr="00407DDC">
        <w:rPr>
          <w:rFonts w:ascii="宋体" w:hAnsi="宋体" w:cs="宋体" w:hint="eastAsia"/>
          <w:szCs w:val="21"/>
        </w:rPr>
        <w:t>承建。</w:t>
      </w:r>
    </w:p>
    <w:p w14:paraId="58380723"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sym w:font="Wingdings 2" w:char="F0A3"/>
      </w:r>
      <w:r w:rsidRPr="00407DDC">
        <w:rPr>
          <w:rFonts w:ascii="宋体" w:hAnsi="宋体" w:cs="宋体" w:hint="eastAsia"/>
          <w:szCs w:val="21"/>
        </w:rPr>
        <w:t>本项目第</w:t>
      </w:r>
      <w:r w:rsidRPr="00407DDC">
        <w:rPr>
          <w:rFonts w:ascii="宋体" w:hAnsi="宋体" w:cs="宋体" w:hint="eastAsia"/>
          <w:szCs w:val="21"/>
          <w:u w:val="single"/>
        </w:rPr>
        <w:t xml:space="preserve">   </w:t>
      </w:r>
      <w:r w:rsidRPr="00407DDC">
        <w:rPr>
          <w:rFonts w:ascii="宋体" w:hAnsi="宋体" w:cs="宋体" w:hint="eastAsia"/>
          <w:szCs w:val="21"/>
        </w:rPr>
        <w:t>标段专门面向小</w:t>
      </w:r>
      <w:proofErr w:type="gramStart"/>
      <w:r w:rsidRPr="00407DDC">
        <w:rPr>
          <w:rFonts w:ascii="宋体" w:hAnsi="宋体" w:cs="宋体" w:hint="eastAsia"/>
          <w:szCs w:val="21"/>
        </w:rPr>
        <w:t>微企业</w:t>
      </w:r>
      <w:proofErr w:type="gramEnd"/>
      <w:r w:rsidRPr="00407DDC">
        <w:rPr>
          <w:rFonts w:ascii="宋体" w:hAnsi="宋体" w:cs="宋体" w:hint="eastAsia"/>
          <w:szCs w:val="21"/>
        </w:rPr>
        <w:t>采购，该标段工程由小</w:t>
      </w:r>
      <w:proofErr w:type="gramStart"/>
      <w:r w:rsidRPr="00407DDC">
        <w:rPr>
          <w:rFonts w:ascii="宋体" w:hAnsi="宋体" w:cs="宋体" w:hint="eastAsia"/>
          <w:szCs w:val="21"/>
        </w:rPr>
        <w:t>微企业</w:t>
      </w:r>
      <w:proofErr w:type="gramEnd"/>
      <w:r w:rsidRPr="00407DDC">
        <w:rPr>
          <w:rFonts w:ascii="宋体" w:hAnsi="宋体" w:cs="宋体" w:hint="eastAsia"/>
          <w:szCs w:val="21"/>
        </w:rPr>
        <w:t>承建。</w:t>
      </w:r>
    </w:p>
    <w:p w14:paraId="7876BB87"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sym w:font="Wingdings 2" w:char="F0A3"/>
      </w:r>
      <w:r w:rsidRPr="00407DDC">
        <w:rPr>
          <w:rFonts w:ascii="宋体" w:hAnsi="宋体" w:cs="宋体" w:hint="eastAsia"/>
          <w:szCs w:val="21"/>
        </w:rPr>
        <w:t>本项目要求投标人以联合体形式参加，且联合体中中小企业承担的部分为签约合同价的</w:t>
      </w:r>
    </w:p>
    <w:p w14:paraId="7E0526DF" w14:textId="77777777" w:rsidR="00E472F5" w:rsidRPr="00407DDC" w:rsidRDefault="00000000">
      <w:pPr>
        <w:widowControl/>
        <w:spacing w:line="360" w:lineRule="auto"/>
        <w:rPr>
          <w:rFonts w:ascii="宋体" w:hAnsi="宋体" w:cs="宋体"/>
          <w:szCs w:val="21"/>
        </w:rPr>
      </w:pPr>
      <w:r w:rsidRPr="00407DDC">
        <w:rPr>
          <w:rFonts w:ascii="宋体" w:hAnsi="宋体" w:cs="宋体" w:hint="eastAsia"/>
          <w:szCs w:val="21"/>
          <w:u w:val="single"/>
        </w:rPr>
        <w:t xml:space="preserve">    </w:t>
      </w:r>
      <w:r w:rsidRPr="00407DDC">
        <w:rPr>
          <w:rFonts w:ascii="宋体" w:hAnsi="宋体" w:cs="宋体"/>
          <w:szCs w:val="21"/>
          <w:u w:val="single"/>
          <w:vertAlign w:val="superscript"/>
        </w:rPr>
        <w:footnoteReference w:id="2"/>
      </w:r>
      <w:r w:rsidRPr="00407DDC">
        <w:rPr>
          <w:rFonts w:ascii="宋体" w:hAnsi="宋体" w:cs="宋体" w:hint="eastAsia"/>
          <w:szCs w:val="21"/>
        </w:rPr>
        <w:t>%（其中小</w:t>
      </w:r>
      <w:proofErr w:type="gramStart"/>
      <w:r w:rsidRPr="00407DDC">
        <w:rPr>
          <w:rFonts w:ascii="宋体" w:hAnsi="宋体" w:cs="宋体" w:hint="eastAsia"/>
          <w:szCs w:val="21"/>
        </w:rPr>
        <w:t>微企业</w:t>
      </w:r>
      <w:proofErr w:type="gramEnd"/>
      <w:r w:rsidRPr="00407DDC">
        <w:rPr>
          <w:rFonts w:ascii="宋体" w:hAnsi="宋体" w:cs="宋体" w:hint="eastAsia"/>
          <w:szCs w:val="21"/>
        </w:rPr>
        <w:t>承担的部分为</w:t>
      </w:r>
      <w:r w:rsidRPr="00407DDC">
        <w:rPr>
          <w:rFonts w:ascii="宋体" w:hAnsi="宋体" w:cs="宋体" w:hint="eastAsia"/>
          <w:szCs w:val="21"/>
          <w:u w:val="single"/>
        </w:rPr>
        <w:t xml:space="preserve">  </w:t>
      </w:r>
      <w:r w:rsidRPr="00407DDC">
        <w:rPr>
          <w:rFonts w:ascii="宋体" w:hAnsi="宋体" w:cs="宋体"/>
          <w:szCs w:val="21"/>
          <w:u w:val="single"/>
        </w:rPr>
        <w:t xml:space="preserve"> </w:t>
      </w:r>
      <w:r w:rsidRPr="00407DDC">
        <w:rPr>
          <w:rFonts w:ascii="宋体" w:hAnsi="宋体" w:cs="宋体"/>
          <w:szCs w:val="21"/>
          <w:u w:val="single"/>
          <w:vertAlign w:val="superscript"/>
        </w:rPr>
        <w:footnoteReference w:id="3"/>
      </w:r>
      <w:r w:rsidRPr="00407DDC">
        <w:rPr>
          <w:rFonts w:ascii="宋体" w:hAnsi="宋体" w:cs="宋体" w:hint="eastAsia"/>
          <w:szCs w:val="21"/>
        </w:rPr>
        <w:t>%）；如果投标人本身提供所有工程均由中小企业承建，视同符合了相关资格条件，无需再与其他中小企业组成联合体参加投标活动。</w:t>
      </w:r>
    </w:p>
    <w:p w14:paraId="26B12A88"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sym w:font="Wingdings 2" w:char="F0A3"/>
      </w:r>
      <w:r w:rsidRPr="00407DDC">
        <w:rPr>
          <w:rFonts w:ascii="宋体" w:hAnsi="宋体" w:cs="宋体" w:hint="eastAsia"/>
          <w:szCs w:val="21"/>
        </w:rPr>
        <w:t>本项目要求投标人将签约合同价的</w:t>
      </w:r>
      <w:r w:rsidRPr="00407DDC">
        <w:rPr>
          <w:rFonts w:ascii="宋体" w:hAnsi="宋体" w:cs="宋体" w:hint="eastAsia"/>
          <w:szCs w:val="21"/>
          <w:u w:val="single"/>
        </w:rPr>
        <w:t xml:space="preserve">    </w:t>
      </w:r>
      <w:r w:rsidRPr="00407DDC">
        <w:rPr>
          <w:rFonts w:ascii="宋体" w:hAnsi="宋体" w:cs="宋体"/>
          <w:szCs w:val="21"/>
          <w:u w:val="single"/>
          <w:vertAlign w:val="superscript"/>
        </w:rPr>
        <w:footnoteReference w:id="4"/>
      </w:r>
      <w:r w:rsidRPr="00407DDC">
        <w:rPr>
          <w:rFonts w:ascii="宋体" w:hAnsi="宋体" w:cs="宋体" w:hint="eastAsia"/>
          <w:szCs w:val="21"/>
        </w:rPr>
        <w:t>%（其中分包给小</w:t>
      </w:r>
      <w:proofErr w:type="gramStart"/>
      <w:r w:rsidRPr="00407DDC">
        <w:rPr>
          <w:rFonts w:ascii="宋体" w:hAnsi="宋体" w:cs="宋体" w:hint="eastAsia"/>
          <w:szCs w:val="21"/>
        </w:rPr>
        <w:t>微企业</w:t>
      </w:r>
      <w:proofErr w:type="gramEnd"/>
      <w:r w:rsidRPr="00407DDC">
        <w:rPr>
          <w:rFonts w:ascii="宋体" w:hAnsi="宋体" w:cs="宋体" w:hint="eastAsia"/>
          <w:szCs w:val="21"/>
        </w:rPr>
        <w:t>的为</w:t>
      </w:r>
      <w:r w:rsidRPr="00407DDC">
        <w:rPr>
          <w:rFonts w:ascii="宋体" w:hAnsi="宋体" w:cs="宋体" w:hint="eastAsia"/>
          <w:szCs w:val="21"/>
          <w:u w:val="single"/>
        </w:rPr>
        <w:t xml:space="preserve">    </w:t>
      </w:r>
      <w:r w:rsidRPr="00407DDC">
        <w:rPr>
          <w:rFonts w:ascii="宋体" w:hAnsi="宋体" w:cs="宋体"/>
          <w:szCs w:val="21"/>
          <w:u w:val="single"/>
          <w:vertAlign w:val="superscript"/>
        </w:rPr>
        <w:footnoteReference w:id="5"/>
      </w:r>
      <w:r w:rsidRPr="00407DDC">
        <w:rPr>
          <w:rFonts w:ascii="宋体" w:hAnsi="宋体" w:cs="宋体" w:hint="eastAsia"/>
          <w:szCs w:val="21"/>
        </w:rPr>
        <w:t>%）分包给一家或者多家中小企业；如果投标人本身提供所有工程均由中小企业承建，视同符合了相关资格条件，无需再向中小企业分包。</w:t>
      </w:r>
    </w:p>
    <w:p w14:paraId="75B95E12" w14:textId="77777777" w:rsidR="00E472F5" w:rsidRPr="00407DDC" w:rsidRDefault="00000000">
      <w:pPr>
        <w:spacing w:line="440" w:lineRule="exact"/>
        <w:ind w:firstLineChars="200" w:firstLine="420"/>
        <w:rPr>
          <w:rFonts w:ascii="宋体" w:hAnsi="宋体"/>
        </w:rPr>
      </w:pPr>
      <w:r w:rsidRPr="00407DDC">
        <w:rPr>
          <w:rFonts w:ascii="宋体" w:hAnsi="宋体" w:hint="eastAsia"/>
          <w:szCs w:val="21"/>
        </w:rPr>
        <w:t>（2）其他要求：</w:t>
      </w:r>
      <w:r w:rsidRPr="00407DDC">
        <w:rPr>
          <w:rFonts w:ascii="宋体" w:hAnsi="宋体" w:hint="eastAsia"/>
          <w:szCs w:val="21"/>
          <w:u w:val="single"/>
        </w:rPr>
        <w:t xml:space="preserve"> </w:t>
      </w:r>
      <w:r w:rsidRPr="00407DDC">
        <w:rPr>
          <w:rFonts w:ascii="宋体" w:hAnsi="宋体"/>
          <w:szCs w:val="21"/>
          <w:u w:val="single"/>
        </w:rPr>
        <w:t xml:space="preserve">      </w:t>
      </w:r>
      <w:r w:rsidRPr="00407DDC">
        <w:rPr>
          <w:rFonts w:ascii="宋体" w:hAnsi="宋体" w:hint="eastAsia"/>
          <w:szCs w:val="21"/>
          <w:u w:val="single"/>
        </w:rPr>
        <w:t xml:space="preserve"> </w:t>
      </w:r>
      <w:r w:rsidRPr="00407DDC">
        <w:rPr>
          <w:rFonts w:ascii="黑体" w:eastAsia="黑体" w:hAnsi="黑体" w:hint="eastAsia"/>
          <w:sz w:val="28"/>
          <w:szCs w:val="28"/>
          <w:u w:val="single"/>
        </w:rPr>
        <w:t xml:space="preserve"> </w:t>
      </w:r>
      <w:permEnd w:id="484463982"/>
      <w:r w:rsidRPr="00407DDC">
        <w:rPr>
          <w:rFonts w:ascii="宋体" w:hAnsi="宋体" w:hint="eastAsia"/>
        </w:rPr>
        <w:t>。</w:t>
      </w:r>
    </w:p>
    <w:p w14:paraId="635AE15B" w14:textId="77777777" w:rsidR="00E472F5" w:rsidRPr="00407DDC" w:rsidRDefault="00000000">
      <w:pPr>
        <w:spacing w:line="360" w:lineRule="auto"/>
        <w:ind w:firstLineChars="200" w:firstLine="422"/>
      </w:pPr>
      <w:r w:rsidRPr="00407DDC">
        <w:rPr>
          <w:rFonts w:hAnsi="宋体" w:hint="eastAsia"/>
          <w:b/>
          <w:bCs/>
        </w:rPr>
        <w:t>4</w:t>
      </w:r>
      <w:r w:rsidRPr="00407DDC">
        <w:rPr>
          <w:rFonts w:hAnsi="宋体" w:hint="eastAsia"/>
          <w:b/>
          <w:bCs/>
        </w:rPr>
        <w:t>．招标文件的获取</w:t>
      </w:r>
    </w:p>
    <w:p w14:paraId="308453F9"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4.1招标文件发布时间：自招标公告发布之日至投标截止时间；</w:t>
      </w:r>
    </w:p>
    <w:p w14:paraId="5F965138"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4.2获取渠道：潜在投标人均可在本市公共资源</w:t>
      </w:r>
      <w:r w:rsidRPr="00407DDC">
        <w:rPr>
          <w:rFonts w:ascii="宋体" w:hAnsi="宋体"/>
        </w:rPr>
        <w:t>交易中心</w:t>
      </w:r>
      <w:r w:rsidRPr="00407DDC">
        <w:rPr>
          <w:rFonts w:ascii="宋体" w:hAnsi="宋体" w:hint="eastAsia"/>
        </w:rPr>
        <w:t>（含各分中心）</w:t>
      </w:r>
      <w:proofErr w:type="gramStart"/>
      <w:r w:rsidRPr="00407DDC">
        <w:rPr>
          <w:rFonts w:ascii="宋体" w:hAnsi="宋体"/>
        </w:rPr>
        <w:t>门户网</w:t>
      </w:r>
      <w:proofErr w:type="gramEnd"/>
      <w:r w:rsidRPr="00407DDC">
        <w:rPr>
          <w:rFonts w:ascii="Verdana" w:hAnsi="Verdana" w:hint="eastAsia"/>
        </w:rPr>
        <w:t>(</w:t>
      </w:r>
      <w:r w:rsidRPr="00407DDC">
        <w:rPr>
          <w:rFonts w:ascii="Verdana" w:hAnsi="Verdana"/>
        </w:rPr>
        <w:t>http://ggzy.huangshan.gov.cn</w:t>
      </w:r>
      <w:r w:rsidRPr="00407DDC">
        <w:rPr>
          <w:rFonts w:ascii="Verdana" w:hAnsi="Verdana" w:hint="eastAsia"/>
        </w:rPr>
        <w:t>)</w:t>
      </w:r>
      <w:r w:rsidRPr="00407DDC">
        <w:rPr>
          <w:rFonts w:ascii="宋体" w:hAnsi="宋体" w:hint="eastAsia"/>
        </w:rPr>
        <w:t xml:space="preserve">上办理用户登记，自行下载招标文件、工程量清单和施工图，并随时关注网站答疑。 </w:t>
      </w:r>
    </w:p>
    <w:p w14:paraId="24B6C26A" w14:textId="77777777" w:rsidR="00E472F5" w:rsidRPr="00407DDC" w:rsidRDefault="00000000">
      <w:pPr>
        <w:pStyle w:val="p0"/>
        <w:spacing w:line="440" w:lineRule="exact"/>
        <w:ind w:firstLineChars="200" w:firstLine="422"/>
        <w:rPr>
          <w:rFonts w:ascii="宋体" w:hAnsi="宋体"/>
          <w:b/>
          <w:bCs/>
        </w:rPr>
      </w:pPr>
      <w:r w:rsidRPr="00407DDC">
        <w:rPr>
          <w:rFonts w:ascii="宋体" w:hAnsi="宋体" w:hint="eastAsia"/>
          <w:b/>
          <w:bCs/>
        </w:rPr>
        <w:t>4.3 特别提示：</w:t>
      </w:r>
    </w:p>
    <w:p w14:paraId="124D13A8" w14:textId="77777777" w:rsidR="00E472F5" w:rsidRPr="00407DDC" w:rsidRDefault="00000000">
      <w:pPr>
        <w:pStyle w:val="p0"/>
        <w:spacing w:line="440" w:lineRule="exact"/>
        <w:ind w:firstLineChars="200" w:firstLine="420"/>
      </w:pPr>
      <w:r w:rsidRPr="00407DDC">
        <w:rPr>
          <w:rFonts w:ascii="宋体" w:hAnsi="宋体" w:hint="eastAsia"/>
          <w:bCs/>
        </w:rPr>
        <w:t>本项目需办理用户</w:t>
      </w:r>
      <w:r w:rsidRPr="00407DDC">
        <w:rPr>
          <w:rFonts w:ascii="宋体" w:hAnsi="宋体" w:hint="eastAsia"/>
        </w:rPr>
        <w:t>登记后自行下载招标文件，如有</w:t>
      </w:r>
      <w:r w:rsidRPr="00407DDC">
        <w:rPr>
          <w:rFonts w:ascii="宋体" w:hAnsi="宋体"/>
        </w:rPr>
        <w:t>疑问请</w:t>
      </w:r>
      <w:proofErr w:type="gramStart"/>
      <w:r w:rsidRPr="00407DDC">
        <w:rPr>
          <w:rFonts w:ascii="宋体" w:hAnsi="宋体"/>
        </w:rPr>
        <w:t>加操作</w:t>
      </w:r>
      <w:proofErr w:type="gramEnd"/>
      <w:r w:rsidRPr="00407DDC">
        <w:rPr>
          <w:rFonts w:ascii="宋体" w:hAnsi="宋体"/>
        </w:rPr>
        <w:t>支持</w:t>
      </w:r>
      <w:r w:rsidRPr="00407DDC">
        <w:t>QQ</w:t>
      </w:r>
      <w:r w:rsidRPr="00407DDC">
        <w:rPr>
          <w:rFonts w:ascii="宋体" w:hAnsi="宋体"/>
        </w:rPr>
        <w:t>群</w:t>
      </w:r>
      <w:r w:rsidRPr="00407DDC">
        <w:t>172359788</w:t>
      </w:r>
      <w:r w:rsidRPr="00407DDC">
        <w:rPr>
          <w:rFonts w:ascii="宋体" w:hAnsi="宋体"/>
        </w:rPr>
        <w:t>，或联系本项目交易平台。</w:t>
      </w:r>
      <w:r w:rsidRPr="00407DDC">
        <w:t xml:space="preserve"> </w:t>
      </w:r>
    </w:p>
    <w:p w14:paraId="31F7E1E2" w14:textId="1C1197E0" w:rsidR="00E472F5" w:rsidRPr="00407DDC" w:rsidRDefault="00000000">
      <w:pPr>
        <w:pStyle w:val="af8"/>
        <w:shd w:val="clear" w:color="auto" w:fill="FFFFFF"/>
        <w:spacing w:before="0" w:beforeAutospacing="0" w:after="0" w:afterAutospacing="0" w:line="440" w:lineRule="exact"/>
        <w:ind w:left="422"/>
        <w:jc w:val="both"/>
        <w:rPr>
          <w:b/>
          <w:color w:val="auto"/>
          <w:sz w:val="21"/>
          <w:szCs w:val="21"/>
        </w:rPr>
      </w:pPr>
      <w:bookmarkStart w:id="11" w:name="_Hlk159427465"/>
      <w:r w:rsidRPr="00407DDC">
        <w:rPr>
          <w:rFonts w:hint="eastAsia"/>
          <w:b/>
          <w:color w:val="auto"/>
          <w:sz w:val="21"/>
          <w:szCs w:val="21"/>
        </w:rPr>
        <w:t>5.投标保证金</w:t>
      </w:r>
    </w:p>
    <w:p w14:paraId="0DA16A61" w14:textId="77777777" w:rsidR="00E472F5" w:rsidRPr="00407DDC" w:rsidRDefault="00000000">
      <w:pPr>
        <w:pStyle w:val="af8"/>
        <w:shd w:val="clear" w:color="auto" w:fill="FFFFFF"/>
        <w:spacing w:before="0" w:beforeAutospacing="0" w:after="0" w:afterAutospacing="0" w:line="440" w:lineRule="exact"/>
        <w:ind w:left="422"/>
        <w:jc w:val="both"/>
        <w:rPr>
          <w:b/>
          <w:bCs/>
          <w:color w:val="auto"/>
          <w:sz w:val="21"/>
        </w:rPr>
      </w:pPr>
      <w:r w:rsidRPr="00407DDC">
        <w:rPr>
          <w:b/>
          <w:bCs/>
          <w:color w:val="auto"/>
          <w:sz w:val="21"/>
        </w:rPr>
        <w:t>5.1本项目是否收取投标保证金：</w:t>
      </w:r>
      <w:permStart w:id="473725723" w:edGrp="everyone"/>
      <w:r w:rsidRPr="00407DDC">
        <w:rPr>
          <w:b/>
          <w:bCs/>
          <w:color w:val="auto"/>
          <w:sz w:val="21"/>
        </w:rPr>
        <w:t>□</w:t>
      </w:r>
      <w:permEnd w:id="473725723"/>
      <w:r w:rsidRPr="00407DDC">
        <w:rPr>
          <w:b/>
          <w:bCs/>
          <w:color w:val="auto"/>
          <w:sz w:val="21"/>
        </w:rPr>
        <w:t xml:space="preserve">是。 </w:t>
      </w:r>
      <w:permStart w:id="686776096" w:edGrp="everyone"/>
      <w:r w:rsidRPr="00407DDC">
        <w:rPr>
          <w:b/>
          <w:bCs/>
          <w:color w:val="auto"/>
          <w:sz w:val="21"/>
        </w:rPr>
        <w:t>□</w:t>
      </w:r>
      <w:permEnd w:id="686776096"/>
      <w:r w:rsidRPr="00407DDC">
        <w:rPr>
          <w:b/>
          <w:bCs/>
          <w:color w:val="auto"/>
          <w:sz w:val="21"/>
        </w:rPr>
        <w:t>否。</w:t>
      </w:r>
    </w:p>
    <w:p w14:paraId="047AC576" w14:textId="77777777" w:rsidR="00E472F5" w:rsidRPr="00407DDC" w:rsidRDefault="00000000">
      <w:pPr>
        <w:widowControl/>
        <w:shd w:val="clear" w:color="auto" w:fill="FFFFFF"/>
        <w:spacing w:line="440" w:lineRule="exact"/>
        <w:ind w:firstLine="460"/>
        <w:rPr>
          <w:kern w:val="0"/>
        </w:rPr>
      </w:pPr>
      <w:r w:rsidRPr="00407DDC">
        <w:rPr>
          <w:rFonts w:ascii="宋体" w:hAnsi="宋体" w:hint="eastAsia"/>
          <w:b/>
          <w:bCs/>
          <w:kern w:val="0"/>
        </w:rPr>
        <w:lastRenderedPageBreak/>
        <w:t>5.</w:t>
      </w:r>
      <w:r w:rsidRPr="00407DDC">
        <w:rPr>
          <w:rFonts w:ascii="宋体" w:hAnsi="宋体"/>
          <w:b/>
          <w:bCs/>
          <w:kern w:val="0"/>
        </w:rPr>
        <w:t>2</w:t>
      </w:r>
      <w:r w:rsidRPr="00407DDC">
        <w:rPr>
          <w:rFonts w:ascii="宋体" w:hAnsi="宋体" w:hint="eastAsia"/>
          <w:b/>
          <w:bCs/>
          <w:kern w:val="0"/>
        </w:rPr>
        <w:t>投标保证金（人民币）</w:t>
      </w:r>
      <w:r w:rsidRPr="00407DDC">
        <w:rPr>
          <w:rFonts w:ascii="宋体" w:hAnsi="宋体" w:hint="eastAsia"/>
          <w:kern w:val="0"/>
        </w:rPr>
        <w:t>：</w:t>
      </w:r>
      <w:permStart w:id="2064917422" w:edGrp="everyone"/>
      <w:r w:rsidRPr="00407DDC">
        <w:rPr>
          <w:rFonts w:ascii="黑体" w:eastAsia="黑体" w:hAnsi="黑体" w:hint="eastAsia"/>
          <w:u w:val="single"/>
        </w:rPr>
        <w:t xml:space="preserve">         </w:t>
      </w:r>
      <w:permEnd w:id="2064917422"/>
      <w:r w:rsidRPr="00407DDC">
        <w:rPr>
          <w:rFonts w:ascii="宋体" w:hAnsi="宋体" w:hint="eastAsia"/>
          <w:kern w:val="0"/>
        </w:rPr>
        <w:t>。</w:t>
      </w:r>
    </w:p>
    <w:p w14:paraId="74F5F883" w14:textId="77777777" w:rsidR="00E472F5" w:rsidRPr="00407DDC" w:rsidRDefault="00000000">
      <w:pPr>
        <w:widowControl/>
        <w:shd w:val="clear" w:color="auto" w:fill="FFFFFF"/>
        <w:spacing w:line="440" w:lineRule="exact"/>
        <w:ind w:firstLine="460"/>
        <w:rPr>
          <w:kern w:val="0"/>
        </w:rPr>
      </w:pPr>
      <w:r w:rsidRPr="00407DDC">
        <w:rPr>
          <w:rFonts w:ascii="宋体" w:hAnsi="宋体" w:hint="eastAsia"/>
          <w:b/>
          <w:bCs/>
          <w:kern w:val="0"/>
        </w:rPr>
        <w:t>5.</w:t>
      </w:r>
      <w:r w:rsidRPr="00407DDC">
        <w:rPr>
          <w:rFonts w:ascii="宋体" w:hAnsi="宋体"/>
          <w:b/>
          <w:bCs/>
          <w:kern w:val="0"/>
        </w:rPr>
        <w:t>3</w:t>
      </w:r>
      <w:r w:rsidRPr="00407DDC">
        <w:rPr>
          <w:rFonts w:ascii="宋体" w:hAnsi="宋体" w:hint="eastAsia"/>
          <w:b/>
          <w:bCs/>
          <w:kern w:val="0"/>
        </w:rPr>
        <w:t>投标保证金到账截止时间</w:t>
      </w:r>
      <w:r w:rsidRPr="00407DDC">
        <w:rPr>
          <w:rFonts w:ascii="宋体" w:hAnsi="宋体" w:hint="eastAsia"/>
          <w:kern w:val="0"/>
        </w:rPr>
        <w:t>：同投标截止时间。</w:t>
      </w:r>
    </w:p>
    <w:p w14:paraId="1B4B9FB8" w14:textId="77777777" w:rsidR="00E472F5" w:rsidRPr="00407DDC" w:rsidRDefault="00000000">
      <w:pPr>
        <w:widowControl/>
        <w:shd w:val="clear" w:color="auto" w:fill="FFFFFF"/>
        <w:spacing w:line="440" w:lineRule="exact"/>
        <w:ind w:firstLine="460"/>
        <w:rPr>
          <w:rFonts w:ascii="宋体" w:hAnsi="宋体"/>
          <w:kern w:val="0"/>
        </w:rPr>
      </w:pPr>
      <w:r w:rsidRPr="00407DDC">
        <w:rPr>
          <w:rFonts w:ascii="宋体" w:hAnsi="宋体" w:hint="eastAsia"/>
          <w:b/>
          <w:bCs/>
          <w:kern w:val="0"/>
        </w:rPr>
        <w:t>5.</w:t>
      </w:r>
      <w:r w:rsidRPr="00407DDC">
        <w:rPr>
          <w:rFonts w:ascii="宋体" w:hAnsi="宋体"/>
          <w:b/>
          <w:bCs/>
          <w:kern w:val="0"/>
        </w:rPr>
        <w:t>4</w:t>
      </w:r>
      <w:r w:rsidRPr="00407DDC">
        <w:rPr>
          <w:rFonts w:ascii="宋体" w:hAnsi="宋体" w:hint="eastAsia"/>
          <w:b/>
          <w:bCs/>
          <w:kern w:val="0"/>
        </w:rPr>
        <w:t>投标保证金缴纳</w:t>
      </w:r>
      <w:bookmarkStart w:id="12" w:name="_Hlk170309032"/>
      <w:r w:rsidRPr="00407DDC">
        <w:rPr>
          <w:rFonts w:ascii="宋体" w:hAnsi="宋体" w:hint="eastAsia"/>
          <w:b/>
          <w:bCs/>
          <w:kern w:val="0"/>
        </w:rPr>
        <w:t>形式及注意事项</w:t>
      </w:r>
      <w:r w:rsidRPr="00407DDC">
        <w:rPr>
          <w:rFonts w:ascii="宋体" w:hAnsi="宋体" w:hint="eastAsia"/>
          <w:kern w:val="0"/>
        </w:rPr>
        <w:t>：详见投标人须知前附表。</w:t>
      </w:r>
      <w:bookmarkEnd w:id="12"/>
    </w:p>
    <w:bookmarkEnd w:id="11"/>
    <w:p w14:paraId="3F3B1F80" w14:textId="77777777" w:rsidR="00E472F5" w:rsidRPr="00407DDC" w:rsidRDefault="00000000">
      <w:pPr>
        <w:pStyle w:val="p0"/>
        <w:spacing w:line="360" w:lineRule="auto"/>
        <w:ind w:firstLineChars="200" w:firstLine="422"/>
        <w:rPr>
          <w:rFonts w:ascii="宋体" w:hAnsi="宋体"/>
          <w:b/>
        </w:rPr>
      </w:pPr>
      <w:r w:rsidRPr="00407DDC">
        <w:rPr>
          <w:rFonts w:ascii="宋体" w:hAnsi="宋体"/>
          <w:b/>
        </w:rPr>
        <w:t>6</w:t>
      </w:r>
      <w:r w:rsidRPr="00407DDC">
        <w:rPr>
          <w:rFonts w:ascii="宋体" w:hAnsi="宋体" w:hint="eastAsia"/>
          <w:b/>
        </w:rPr>
        <w:t>．投标截止时间</w:t>
      </w:r>
    </w:p>
    <w:p w14:paraId="5A343A2E" w14:textId="77777777" w:rsidR="00E472F5" w:rsidRPr="00407DDC" w:rsidRDefault="00000000">
      <w:pPr>
        <w:widowControl/>
        <w:shd w:val="clear" w:color="auto" w:fill="FFFFFF"/>
        <w:spacing w:line="440" w:lineRule="exact"/>
        <w:ind w:firstLineChars="200" w:firstLine="420"/>
        <w:rPr>
          <w:kern w:val="0"/>
        </w:rPr>
      </w:pPr>
      <w:r w:rsidRPr="00407DDC">
        <w:rPr>
          <w:rFonts w:ascii="宋体" w:hAnsi="宋体"/>
          <w:kern w:val="0"/>
        </w:rPr>
        <w:t>6</w:t>
      </w:r>
      <w:r w:rsidRPr="00407DDC">
        <w:rPr>
          <w:rFonts w:ascii="宋体" w:hAnsi="宋体" w:hint="eastAsia"/>
          <w:kern w:val="0"/>
        </w:rPr>
        <w:t>.1投标文件递交的截止时间为</w:t>
      </w:r>
      <w:permStart w:id="333976120" w:edGrp="everyone"/>
      <w:r w:rsidRPr="00407DDC">
        <w:rPr>
          <w:rFonts w:ascii="宋体" w:hAnsi="宋体" w:hint="eastAsia"/>
          <w:kern w:val="0"/>
        </w:rPr>
        <w:t xml:space="preserve">  </w:t>
      </w:r>
      <w:permEnd w:id="333976120"/>
      <w:r w:rsidRPr="00407DDC">
        <w:rPr>
          <w:rFonts w:ascii="宋体" w:hAnsi="宋体" w:hint="eastAsia"/>
          <w:kern w:val="0"/>
        </w:rPr>
        <w:t>年</w:t>
      </w:r>
      <w:permStart w:id="163602141" w:edGrp="everyone"/>
      <w:r w:rsidRPr="00407DDC">
        <w:rPr>
          <w:rFonts w:ascii="宋体" w:hAnsi="宋体" w:hint="eastAsia"/>
          <w:kern w:val="0"/>
        </w:rPr>
        <w:t xml:space="preserve">  </w:t>
      </w:r>
      <w:permEnd w:id="163602141"/>
      <w:r w:rsidRPr="00407DDC">
        <w:rPr>
          <w:rFonts w:ascii="宋体" w:hAnsi="宋体" w:hint="eastAsia"/>
          <w:kern w:val="0"/>
        </w:rPr>
        <w:t>月</w:t>
      </w:r>
      <w:permStart w:id="2071802475" w:edGrp="everyone"/>
      <w:r w:rsidRPr="00407DDC">
        <w:rPr>
          <w:rFonts w:ascii="宋体" w:hAnsi="宋体" w:hint="eastAsia"/>
          <w:kern w:val="0"/>
        </w:rPr>
        <w:t xml:space="preserve">  </w:t>
      </w:r>
      <w:permEnd w:id="2071802475"/>
      <w:r w:rsidRPr="00407DDC">
        <w:rPr>
          <w:rFonts w:ascii="宋体" w:hAnsi="宋体" w:hint="eastAsia"/>
          <w:kern w:val="0"/>
        </w:rPr>
        <w:t>日</w:t>
      </w:r>
      <w:permStart w:id="688469086" w:edGrp="everyone"/>
      <w:r w:rsidRPr="00407DDC">
        <w:rPr>
          <w:rFonts w:ascii="宋体" w:hAnsi="宋体" w:hint="eastAsia"/>
          <w:kern w:val="0"/>
        </w:rPr>
        <w:t xml:space="preserve">  </w:t>
      </w:r>
      <w:permEnd w:id="688469086"/>
      <w:r w:rsidRPr="00407DDC">
        <w:rPr>
          <w:rFonts w:ascii="宋体" w:hAnsi="宋体" w:hint="eastAsia"/>
          <w:kern w:val="0"/>
        </w:rPr>
        <w:t>时</w:t>
      </w:r>
      <w:permStart w:id="2058053248" w:edGrp="everyone"/>
      <w:r w:rsidRPr="00407DDC">
        <w:rPr>
          <w:rFonts w:ascii="宋体" w:hAnsi="宋体"/>
        </w:rPr>
        <w:t xml:space="preserve">   </w:t>
      </w:r>
      <w:permEnd w:id="2058053248"/>
      <w:r w:rsidRPr="00407DDC">
        <w:rPr>
          <w:rFonts w:ascii="宋体" w:hAnsi="宋体"/>
        </w:rPr>
        <w:t>分</w:t>
      </w:r>
      <w:r w:rsidRPr="00407DDC">
        <w:rPr>
          <w:rFonts w:ascii="宋体" w:hAnsi="宋体" w:hint="eastAsia"/>
          <w:kern w:val="0"/>
        </w:rPr>
        <w:t>。</w:t>
      </w:r>
    </w:p>
    <w:p w14:paraId="20A8D7E5" w14:textId="77777777" w:rsidR="00E472F5" w:rsidRPr="00407DDC" w:rsidRDefault="00000000">
      <w:pPr>
        <w:widowControl/>
        <w:shd w:val="clear" w:color="auto" w:fill="FFFFFF"/>
        <w:spacing w:line="440" w:lineRule="exact"/>
        <w:ind w:firstLineChars="200" w:firstLine="420"/>
        <w:rPr>
          <w:rFonts w:ascii="宋体" w:hAnsi="宋体"/>
          <w:kern w:val="0"/>
        </w:rPr>
      </w:pPr>
      <w:r w:rsidRPr="00407DDC">
        <w:rPr>
          <w:rFonts w:ascii="宋体" w:hAnsi="宋体"/>
          <w:kern w:val="0"/>
        </w:rPr>
        <w:t>6</w:t>
      </w:r>
      <w:r w:rsidRPr="00407DDC">
        <w:rPr>
          <w:rFonts w:ascii="宋体" w:hAnsi="宋体" w:hint="eastAsia"/>
          <w:kern w:val="0"/>
        </w:rPr>
        <w:t>.2</w:t>
      </w:r>
      <w:permStart w:id="2131119218" w:edGrp="everyone"/>
      <w:r w:rsidRPr="00407DDC">
        <w:rPr>
          <w:rFonts w:ascii="宋体" w:hAnsi="宋体" w:hint="eastAsia"/>
          <w:kern w:val="0"/>
        </w:rPr>
        <w:t>本项目采用电子投标，投标人应在投标截止时间之前登录黄山市公共资源交易服务网上传投标文件。投标人逾期上传投标文件的，电子投标系统不予受理。</w:t>
      </w:r>
    </w:p>
    <w:p w14:paraId="086F3639" w14:textId="77777777" w:rsidR="00E472F5" w:rsidRPr="00407DDC" w:rsidRDefault="00000000">
      <w:pPr>
        <w:widowControl/>
        <w:shd w:val="clear" w:color="auto" w:fill="FFFFFF"/>
        <w:spacing w:line="440" w:lineRule="exact"/>
        <w:ind w:firstLineChars="200" w:firstLine="420"/>
        <w:rPr>
          <w:rFonts w:ascii="宋体" w:hAnsi="宋体"/>
          <w:kern w:val="0"/>
        </w:rPr>
      </w:pPr>
      <w:r w:rsidRPr="00407DDC">
        <w:rPr>
          <w:rFonts w:ascii="宋体" w:hAnsi="宋体" w:hint="eastAsia"/>
          <w:kern w:val="0"/>
        </w:rPr>
        <w:t>本项目采用非电子投标，投标文件递交地点为本项目交易平台所在地第    开标室。逾期送达的或者未送达指定地点的投标文件，招标人不予受理。</w:t>
      </w:r>
    </w:p>
    <w:p w14:paraId="2D7FEDDE" w14:textId="77777777" w:rsidR="00E472F5" w:rsidRPr="00407DDC" w:rsidRDefault="00000000">
      <w:pPr>
        <w:widowControl/>
        <w:shd w:val="clear" w:color="auto" w:fill="FFFFFF"/>
        <w:spacing w:line="440" w:lineRule="exact"/>
        <w:ind w:firstLineChars="200" w:firstLine="420"/>
        <w:rPr>
          <w:kern w:val="0"/>
        </w:rPr>
      </w:pPr>
      <w:r w:rsidRPr="00407DDC">
        <w:rPr>
          <w:rFonts w:hint="eastAsia"/>
        </w:rPr>
        <w:t>以上二选</w:t>
      </w:r>
      <w:proofErr w:type="gramStart"/>
      <w:r w:rsidRPr="00407DDC">
        <w:rPr>
          <w:rFonts w:hint="eastAsia"/>
        </w:rPr>
        <w:t>一</w:t>
      </w:r>
      <w:proofErr w:type="gramEnd"/>
      <w:r w:rsidRPr="00407DDC">
        <w:rPr>
          <w:rFonts w:hint="eastAsia"/>
        </w:rPr>
        <w:t>，确定之后另一项需要删除</w:t>
      </w:r>
    </w:p>
    <w:permEnd w:id="2131119218"/>
    <w:p w14:paraId="1FD52A3A" w14:textId="77777777" w:rsidR="00E472F5" w:rsidRPr="00407DDC" w:rsidRDefault="00000000">
      <w:pPr>
        <w:pStyle w:val="p0"/>
        <w:numPr>
          <w:ilvl w:val="0"/>
          <w:numId w:val="3"/>
        </w:numPr>
        <w:spacing w:line="360" w:lineRule="auto"/>
        <w:ind w:firstLineChars="200" w:firstLine="422"/>
        <w:rPr>
          <w:rFonts w:ascii="宋体" w:hAnsi="宋体"/>
          <w:b/>
        </w:rPr>
      </w:pPr>
      <w:r w:rsidRPr="00407DDC">
        <w:rPr>
          <w:rFonts w:ascii="宋体" w:hAnsi="宋体" w:hint="eastAsia"/>
          <w:b/>
        </w:rPr>
        <w:t>开标时间及地点：</w:t>
      </w:r>
    </w:p>
    <w:p w14:paraId="4FC1BEF9" w14:textId="77777777" w:rsidR="00E472F5" w:rsidRPr="00407DDC" w:rsidRDefault="00000000">
      <w:pPr>
        <w:spacing w:line="440" w:lineRule="exact"/>
        <w:ind w:firstLineChars="200" w:firstLine="420"/>
      </w:pPr>
      <w:r w:rsidRPr="00407DDC">
        <w:t>7</w:t>
      </w:r>
      <w:r w:rsidRPr="00407DDC">
        <w:rPr>
          <w:rFonts w:hint="eastAsia"/>
        </w:rPr>
        <w:t>.1</w:t>
      </w:r>
      <w:r w:rsidRPr="00407DDC">
        <w:rPr>
          <w:rFonts w:hint="eastAsia"/>
        </w:rPr>
        <w:t>开标时间：同投标截止时间</w:t>
      </w:r>
    </w:p>
    <w:p w14:paraId="56C8305F" w14:textId="77777777" w:rsidR="00E472F5" w:rsidRPr="00407DDC"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407DDC">
        <w:rPr>
          <w:color w:val="auto"/>
          <w:sz w:val="21"/>
          <w:szCs w:val="21"/>
          <w:shd w:val="clear" w:color="auto" w:fill="FFFFFF"/>
        </w:rPr>
        <w:t>7.2</w:t>
      </w:r>
      <w:r w:rsidRPr="00407DDC">
        <w:rPr>
          <w:rFonts w:hint="eastAsia"/>
          <w:color w:val="auto"/>
          <w:sz w:val="21"/>
          <w:szCs w:val="21"/>
          <w:shd w:val="clear" w:color="auto" w:fill="FFFFFF"/>
        </w:rPr>
        <w:t>本项目是否采用不见面开标。</w:t>
      </w:r>
    </w:p>
    <w:p w14:paraId="58F48527" w14:textId="77777777" w:rsidR="00E472F5" w:rsidRPr="00407DDC"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407DDC">
        <w:rPr>
          <w:color w:val="auto"/>
          <w:sz w:val="21"/>
          <w:szCs w:val="21"/>
          <w:shd w:val="clear" w:color="auto" w:fill="FFFFFF"/>
        </w:rPr>
        <w:t>7</w:t>
      </w:r>
      <w:r w:rsidRPr="00407DDC">
        <w:rPr>
          <w:rFonts w:hint="eastAsia"/>
          <w:color w:val="auto"/>
          <w:sz w:val="21"/>
          <w:szCs w:val="21"/>
          <w:shd w:val="clear" w:color="auto" w:fill="FFFFFF"/>
        </w:rPr>
        <w:t>.</w:t>
      </w:r>
      <w:r w:rsidRPr="00407DDC">
        <w:rPr>
          <w:color w:val="auto"/>
          <w:sz w:val="21"/>
          <w:szCs w:val="21"/>
          <w:shd w:val="clear" w:color="auto" w:fill="FFFFFF"/>
        </w:rPr>
        <w:t>2.1</w:t>
      </w:r>
      <w:r w:rsidRPr="00407DDC">
        <w:rPr>
          <w:rFonts w:hint="eastAsia"/>
          <w:color w:val="auto"/>
          <w:sz w:val="21"/>
          <w:szCs w:val="21"/>
          <w:shd w:val="clear" w:color="auto" w:fill="FFFFFF"/>
        </w:rPr>
        <w:t xml:space="preserve"> </w:t>
      </w:r>
      <w:permStart w:id="920215382" w:edGrp="everyone"/>
      <w:r w:rsidRPr="00407DDC">
        <w:rPr>
          <w:rFonts w:hint="eastAsia"/>
          <w:color w:val="auto"/>
          <w:sz w:val="21"/>
          <w:szCs w:val="21"/>
          <w:shd w:val="clear" w:color="auto" w:fill="FFFFFF"/>
        </w:rPr>
        <w:t xml:space="preserve">□ </w:t>
      </w:r>
      <w:permEnd w:id="920215382"/>
      <w:r w:rsidRPr="00407DDC">
        <w:rPr>
          <w:rFonts w:hint="eastAsia"/>
          <w:color w:val="auto"/>
          <w:sz w:val="21"/>
          <w:szCs w:val="21"/>
          <w:shd w:val="clear" w:color="auto" w:fill="FFFFFF"/>
        </w:rPr>
        <w:t>是。开标地点：黄山市公共资源交易中心门户网站——不见面开标大厅。不见面开标大厅登录方式：黄山市公共资源交易中心门户网站选择不见面开标大厅登录。具体操作详见黄山市公共资源交易中心门户网站——服务指南——不见面开标大厅操作手册，具体规定按《黄山市公共资源交易不见面开标操作规定》执行。</w:t>
      </w:r>
    </w:p>
    <w:p w14:paraId="37A4FE70" w14:textId="77777777" w:rsidR="00E472F5" w:rsidRPr="00407DDC" w:rsidRDefault="00000000">
      <w:pPr>
        <w:spacing w:line="440" w:lineRule="exact"/>
        <w:ind w:firstLineChars="200" w:firstLine="420"/>
      </w:pPr>
      <w:r w:rsidRPr="00407DDC">
        <w:rPr>
          <w:rFonts w:ascii="宋体" w:hAnsi="宋体" w:hint="eastAsia"/>
          <w:shd w:val="clear" w:color="auto" w:fill="FFFFFF"/>
        </w:rPr>
        <w:t xml:space="preserve"> </w:t>
      </w:r>
      <w:r w:rsidRPr="00407DDC">
        <w:rPr>
          <w:rFonts w:ascii="宋体" w:hAnsi="宋体"/>
          <w:shd w:val="clear" w:color="auto" w:fill="FFFFFF"/>
        </w:rPr>
        <w:t xml:space="preserve">    </w:t>
      </w:r>
      <w:permStart w:id="1363041364" w:edGrp="everyone"/>
      <w:r w:rsidRPr="00407DDC">
        <w:rPr>
          <w:rFonts w:ascii="宋体" w:hAnsi="宋体" w:hint="eastAsia"/>
          <w:shd w:val="clear" w:color="auto" w:fill="FFFFFF"/>
        </w:rPr>
        <w:t>□</w:t>
      </w:r>
      <w:permEnd w:id="1363041364"/>
      <w:r w:rsidRPr="00407DDC">
        <w:rPr>
          <w:rFonts w:ascii="宋体" w:hAnsi="宋体" w:hint="eastAsia"/>
          <w:shd w:val="clear" w:color="auto" w:fill="FFFFFF"/>
        </w:rPr>
        <w:t>否。</w:t>
      </w:r>
      <w:r w:rsidRPr="00407DDC">
        <w:rPr>
          <w:rFonts w:ascii="宋体" w:hAnsi="宋体" w:hint="eastAsia"/>
        </w:rPr>
        <w:t>开标地点：黄山市公共资源交易中心</w:t>
      </w:r>
      <w:permStart w:id="1923643682" w:edGrp="everyone"/>
      <w:r w:rsidRPr="00407DDC">
        <w:rPr>
          <w:rFonts w:ascii="宋体" w:hAnsi="宋体" w:hint="eastAsia"/>
        </w:rPr>
        <w:t xml:space="preserve">  分中心</w:t>
      </w:r>
      <w:permEnd w:id="1923643682"/>
      <w:r w:rsidRPr="00407DDC">
        <w:rPr>
          <w:rFonts w:hint="eastAsia"/>
        </w:rPr>
        <w:t>第</w:t>
      </w:r>
      <w:permStart w:id="1339455728" w:edGrp="everyone"/>
      <w:r w:rsidRPr="00407DDC">
        <w:rPr>
          <w:rFonts w:hint="eastAsia"/>
        </w:rPr>
        <w:t xml:space="preserve">  </w:t>
      </w:r>
      <w:permEnd w:id="1339455728"/>
      <w:r w:rsidRPr="00407DDC">
        <w:rPr>
          <w:rFonts w:hint="eastAsia"/>
        </w:rPr>
        <w:t>开标室（地址：</w:t>
      </w:r>
      <w:permStart w:id="82582752" w:edGrp="everyone"/>
      <w:r w:rsidRPr="00407DDC">
        <w:rPr>
          <w:rFonts w:hint="eastAsia"/>
        </w:rPr>
        <w:t xml:space="preserve">    </w:t>
      </w:r>
      <w:permEnd w:id="82582752"/>
      <w:r w:rsidRPr="00407DDC">
        <w:rPr>
          <w:rFonts w:hint="eastAsia"/>
        </w:rPr>
        <w:t>）。</w:t>
      </w:r>
    </w:p>
    <w:p w14:paraId="4FC1DD49" w14:textId="77777777" w:rsidR="00E472F5" w:rsidRPr="00407DDC" w:rsidRDefault="00000000">
      <w:pPr>
        <w:spacing w:line="440" w:lineRule="exact"/>
        <w:ind w:firstLineChars="200" w:firstLine="420"/>
      </w:pPr>
      <w:r w:rsidRPr="00407DDC">
        <w:rPr>
          <w:rFonts w:hint="eastAsia"/>
        </w:rPr>
        <w:t>注：</w:t>
      </w:r>
      <w:r w:rsidRPr="00407DDC">
        <w:rPr>
          <w:rFonts w:ascii="宋体" w:hAnsi="宋体" w:hint="eastAsia"/>
        </w:rPr>
        <w:t>投标人在规定的时间内解密投标文件即可。</w:t>
      </w:r>
    </w:p>
    <w:p w14:paraId="5B53281D" w14:textId="77777777" w:rsidR="00E472F5" w:rsidRPr="00407DDC" w:rsidRDefault="00000000">
      <w:pPr>
        <w:spacing w:line="360" w:lineRule="auto"/>
        <w:ind w:firstLineChars="200" w:firstLine="422"/>
        <w:rPr>
          <w:rFonts w:ascii="黑体" w:eastAsia="黑体" w:hAnsi="黑体"/>
        </w:rPr>
      </w:pPr>
      <w:r w:rsidRPr="00407DDC">
        <w:rPr>
          <w:rFonts w:ascii="黑体" w:eastAsia="黑体" w:hAnsi="宋体"/>
          <w:b/>
          <w:bCs/>
        </w:rPr>
        <w:t>8</w:t>
      </w:r>
      <w:r w:rsidRPr="00407DDC">
        <w:rPr>
          <w:rFonts w:ascii="黑体" w:eastAsia="黑体" w:hAnsi="宋体" w:hint="eastAsia"/>
          <w:b/>
          <w:bCs/>
        </w:rPr>
        <w:t>．发布公告的媒</w:t>
      </w:r>
      <w:r w:rsidRPr="00407DDC">
        <w:rPr>
          <w:rFonts w:ascii="黑体" w:eastAsia="黑体" w:hAnsi="黑体" w:hint="eastAsia"/>
          <w:b/>
          <w:bCs/>
        </w:rPr>
        <w:t>介</w:t>
      </w:r>
    </w:p>
    <w:p w14:paraId="2036BE46" w14:textId="096CF3B7" w:rsidR="00E472F5" w:rsidRPr="00407DDC" w:rsidRDefault="00000000">
      <w:pPr>
        <w:spacing w:line="440" w:lineRule="exact"/>
        <w:ind w:firstLineChars="200" w:firstLine="420"/>
        <w:rPr>
          <w:rFonts w:ascii="宋体" w:hAnsi="宋体"/>
        </w:rPr>
      </w:pPr>
      <w:r w:rsidRPr="00407DDC">
        <w:rPr>
          <w:rFonts w:ascii="宋体" w:hAnsi="宋体"/>
        </w:rPr>
        <w:t>本次招标公告同时在</w:t>
      </w:r>
      <w:r w:rsidRPr="00407DDC">
        <w:rPr>
          <w:rFonts w:hint="eastAsia"/>
        </w:rPr>
        <w:t>安徽省公共资源交易监管网（</w:t>
      </w:r>
      <w:r w:rsidRPr="00407DDC">
        <w:rPr>
          <w:rFonts w:eastAsia="微软雅黑" w:cs="Calibri"/>
        </w:rPr>
        <w:t>http://ggzy.ah.gov.cn/</w:t>
      </w:r>
      <w:r w:rsidRPr="00407DDC">
        <w:rPr>
          <w:rFonts w:hint="eastAsia"/>
        </w:rPr>
        <w:t>）、黄山市公共资源交易中心网（</w:t>
      </w:r>
      <w:r w:rsidRPr="00407DDC">
        <w:rPr>
          <w:rFonts w:cs="Calibri"/>
        </w:rPr>
        <w:t>http://ggzy.huangshan.gov.cn/</w:t>
      </w:r>
      <w:r w:rsidRPr="00407DDC">
        <w:rPr>
          <w:rFonts w:hint="eastAsia"/>
        </w:rPr>
        <w:t>）上发布</w:t>
      </w:r>
      <w:r w:rsidRPr="00407DDC">
        <w:rPr>
          <w:rFonts w:ascii="宋体" w:hAnsi="宋体"/>
        </w:rPr>
        <w:t>。</w:t>
      </w:r>
      <w:r w:rsidRPr="00407DDC">
        <w:rPr>
          <w:rFonts w:ascii="宋体" w:hAnsi="宋体" w:hint="eastAsia"/>
        </w:rPr>
        <w:t xml:space="preserve">  </w:t>
      </w:r>
    </w:p>
    <w:p w14:paraId="6F2E3FD2" w14:textId="77777777" w:rsidR="00E472F5" w:rsidRPr="00407DDC" w:rsidRDefault="00000000">
      <w:pPr>
        <w:spacing w:line="360" w:lineRule="auto"/>
        <w:ind w:firstLineChars="200" w:firstLine="422"/>
        <w:rPr>
          <w:rFonts w:ascii="黑体" w:eastAsia="黑体" w:hAnsi="宋体"/>
          <w:b/>
          <w:bCs/>
        </w:rPr>
      </w:pPr>
      <w:bookmarkStart w:id="13" w:name="_Toc480792596"/>
      <w:bookmarkStart w:id="14" w:name="_Toc480738837"/>
      <w:bookmarkStart w:id="15" w:name="_Toc480793019"/>
      <w:bookmarkStart w:id="16" w:name="_Toc480792938"/>
      <w:r w:rsidRPr="00407DDC">
        <w:rPr>
          <w:rFonts w:ascii="黑体" w:eastAsia="黑体" w:hAnsi="宋体"/>
          <w:b/>
          <w:bCs/>
        </w:rPr>
        <w:t>9</w:t>
      </w:r>
      <w:r w:rsidRPr="00407DDC">
        <w:rPr>
          <w:rFonts w:ascii="黑体" w:eastAsia="黑体" w:hAnsi="宋体" w:hint="eastAsia"/>
          <w:b/>
          <w:bCs/>
        </w:rPr>
        <w:t>．联系方式</w:t>
      </w:r>
    </w:p>
    <w:p w14:paraId="5C534490" w14:textId="77777777" w:rsidR="00E472F5" w:rsidRPr="00407DDC" w:rsidRDefault="00000000">
      <w:pPr>
        <w:spacing w:line="440" w:lineRule="exact"/>
        <w:ind w:firstLineChars="200" w:firstLine="420"/>
        <w:rPr>
          <w:rFonts w:ascii="宋体" w:hAnsi="宋体"/>
          <w:u w:val="single"/>
        </w:rPr>
      </w:pPr>
      <w:r w:rsidRPr="00407DDC">
        <w:rPr>
          <w:rFonts w:ascii="宋体" w:hAnsi="宋体" w:hint="eastAsia"/>
        </w:rPr>
        <w:t>招 标 人：</w:t>
      </w:r>
      <w:permStart w:id="841222268" w:edGrp="everyone"/>
      <w:r w:rsidRPr="00407DDC">
        <w:rPr>
          <w:rFonts w:ascii="宋体" w:hAnsi="宋体" w:hint="eastAsia"/>
          <w:u w:val="single"/>
        </w:rPr>
        <w:t xml:space="preserve">                            </w:t>
      </w:r>
      <w:permEnd w:id="841222268"/>
      <w:r w:rsidRPr="00407DDC">
        <w:rPr>
          <w:rFonts w:ascii="宋体" w:hAnsi="宋体" w:hint="eastAsia"/>
        </w:rPr>
        <w:t xml:space="preserve">         招标代理机构：</w:t>
      </w:r>
      <w:permStart w:id="655246177" w:edGrp="everyone"/>
      <w:r w:rsidRPr="00407DDC">
        <w:rPr>
          <w:rFonts w:ascii="宋体" w:hAnsi="宋体" w:hint="eastAsia"/>
          <w:u w:val="single"/>
        </w:rPr>
        <w:t xml:space="preserve">               </w:t>
      </w:r>
      <w:permEnd w:id="655246177"/>
    </w:p>
    <w:p w14:paraId="017A2A19" w14:textId="77777777" w:rsidR="00E472F5" w:rsidRPr="00407DDC" w:rsidRDefault="00000000">
      <w:pPr>
        <w:spacing w:line="440" w:lineRule="exact"/>
        <w:ind w:firstLineChars="200" w:firstLine="420"/>
        <w:rPr>
          <w:rFonts w:ascii="宋体" w:hAnsi="宋体"/>
        </w:rPr>
      </w:pPr>
      <w:r w:rsidRPr="00407DDC">
        <w:rPr>
          <w:rFonts w:ascii="宋体" w:hAnsi="宋体" w:hint="eastAsia"/>
        </w:rPr>
        <w:t>地    址：</w:t>
      </w:r>
      <w:permStart w:id="1888190004" w:edGrp="everyone"/>
      <w:r w:rsidRPr="00407DDC">
        <w:rPr>
          <w:rFonts w:ascii="宋体" w:hAnsi="宋体" w:hint="eastAsia"/>
          <w:u w:val="single"/>
        </w:rPr>
        <w:t xml:space="preserve">                            </w:t>
      </w:r>
      <w:permEnd w:id="1888190004"/>
      <w:r w:rsidRPr="00407DDC">
        <w:rPr>
          <w:rFonts w:ascii="宋体" w:hAnsi="宋体" w:hint="eastAsia"/>
        </w:rPr>
        <w:t xml:space="preserve">         地       址：</w:t>
      </w:r>
      <w:permStart w:id="1985631900" w:edGrp="everyone"/>
      <w:r w:rsidRPr="00407DDC">
        <w:rPr>
          <w:rFonts w:ascii="宋体" w:hAnsi="宋体" w:hint="eastAsia"/>
          <w:u w:val="single"/>
        </w:rPr>
        <w:t xml:space="preserve">                </w:t>
      </w:r>
      <w:permEnd w:id="1985631900"/>
    </w:p>
    <w:p w14:paraId="46ADB622" w14:textId="77777777" w:rsidR="00E472F5" w:rsidRPr="00407DDC" w:rsidRDefault="00000000">
      <w:pPr>
        <w:spacing w:line="440" w:lineRule="exact"/>
        <w:ind w:firstLineChars="200" w:firstLine="420"/>
        <w:rPr>
          <w:rFonts w:ascii="宋体" w:hAnsi="宋体"/>
        </w:rPr>
      </w:pPr>
      <w:r w:rsidRPr="00407DDC">
        <w:rPr>
          <w:rFonts w:ascii="宋体" w:hAnsi="宋体" w:hint="eastAsia"/>
        </w:rPr>
        <w:t>联 系 人：</w:t>
      </w:r>
      <w:permStart w:id="1594636563" w:edGrp="everyone"/>
      <w:r w:rsidRPr="00407DDC">
        <w:rPr>
          <w:rFonts w:ascii="宋体" w:hAnsi="宋体" w:hint="eastAsia"/>
          <w:u w:val="single"/>
        </w:rPr>
        <w:t xml:space="preserve">                           </w:t>
      </w:r>
      <w:r w:rsidRPr="00407DDC">
        <w:rPr>
          <w:rFonts w:ascii="宋体" w:hAnsi="宋体" w:hint="eastAsia"/>
        </w:rPr>
        <w:t xml:space="preserve"> </w:t>
      </w:r>
      <w:permEnd w:id="1594636563"/>
      <w:r w:rsidRPr="00407DDC">
        <w:rPr>
          <w:rFonts w:ascii="宋体" w:hAnsi="宋体" w:hint="eastAsia"/>
        </w:rPr>
        <w:t xml:space="preserve">         联  系  人：</w:t>
      </w:r>
      <w:permStart w:id="1694246359" w:edGrp="everyone"/>
      <w:r w:rsidRPr="00407DDC">
        <w:rPr>
          <w:rFonts w:ascii="宋体" w:hAnsi="宋体" w:hint="eastAsia"/>
          <w:u w:val="single"/>
        </w:rPr>
        <w:t xml:space="preserve">                 </w:t>
      </w:r>
      <w:permEnd w:id="1694246359"/>
    </w:p>
    <w:p w14:paraId="113100E9" w14:textId="77777777" w:rsidR="00E472F5" w:rsidRPr="00407DDC" w:rsidRDefault="00000000">
      <w:pPr>
        <w:spacing w:line="440" w:lineRule="exact"/>
        <w:ind w:firstLineChars="200" w:firstLine="420"/>
        <w:rPr>
          <w:rFonts w:ascii="宋体" w:hAnsi="宋体"/>
        </w:rPr>
      </w:pPr>
      <w:r w:rsidRPr="00407DDC">
        <w:rPr>
          <w:rFonts w:ascii="宋体" w:hAnsi="宋体" w:hint="eastAsia"/>
        </w:rPr>
        <w:t>电    话：</w:t>
      </w:r>
      <w:permStart w:id="1603229627" w:edGrp="everyone"/>
      <w:r w:rsidRPr="00407DDC">
        <w:rPr>
          <w:rFonts w:ascii="宋体" w:hAnsi="宋体" w:hint="eastAsia"/>
          <w:u w:val="single"/>
        </w:rPr>
        <w:t xml:space="preserve">                           </w:t>
      </w:r>
      <w:r w:rsidRPr="00407DDC">
        <w:rPr>
          <w:rFonts w:ascii="宋体" w:hAnsi="宋体" w:hint="eastAsia"/>
        </w:rPr>
        <w:t xml:space="preserve"> </w:t>
      </w:r>
      <w:permEnd w:id="1603229627"/>
      <w:r w:rsidRPr="00407DDC">
        <w:rPr>
          <w:rFonts w:ascii="宋体" w:hAnsi="宋体" w:hint="eastAsia"/>
        </w:rPr>
        <w:t xml:space="preserve">         电      话：</w:t>
      </w:r>
      <w:permStart w:id="1647593585" w:edGrp="everyone"/>
      <w:r w:rsidRPr="00407DDC">
        <w:rPr>
          <w:rFonts w:ascii="宋体" w:hAnsi="宋体" w:hint="eastAsia"/>
          <w:u w:val="single"/>
        </w:rPr>
        <w:t xml:space="preserve">                 </w:t>
      </w:r>
      <w:permEnd w:id="1647593585"/>
    </w:p>
    <w:p w14:paraId="1FFC9F52" w14:textId="77777777" w:rsidR="00E472F5" w:rsidRPr="00407DDC" w:rsidRDefault="00000000">
      <w:pPr>
        <w:spacing w:line="440" w:lineRule="exact"/>
        <w:ind w:firstLineChars="200" w:firstLine="420"/>
        <w:rPr>
          <w:rFonts w:ascii="宋体" w:hAnsi="宋体"/>
        </w:rPr>
      </w:pPr>
      <w:r w:rsidRPr="00407DDC">
        <w:rPr>
          <w:rFonts w:ascii="宋体" w:hAnsi="宋体" w:hint="eastAsia"/>
        </w:rPr>
        <w:t>电子邮件：</w:t>
      </w:r>
      <w:permStart w:id="1552761598" w:edGrp="everyone"/>
      <w:r w:rsidRPr="00407DDC">
        <w:rPr>
          <w:rFonts w:ascii="宋体" w:hAnsi="宋体" w:hint="eastAsia"/>
          <w:u w:val="single"/>
        </w:rPr>
        <w:t xml:space="preserve">                           </w:t>
      </w:r>
      <w:r w:rsidRPr="00407DDC">
        <w:rPr>
          <w:rFonts w:ascii="宋体" w:hAnsi="宋体" w:hint="eastAsia"/>
        </w:rPr>
        <w:t xml:space="preserve"> </w:t>
      </w:r>
      <w:permEnd w:id="1552761598"/>
      <w:r w:rsidRPr="00407DDC">
        <w:rPr>
          <w:rFonts w:ascii="宋体" w:hAnsi="宋体" w:hint="eastAsia"/>
        </w:rPr>
        <w:t xml:space="preserve">         电子邮件：</w:t>
      </w:r>
      <w:permStart w:id="1728202422" w:edGrp="everyone"/>
      <w:r w:rsidRPr="00407DDC">
        <w:rPr>
          <w:rFonts w:ascii="宋体" w:hAnsi="宋体" w:hint="eastAsia"/>
          <w:u w:val="single"/>
        </w:rPr>
        <w:t xml:space="preserve">                   </w:t>
      </w:r>
      <w:permEnd w:id="1728202422"/>
    </w:p>
    <w:p w14:paraId="3978DADD" w14:textId="77777777" w:rsidR="00E472F5" w:rsidRPr="00407DDC" w:rsidRDefault="00000000">
      <w:pPr>
        <w:spacing w:line="360" w:lineRule="auto"/>
        <w:ind w:firstLineChars="200" w:firstLine="422"/>
        <w:rPr>
          <w:rFonts w:ascii="黑体" w:eastAsia="黑体" w:hAnsi="宋体"/>
          <w:b/>
          <w:bCs/>
        </w:rPr>
      </w:pPr>
      <w:r w:rsidRPr="00407DDC">
        <w:rPr>
          <w:rFonts w:ascii="黑体" w:eastAsia="黑体" w:hAnsi="宋体" w:hint="eastAsia"/>
          <w:b/>
          <w:bCs/>
        </w:rPr>
        <w:t>1</w:t>
      </w:r>
      <w:r w:rsidRPr="00407DDC">
        <w:rPr>
          <w:rFonts w:ascii="黑体" w:eastAsia="黑体" w:hAnsi="宋体"/>
          <w:b/>
          <w:bCs/>
        </w:rPr>
        <w:t>0</w:t>
      </w:r>
      <w:r w:rsidRPr="00407DDC">
        <w:rPr>
          <w:rFonts w:ascii="黑体" w:eastAsia="黑体" w:hAnsi="宋体" w:hint="eastAsia"/>
          <w:b/>
          <w:bCs/>
        </w:rPr>
        <w:t>.对本次招标提出异议，须通过以下方式递交</w:t>
      </w:r>
    </w:p>
    <w:p w14:paraId="6C713476" w14:textId="77777777" w:rsidR="00E472F5" w:rsidRPr="00407DDC"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407DDC">
        <w:rPr>
          <w:rFonts w:hint="eastAsia"/>
          <w:color w:val="auto"/>
          <w:sz w:val="21"/>
          <w:szCs w:val="21"/>
          <w:shd w:val="clear" w:color="auto" w:fill="FFFFFF"/>
        </w:rPr>
        <w:t>1</w:t>
      </w:r>
      <w:r w:rsidRPr="00407DDC">
        <w:rPr>
          <w:color w:val="auto"/>
          <w:sz w:val="21"/>
          <w:szCs w:val="21"/>
          <w:shd w:val="clear" w:color="auto" w:fill="FFFFFF"/>
        </w:rPr>
        <w:t>0</w:t>
      </w:r>
      <w:r w:rsidRPr="00407DDC">
        <w:rPr>
          <w:rFonts w:hint="eastAsia"/>
          <w:color w:val="auto"/>
          <w:sz w:val="21"/>
          <w:szCs w:val="21"/>
          <w:shd w:val="clear" w:color="auto" w:fill="FFFFFF"/>
        </w:rPr>
        <w:t>.1通过电子交易系统在线递交（网址：http://ggzy.huangshan.gov.cn/）</w:t>
      </w:r>
    </w:p>
    <w:p w14:paraId="4DF68D73"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t>1</w:t>
      </w:r>
      <w:r w:rsidRPr="00407DDC">
        <w:rPr>
          <w:color w:val="auto"/>
          <w:sz w:val="21"/>
          <w:szCs w:val="21"/>
          <w:shd w:val="clear" w:color="auto" w:fill="FFFFFF"/>
        </w:rPr>
        <w:t>0</w:t>
      </w:r>
      <w:r w:rsidRPr="00407DDC">
        <w:rPr>
          <w:rFonts w:hint="eastAsia"/>
          <w:color w:val="auto"/>
          <w:sz w:val="21"/>
          <w:szCs w:val="21"/>
          <w:shd w:val="clear" w:color="auto" w:fill="FFFFFF"/>
        </w:rPr>
        <w:t>.</w:t>
      </w:r>
      <w:r w:rsidRPr="00407DDC">
        <w:rPr>
          <w:color w:val="auto"/>
          <w:sz w:val="21"/>
          <w:szCs w:val="21"/>
          <w:shd w:val="clear" w:color="auto" w:fill="FFFFFF"/>
        </w:rPr>
        <w:t>2</w:t>
      </w:r>
      <w:r w:rsidRPr="00407DDC">
        <w:rPr>
          <w:rFonts w:hint="eastAsia"/>
          <w:color w:val="auto"/>
          <w:sz w:val="21"/>
          <w:szCs w:val="21"/>
          <w:shd w:val="clear" w:color="auto" w:fill="FFFFFF"/>
        </w:rPr>
        <w:t xml:space="preserve"> 异议联系方式</w:t>
      </w:r>
    </w:p>
    <w:p w14:paraId="069D54EA"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lastRenderedPageBreak/>
        <w:t>1</w:t>
      </w:r>
      <w:r w:rsidRPr="00407DDC">
        <w:rPr>
          <w:color w:val="auto"/>
          <w:sz w:val="21"/>
          <w:szCs w:val="21"/>
          <w:shd w:val="clear" w:color="auto" w:fill="FFFFFF"/>
        </w:rPr>
        <w:t>0</w:t>
      </w:r>
      <w:r w:rsidRPr="00407DDC">
        <w:rPr>
          <w:rFonts w:hint="eastAsia"/>
          <w:color w:val="auto"/>
          <w:sz w:val="21"/>
          <w:szCs w:val="21"/>
          <w:shd w:val="clear" w:color="auto" w:fill="FFFFFF"/>
        </w:rPr>
        <w:t>.</w:t>
      </w:r>
      <w:r w:rsidRPr="00407DDC">
        <w:rPr>
          <w:color w:val="auto"/>
          <w:sz w:val="21"/>
          <w:szCs w:val="21"/>
          <w:shd w:val="clear" w:color="auto" w:fill="FFFFFF"/>
        </w:rPr>
        <w:t>2</w:t>
      </w:r>
      <w:r w:rsidRPr="00407DDC">
        <w:rPr>
          <w:rFonts w:hint="eastAsia"/>
          <w:color w:val="auto"/>
          <w:sz w:val="21"/>
          <w:szCs w:val="21"/>
          <w:shd w:val="clear" w:color="auto" w:fill="FFFFFF"/>
        </w:rPr>
        <w:t>.1招标人信息</w:t>
      </w:r>
    </w:p>
    <w:p w14:paraId="5CCF4A35" w14:textId="77777777" w:rsidR="00E472F5" w:rsidRPr="00407DDC"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407DDC">
        <w:rPr>
          <w:rFonts w:hint="eastAsia"/>
          <w:color w:val="auto"/>
          <w:sz w:val="21"/>
          <w:szCs w:val="21"/>
          <w:shd w:val="clear" w:color="auto" w:fill="FFFFFF"/>
        </w:rPr>
        <w:t>名    称：</w:t>
      </w:r>
      <w:permStart w:id="783815772" w:edGrp="everyone"/>
      <w:r w:rsidRPr="00407DDC">
        <w:rPr>
          <w:rFonts w:hint="eastAsia"/>
          <w:color w:val="auto"/>
          <w:u w:val="single"/>
        </w:rPr>
        <w:t xml:space="preserve">                       </w:t>
      </w:r>
      <w:permEnd w:id="783815772"/>
      <w:r w:rsidRPr="00407DDC">
        <w:rPr>
          <w:rFonts w:hint="eastAsia"/>
          <w:color w:val="auto"/>
        </w:rPr>
        <w:t xml:space="preserve">  </w:t>
      </w:r>
      <w:r w:rsidRPr="00407DDC">
        <w:rPr>
          <w:rFonts w:hint="eastAsia"/>
          <w:color w:val="auto"/>
          <w:sz w:val="21"/>
          <w:szCs w:val="21"/>
          <w:shd w:val="clear" w:color="auto" w:fill="FFFFFF"/>
        </w:rPr>
        <w:t xml:space="preserve">  联系人: </w:t>
      </w:r>
      <w:permStart w:id="916878842" w:edGrp="everyone"/>
      <w:r w:rsidRPr="00407DDC">
        <w:rPr>
          <w:rFonts w:hint="eastAsia"/>
          <w:color w:val="auto"/>
          <w:u w:val="single"/>
        </w:rPr>
        <w:t xml:space="preserve">                   </w:t>
      </w:r>
      <w:permEnd w:id="916878842"/>
      <w:r w:rsidRPr="00407DDC">
        <w:rPr>
          <w:rFonts w:hint="eastAsia"/>
          <w:color w:val="auto"/>
        </w:rPr>
        <w:t xml:space="preserve"> </w:t>
      </w:r>
      <w:r w:rsidRPr="00407DDC">
        <w:rPr>
          <w:rFonts w:hint="eastAsia"/>
          <w:color w:val="auto"/>
          <w:sz w:val="21"/>
          <w:szCs w:val="21"/>
          <w:shd w:val="clear" w:color="auto" w:fill="FFFFFF"/>
        </w:rPr>
        <w:t xml:space="preserve"> </w:t>
      </w:r>
    </w:p>
    <w:p w14:paraId="175EABBF"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t>联系电话：</w:t>
      </w:r>
      <w:permStart w:id="1331380109" w:edGrp="everyone"/>
      <w:r w:rsidRPr="00407DDC">
        <w:rPr>
          <w:rFonts w:hint="eastAsia"/>
          <w:color w:val="auto"/>
          <w:u w:val="single"/>
        </w:rPr>
        <w:t xml:space="preserve">                       </w:t>
      </w:r>
      <w:permEnd w:id="1331380109"/>
      <w:r w:rsidRPr="00407DDC">
        <w:rPr>
          <w:rFonts w:hint="eastAsia"/>
          <w:color w:val="auto"/>
        </w:rPr>
        <w:t xml:space="preserve"> </w:t>
      </w:r>
      <w:r w:rsidRPr="00407DDC">
        <w:rPr>
          <w:rFonts w:hint="eastAsia"/>
          <w:color w:val="auto"/>
          <w:sz w:val="21"/>
          <w:szCs w:val="21"/>
          <w:shd w:val="clear" w:color="auto" w:fill="FFFFFF"/>
        </w:rPr>
        <w:t xml:space="preserve">   地  址：</w:t>
      </w:r>
      <w:permStart w:id="1522734156" w:edGrp="everyone"/>
      <w:r w:rsidRPr="00407DDC">
        <w:rPr>
          <w:rFonts w:hint="eastAsia"/>
          <w:color w:val="auto"/>
          <w:u w:val="single"/>
        </w:rPr>
        <w:t xml:space="preserve">                   </w:t>
      </w:r>
      <w:permEnd w:id="1522734156"/>
      <w:r w:rsidRPr="00407DDC">
        <w:rPr>
          <w:rFonts w:hint="eastAsia"/>
          <w:color w:val="auto"/>
        </w:rPr>
        <w:t xml:space="preserve"> </w:t>
      </w:r>
      <w:r w:rsidRPr="00407DDC">
        <w:rPr>
          <w:rFonts w:hint="eastAsia"/>
          <w:color w:val="auto"/>
          <w:sz w:val="21"/>
          <w:szCs w:val="21"/>
          <w:shd w:val="clear" w:color="auto" w:fill="FFFFFF"/>
        </w:rPr>
        <w:t xml:space="preserve"> </w:t>
      </w:r>
    </w:p>
    <w:p w14:paraId="25EF85B8"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t>1</w:t>
      </w:r>
      <w:r w:rsidRPr="00407DDC">
        <w:rPr>
          <w:color w:val="auto"/>
          <w:sz w:val="21"/>
          <w:szCs w:val="21"/>
          <w:shd w:val="clear" w:color="auto" w:fill="FFFFFF"/>
        </w:rPr>
        <w:t>0</w:t>
      </w:r>
      <w:r w:rsidRPr="00407DDC">
        <w:rPr>
          <w:rFonts w:hint="eastAsia"/>
          <w:color w:val="auto"/>
          <w:sz w:val="21"/>
          <w:szCs w:val="21"/>
          <w:shd w:val="clear" w:color="auto" w:fill="FFFFFF"/>
        </w:rPr>
        <w:t>.</w:t>
      </w:r>
      <w:r w:rsidRPr="00407DDC">
        <w:rPr>
          <w:color w:val="auto"/>
          <w:sz w:val="21"/>
          <w:szCs w:val="21"/>
          <w:shd w:val="clear" w:color="auto" w:fill="FFFFFF"/>
        </w:rPr>
        <w:t>2</w:t>
      </w:r>
      <w:r w:rsidRPr="00407DDC">
        <w:rPr>
          <w:rFonts w:hint="eastAsia"/>
          <w:color w:val="auto"/>
          <w:sz w:val="21"/>
          <w:szCs w:val="21"/>
          <w:shd w:val="clear" w:color="auto" w:fill="FFFFFF"/>
        </w:rPr>
        <w:t>.2招标代理机构信息</w:t>
      </w:r>
    </w:p>
    <w:p w14:paraId="70E9BAAF"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t>名    称：</w:t>
      </w:r>
      <w:permStart w:id="1909924645" w:edGrp="everyone"/>
      <w:r w:rsidRPr="00407DDC">
        <w:rPr>
          <w:rFonts w:hint="eastAsia"/>
          <w:color w:val="auto"/>
          <w:u w:val="single"/>
        </w:rPr>
        <w:t xml:space="preserve">                       </w:t>
      </w:r>
      <w:permEnd w:id="1909924645"/>
      <w:r w:rsidRPr="00407DDC">
        <w:rPr>
          <w:rFonts w:hint="eastAsia"/>
          <w:color w:val="auto"/>
        </w:rPr>
        <w:t xml:space="preserve"> </w:t>
      </w:r>
      <w:r w:rsidRPr="00407DDC">
        <w:rPr>
          <w:rFonts w:hint="eastAsia"/>
          <w:color w:val="auto"/>
          <w:sz w:val="21"/>
          <w:szCs w:val="21"/>
          <w:shd w:val="clear" w:color="auto" w:fill="FFFFFF"/>
        </w:rPr>
        <w:t xml:space="preserve">   联系人：</w:t>
      </w:r>
      <w:permStart w:id="1581652091" w:edGrp="everyone"/>
      <w:r w:rsidRPr="00407DDC">
        <w:rPr>
          <w:rFonts w:hint="eastAsia"/>
          <w:color w:val="auto"/>
          <w:u w:val="single"/>
        </w:rPr>
        <w:t xml:space="preserve">                   </w:t>
      </w:r>
      <w:permEnd w:id="1581652091"/>
      <w:r w:rsidRPr="00407DDC">
        <w:rPr>
          <w:rFonts w:hint="eastAsia"/>
          <w:color w:val="auto"/>
        </w:rPr>
        <w:t xml:space="preserve"> </w:t>
      </w:r>
      <w:r w:rsidRPr="00407DDC">
        <w:rPr>
          <w:rFonts w:hint="eastAsia"/>
          <w:color w:val="auto"/>
          <w:sz w:val="21"/>
          <w:szCs w:val="21"/>
          <w:shd w:val="clear" w:color="auto" w:fill="FFFFFF"/>
        </w:rPr>
        <w:t xml:space="preserve"> </w:t>
      </w:r>
    </w:p>
    <w:p w14:paraId="51ABB96B"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t>联系电话：</w:t>
      </w:r>
      <w:permStart w:id="413368265" w:edGrp="everyone"/>
      <w:r w:rsidRPr="00407DDC">
        <w:rPr>
          <w:rFonts w:hint="eastAsia"/>
          <w:color w:val="auto"/>
          <w:u w:val="single"/>
        </w:rPr>
        <w:t xml:space="preserve">                       </w:t>
      </w:r>
      <w:permEnd w:id="413368265"/>
      <w:r w:rsidRPr="00407DDC">
        <w:rPr>
          <w:rFonts w:hint="eastAsia"/>
          <w:color w:val="auto"/>
        </w:rPr>
        <w:t xml:space="preserve"> </w:t>
      </w:r>
      <w:r w:rsidRPr="00407DDC">
        <w:rPr>
          <w:rFonts w:hint="eastAsia"/>
          <w:color w:val="auto"/>
          <w:sz w:val="21"/>
          <w:szCs w:val="21"/>
          <w:shd w:val="clear" w:color="auto" w:fill="FFFFFF"/>
        </w:rPr>
        <w:t xml:space="preserve">   地  址：</w:t>
      </w:r>
      <w:permStart w:id="1851149923" w:edGrp="everyone"/>
      <w:r w:rsidRPr="00407DDC">
        <w:rPr>
          <w:rFonts w:hint="eastAsia"/>
          <w:color w:val="auto"/>
          <w:u w:val="single"/>
        </w:rPr>
        <w:t xml:space="preserve">                   </w:t>
      </w:r>
      <w:permEnd w:id="1851149923"/>
      <w:r w:rsidRPr="00407DDC">
        <w:rPr>
          <w:rFonts w:hint="eastAsia"/>
          <w:color w:val="auto"/>
        </w:rPr>
        <w:t xml:space="preserve"> </w:t>
      </w:r>
      <w:r w:rsidRPr="00407DDC">
        <w:rPr>
          <w:rFonts w:hint="eastAsia"/>
          <w:color w:val="auto"/>
          <w:sz w:val="21"/>
          <w:szCs w:val="21"/>
          <w:shd w:val="clear" w:color="auto" w:fill="FFFFFF"/>
        </w:rPr>
        <w:t xml:space="preserve"> </w:t>
      </w:r>
    </w:p>
    <w:p w14:paraId="43F522CD" w14:textId="77777777" w:rsidR="00E472F5" w:rsidRPr="00407DDC" w:rsidRDefault="00000000">
      <w:pPr>
        <w:spacing w:line="360" w:lineRule="auto"/>
        <w:ind w:leftChars="200" w:left="420"/>
        <w:rPr>
          <w:rFonts w:ascii="黑体" w:eastAsia="黑体" w:hAnsi="宋体"/>
          <w:b/>
          <w:bCs/>
        </w:rPr>
      </w:pPr>
      <w:r w:rsidRPr="00407DDC">
        <w:rPr>
          <w:rFonts w:ascii="黑体" w:eastAsia="黑体" w:hAnsi="宋体" w:hint="eastAsia"/>
          <w:b/>
          <w:bCs/>
        </w:rPr>
        <w:t>1</w:t>
      </w:r>
      <w:r w:rsidRPr="00407DDC">
        <w:rPr>
          <w:rFonts w:ascii="黑体" w:eastAsia="黑体" w:hAnsi="宋体"/>
          <w:b/>
          <w:bCs/>
        </w:rPr>
        <w:t>1</w:t>
      </w:r>
      <w:r w:rsidRPr="00407DDC">
        <w:rPr>
          <w:rFonts w:ascii="黑体" w:eastAsia="黑体" w:hAnsi="宋体" w:hint="eastAsia"/>
          <w:b/>
          <w:bCs/>
        </w:rPr>
        <w:t>. 监督</w:t>
      </w:r>
    </w:p>
    <w:p w14:paraId="2E44DFA6" w14:textId="77777777" w:rsidR="00E472F5" w:rsidRPr="00407DDC" w:rsidRDefault="00000000">
      <w:pPr>
        <w:pStyle w:val="p0"/>
        <w:spacing w:line="440" w:lineRule="exact"/>
        <w:ind w:firstLine="420"/>
        <w:rPr>
          <w:rFonts w:ascii="宋体" w:hAnsi="宋体"/>
        </w:rPr>
      </w:pPr>
      <w:r w:rsidRPr="00407DDC">
        <w:rPr>
          <w:rFonts w:hint="eastAsia"/>
        </w:rPr>
        <w:t>监督部门：</w:t>
      </w:r>
      <w:permStart w:id="1830171253" w:edGrp="everyone"/>
      <w:r w:rsidRPr="00407DDC">
        <w:rPr>
          <w:rFonts w:hint="eastAsia"/>
        </w:rPr>
        <w:t xml:space="preserve">                     </w:t>
      </w:r>
      <w:r w:rsidRPr="00407DDC">
        <w:rPr>
          <w:rFonts w:ascii="宋体" w:hAnsi="宋体" w:hint="eastAsia"/>
        </w:rPr>
        <w:t xml:space="preserve">       </w:t>
      </w:r>
      <w:permEnd w:id="1830171253"/>
      <w:r w:rsidRPr="00407DDC">
        <w:rPr>
          <w:rFonts w:ascii="宋体" w:hAnsi="宋体"/>
        </w:rPr>
        <w:tab/>
      </w:r>
      <w:r w:rsidRPr="00407DDC">
        <w:rPr>
          <w:rFonts w:ascii="宋体" w:hAnsi="宋体"/>
        </w:rPr>
        <w:tab/>
      </w:r>
      <w:r w:rsidRPr="00407DDC">
        <w:rPr>
          <w:rFonts w:ascii="宋体" w:hAnsi="宋体" w:hint="eastAsia"/>
        </w:rPr>
        <w:t>监督电话：</w:t>
      </w:r>
      <w:permStart w:id="1258504561" w:edGrp="everyone"/>
      <w:r w:rsidRPr="00407DDC">
        <w:t xml:space="preserve">               </w:t>
      </w:r>
      <w:permEnd w:id="1258504561"/>
    </w:p>
    <w:p w14:paraId="2344C098" w14:textId="77777777" w:rsidR="00E472F5" w:rsidRPr="00407DDC" w:rsidRDefault="00000000">
      <w:pPr>
        <w:pStyle w:val="p0"/>
        <w:spacing w:line="440" w:lineRule="exact"/>
        <w:rPr>
          <w:rFonts w:ascii="宋体" w:hAnsi="宋体"/>
        </w:rPr>
      </w:pPr>
      <w:r w:rsidRPr="00407DDC">
        <w:rPr>
          <w:rFonts w:ascii="宋体" w:hAnsi="宋体" w:hint="eastAsia"/>
        </w:rPr>
        <w:t xml:space="preserve"> </w:t>
      </w:r>
      <w:r w:rsidR="00DD76B1" w:rsidRPr="00407DDC">
        <w:rPr>
          <w:rFonts w:ascii="宋体" w:hAnsi="宋体"/>
        </w:rPr>
        <w:t xml:space="preserve">   </w:t>
      </w:r>
      <w:r w:rsidR="00DD76B1" w:rsidRPr="00407DDC">
        <w:rPr>
          <w:rFonts w:hint="eastAsia"/>
          <w:shd w:val="clear" w:color="auto" w:fill="FFFFFF"/>
        </w:rPr>
        <w:t>地</w:t>
      </w:r>
      <w:r w:rsidR="00DD76B1" w:rsidRPr="00407DDC">
        <w:rPr>
          <w:rFonts w:hint="eastAsia"/>
          <w:shd w:val="clear" w:color="auto" w:fill="FFFFFF"/>
        </w:rPr>
        <w:t xml:space="preserve">  </w:t>
      </w:r>
      <w:r w:rsidR="00DD76B1" w:rsidRPr="00407DDC">
        <w:rPr>
          <w:rFonts w:hint="eastAsia"/>
          <w:shd w:val="clear" w:color="auto" w:fill="FFFFFF"/>
        </w:rPr>
        <w:t>址：</w:t>
      </w:r>
      <w:permStart w:id="1449527047" w:edGrp="everyone"/>
      <w:r w:rsidR="00DD76B1" w:rsidRPr="00407DDC">
        <w:rPr>
          <w:rFonts w:hint="eastAsia"/>
          <w:u w:val="single"/>
        </w:rPr>
        <w:t xml:space="preserve">                   </w:t>
      </w:r>
      <w:permEnd w:id="1449527047"/>
      <w:r w:rsidR="00DD76B1" w:rsidRPr="00407DDC">
        <w:rPr>
          <w:rFonts w:hint="eastAsia"/>
        </w:rPr>
        <w:t xml:space="preserve"> </w:t>
      </w:r>
    </w:p>
    <w:p w14:paraId="1F9D402B" w14:textId="77777777" w:rsidR="00E472F5" w:rsidRPr="00407DDC" w:rsidRDefault="00000000">
      <w:pPr>
        <w:pStyle w:val="p0"/>
        <w:spacing w:line="440" w:lineRule="exact"/>
      </w:pPr>
      <w:r w:rsidRPr="00407DDC">
        <w:t xml:space="preserve">                                            </w:t>
      </w:r>
      <w:r w:rsidRPr="00407DDC">
        <w:rPr>
          <w:rFonts w:ascii="宋体" w:hAnsi="宋体" w:hint="eastAsia"/>
        </w:rPr>
        <w:t xml:space="preserve">     </w:t>
      </w:r>
      <w:r w:rsidRPr="00407DDC">
        <w:t xml:space="preserve"> </w:t>
      </w:r>
      <w:permStart w:id="853822563" w:edGrp="everyone"/>
      <w:r w:rsidRPr="00407DDC">
        <w:rPr>
          <w:u w:val="single"/>
        </w:rPr>
        <w:t xml:space="preserve">   </w:t>
      </w:r>
      <w:r w:rsidRPr="00407DDC">
        <w:rPr>
          <w:rFonts w:ascii="宋体" w:hAnsi="宋体" w:hint="eastAsia"/>
          <w:u w:val="single"/>
        </w:rPr>
        <w:t xml:space="preserve">   </w:t>
      </w:r>
      <w:r w:rsidRPr="00407DDC">
        <w:rPr>
          <w:u w:val="single"/>
        </w:rPr>
        <w:t xml:space="preserve">   </w:t>
      </w:r>
      <w:permEnd w:id="853822563"/>
      <w:r w:rsidRPr="00407DDC">
        <w:t>年</w:t>
      </w:r>
      <w:permStart w:id="1397365369" w:edGrp="everyone"/>
      <w:r w:rsidRPr="00407DDC">
        <w:t xml:space="preserve"> </w:t>
      </w:r>
      <w:r w:rsidRPr="00407DDC">
        <w:rPr>
          <w:u w:val="single"/>
        </w:rPr>
        <w:t xml:space="preserve"> </w:t>
      </w:r>
      <w:r w:rsidRPr="00407DDC">
        <w:rPr>
          <w:rFonts w:ascii="宋体" w:hAnsi="宋体" w:hint="eastAsia"/>
          <w:u w:val="single"/>
        </w:rPr>
        <w:t xml:space="preserve">  </w:t>
      </w:r>
      <w:r w:rsidRPr="00407DDC">
        <w:rPr>
          <w:u w:val="single"/>
        </w:rPr>
        <w:t xml:space="preserve">  </w:t>
      </w:r>
      <w:permEnd w:id="1397365369"/>
      <w:r w:rsidRPr="00407DDC">
        <w:t>月</w:t>
      </w:r>
      <w:permStart w:id="177437090" w:edGrp="everyone"/>
      <w:r w:rsidRPr="00407DDC">
        <w:rPr>
          <w:u w:val="single"/>
        </w:rPr>
        <w:t xml:space="preserve">  </w:t>
      </w:r>
      <w:r w:rsidRPr="00407DDC">
        <w:rPr>
          <w:rFonts w:ascii="宋体" w:hAnsi="宋体" w:hint="eastAsia"/>
          <w:u w:val="single"/>
        </w:rPr>
        <w:t xml:space="preserve">   </w:t>
      </w:r>
      <w:r w:rsidRPr="00407DDC">
        <w:rPr>
          <w:u w:val="single"/>
        </w:rPr>
        <w:t xml:space="preserve">  </w:t>
      </w:r>
      <w:permEnd w:id="177437090"/>
      <w:r w:rsidRPr="00407DDC">
        <w:t>日</w:t>
      </w:r>
    </w:p>
    <w:bookmarkEnd w:id="13"/>
    <w:bookmarkEnd w:id="14"/>
    <w:bookmarkEnd w:id="15"/>
    <w:bookmarkEnd w:id="16"/>
    <w:p w14:paraId="6EB366E5" w14:textId="77777777" w:rsidR="00E472F5" w:rsidRPr="00407DDC" w:rsidRDefault="00E472F5">
      <w:pPr>
        <w:pStyle w:val="p0"/>
        <w:spacing w:line="360" w:lineRule="auto"/>
        <w:ind w:firstLineChars="200" w:firstLine="420"/>
      </w:pPr>
    </w:p>
    <w:p w14:paraId="737F3EA6" w14:textId="77777777" w:rsidR="00E472F5" w:rsidRPr="00407DDC" w:rsidRDefault="00000000">
      <w:pPr>
        <w:pStyle w:val="p0"/>
        <w:spacing w:line="400" w:lineRule="atLeast"/>
      </w:pPr>
      <w:r w:rsidRPr="00407DDC">
        <w:rPr>
          <w:rStyle w:val="afb"/>
          <w:rFonts w:ascii="宋体" w:hAnsi="宋体"/>
          <w:sz w:val="42"/>
          <w:szCs w:val="42"/>
        </w:rPr>
        <w:br w:type="page"/>
      </w:r>
      <w:r w:rsidRPr="00407DDC">
        <w:lastRenderedPageBreak/>
        <w:t xml:space="preserve">                                            </w:t>
      </w:r>
    </w:p>
    <w:p w14:paraId="73935007" w14:textId="77777777" w:rsidR="00E472F5" w:rsidRPr="00407DDC" w:rsidRDefault="00000000">
      <w:pPr>
        <w:pStyle w:val="1"/>
        <w:numPr>
          <w:ilvl w:val="0"/>
          <w:numId w:val="4"/>
        </w:numPr>
        <w:ind w:left="0" w:firstLine="0"/>
        <w:jc w:val="center"/>
        <w:rPr>
          <w:rFonts w:ascii="黑体" w:eastAsia="黑体"/>
          <w:b w:val="0"/>
          <w:szCs w:val="32"/>
        </w:rPr>
      </w:pPr>
      <w:bookmarkStart w:id="17" w:name="_Toc96523161"/>
      <w:r w:rsidRPr="00407DDC">
        <w:rPr>
          <w:rFonts w:ascii="黑体" w:eastAsia="黑体" w:hint="eastAsia"/>
          <w:b w:val="0"/>
          <w:szCs w:val="32"/>
        </w:rPr>
        <w:t>投标邀请书（适用于邀请招标）</w:t>
      </w:r>
      <w:bookmarkEnd w:id="17"/>
    </w:p>
    <w:p w14:paraId="757201C5" w14:textId="77777777" w:rsidR="00E472F5" w:rsidRPr="00407DDC" w:rsidRDefault="00E472F5"/>
    <w:p w14:paraId="31BACBB1" w14:textId="77777777" w:rsidR="00E472F5" w:rsidRPr="00407DDC" w:rsidRDefault="00000000">
      <w:pPr>
        <w:pStyle w:val="p0"/>
        <w:spacing w:line="440" w:lineRule="atLeast"/>
        <w:ind w:firstLine="720"/>
        <w:jc w:val="center"/>
        <w:rPr>
          <w:sz w:val="36"/>
          <w:szCs w:val="36"/>
        </w:rPr>
      </w:pPr>
      <w:permStart w:id="1230398795" w:edGrp="everyone"/>
      <w:r w:rsidRPr="00407DDC">
        <w:rPr>
          <w:rFonts w:ascii="宋体" w:hAnsi="宋体"/>
          <w:sz w:val="36"/>
          <w:szCs w:val="36"/>
          <w:u w:val="single"/>
        </w:rPr>
        <w:t>（项目名称）</w:t>
      </w:r>
      <w:permEnd w:id="1230398795"/>
      <w:r w:rsidRPr="00407DDC">
        <w:rPr>
          <w:rFonts w:ascii="宋体" w:hAnsi="宋体" w:hint="eastAsia"/>
          <w:sz w:val="36"/>
          <w:szCs w:val="36"/>
        </w:rPr>
        <w:t>投标邀请书</w:t>
      </w:r>
    </w:p>
    <w:p w14:paraId="66251925" w14:textId="77777777" w:rsidR="00E472F5" w:rsidRPr="00407DDC" w:rsidRDefault="00000000">
      <w:pPr>
        <w:pStyle w:val="p0"/>
        <w:spacing w:line="440" w:lineRule="atLeast"/>
        <w:ind w:firstLine="422"/>
        <w:rPr>
          <w:rFonts w:ascii="楷体_GB2312" w:hAnsi="楷体_GB2312"/>
          <w:b/>
          <w:bCs/>
        </w:rPr>
      </w:pPr>
      <w:r w:rsidRPr="00407DDC">
        <w:rPr>
          <w:rFonts w:ascii="楷体_GB2312" w:hAnsi="楷体_GB2312"/>
          <w:b/>
          <w:bCs/>
        </w:rPr>
        <w:t xml:space="preserve"> </w:t>
      </w:r>
    </w:p>
    <w:p w14:paraId="38428419" w14:textId="77777777" w:rsidR="00E472F5" w:rsidRPr="00407DDC" w:rsidRDefault="00000000">
      <w:pPr>
        <w:pStyle w:val="p0"/>
        <w:spacing w:line="440" w:lineRule="atLeast"/>
        <w:ind w:firstLine="422"/>
        <w:rPr>
          <w:rFonts w:ascii="黑体" w:eastAsia="黑体" w:hAnsi="黑体"/>
          <w:sz w:val="20"/>
          <w:szCs w:val="20"/>
          <w:u w:val="single"/>
        </w:rPr>
      </w:pPr>
      <w:r w:rsidRPr="00407DDC">
        <w:rPr>
          <w:rFonts w:ascii="楷体_GB2312" w:hAnsi="楷体_GB2312"/>
          <w:b/>
          <w:bCs/>
        </w:rPr>
        <w:t xml:space="preserve"> </w:t>
      </w:r>
      <w:r w:rsidRPr="00407DDC">
        <w:rPr>
          <w:rFonts w:ascii="楷体_GB2312" w:hAnsi="楷体_GB2312" w:hint="eastAsia"/>
          <w:b/>
          <w:bCs/>
        </w:rPr>
        <w:t>致：</w:t>
      </w:r>
      <w:r w:rsidRPr="00407DDC">
        <w:rPr>
          <w:rFonts w:ascii="楷体_GB2312" w:hAnsi="楷体_GB2312"/>
          <w:b/>
          <w:bCs/>
        </w:rPr>
        <w:t xml:space="preserve"> </w:t>
      </w:r>
      <w:permStart w:id="363798927" w:edGrp="everyone"/>
      <w:r w:rsidRPr="00407DDC">
        <w:rPr>
          <w:rFonts w:ascii="宋体" w:hAnsi="宋体" w:cs="宋体" w:hint="eastAsia"/>
          <w:u w:val="single"/>
        </w:rPr>
        <w:t xml:space="preserve">  被邀请单位                </w:t>
      </w:r>
      <w:permEnd w:id="363798927"/>
      <w:r w:rsidRPr="00407DDC">
        <w:rPr>
          <w:rFonts w:ascii="宋体" w:hAnsi="宋体" w:cs="宋体" w:hint="eastAsia"/>
        </w:rPr>
        <w:t xml:space="preserve"> </w:t>
      </w:r>
      <w:r w:rsidRPr="00407DDC">
        <w:rPr>
          <w:rFonts w:ascii="楷体_GB2312" w:hAnsi="楷体_GB2312"/>
          <w:b/>
          <w:bCs/>
        </w:rPr>
        <w:t xml:space="preserve"> </w:t>
      </w:r>
      <w:r w:rsidRPr="00407DDC">
        <w:rPr>
          <w:b/>
          <w:bCs/>
        </w:rPr>
        <w:t xml:space="preserve">      </w:t>
      </w:r>
      <w:r w:rsidRPr="00407DDC">
        <w:rPr>
          <w:sz w:val="20"/>
          <w:szCs w:val="20"/>
        </w:rPr>
        <w:t xml:space="preserve">          </w:t>
      </w:r>
      <w:r w:rsidRPr="00407DDC">
        <w:rPr>
          <w:rFonts w:ascii="宋体" w:hAnsi="宋体" w:hint="eastAsia"/>
          <w:sz w:val="20"/>
          <w:szCs w:val="20"/>
        </w:rPr>
        <w:t xml:space="preserve">       </w:t>
      </w:r>
    </w:p>
    <w:p w14:paraId="6AD27CE2" w14:textId="77777777" w:rsidR="00E472F5" w:rsidRPr="00407DDC" w:rsidRDefault="00000000">
      <w:pPr>
        <w:spacing w:line="360" w:lineRule="auto"/>
        <w:ind w:firstLineChars="200" w:firstLine="422"/>
        <w:rPr>
          <w:rFonts w:ascii="宋体" w:hAnsi="宋体"/>
          <w:b/>
          <w:bCs/>
        </w:rPr>
      </w:pPr>
      <w:r w:rsidRPr="00407DDC">
        <w:rPr>
          <w:rFonts w:hint="eastAsia"/>
          <w:b/>
        </w:rPr>
        <w:t>1</w:t>
      </w:r>
      <w:r w:rsidRPr="00407DDC">
        <w:rPr>
          <w:rFonts w:hint="eastAsia"/>
          <w:b/>
        </w:rPr>
        <w:t>．招标条件</w:t>
      </w:r>
    </w:p>
    <w:p w14:paraId="280DE715" w14:textId="77777777" w:rsidR="00E472F5" w:rsidRPr="00407DDC" w:rsidRDefault="00000000">
      <w:pPr>
        <w:spacing w:line="440" w:lineRule="exact"/>
        <w:ind w:firstLineChars="200" w:firstLine="420"/>
        <w:rPr>
          <w:rFonts w:ascii="宋体" w:hAnsi="宋体"/>
        </w:rPr>
      </w:pPr>
      <w:r w:rsidRPr="00407DDC">
        <w:rPr>
          <w:rFonts w:ascii="宋体" w:hAnsi="宋体"/>
        </w:rPr>
        <w:t>本招标项目</w:t>
      </w:r>
      <w:permStart w:id="1155998096" w:edGrp="everyone"/>
      <w:r w:rsidRPr="00407DDC">
        <w:rPr>
          <w:u w:val="single"/>
        </w:rPr>
        <w:t xml:space="preserve"> </w:t>
      </w:r>
      <w:r w:rsidRPr="00407DDC">
        <w:rPr>
          <w:rFonts w:ascii="宋体" w:hAnsi="宋体"/>
          <w:u w:val="single"/>
        </w:rPr>
        <w:t>（项目名称）</w:t>
      </w:r>
      <w:r w:rsidRPr="00407DDC">
        <w:rPr>
          <w:u w:val="single"/>
        </w:rPr>
        <w:t xml:space="preserve"> </w:t>
      </w:r>
      <w:permEnd w:id="1155998096"/>
      <w:r w:rsidRPr="00407DDC">
        <w:rPr>
          <w:rFonts w:ascii="宋体" w:hAnsi="宋体"/>
        </w:rPr>
        <w:t>已由</w:t>
      </w:r>
      <w:permStart w:id="692725509" w:edGrp="everyone"/>
      <w:r w:rsidRPr="00407DDC">
        <w:rPr>
          <w:u w:val="single"/>
        </w:rPr>
        <w:t xml:space="preserve"> </w:t>
      </w:r>
      <w:r w:rsidRPr="00407DDC">
        <w:rPr>
          <w:rFonts w:ascii="宋体" w:hAnsi="宋体"/>
          <w:u w:val="single"/>
        </w:rPr>
        <w:t>（项目审批、核准或备案机关名称）</w:t>
      </w:r>
      <w:r w:rsidRPr="00407DDC">
        <w:rPr>
          <w:u w:val="single"/>
        </w:rPr>
        <w:t xml:space="preserve">  </w:t>
      </w:r>
      <w:permEnd w:id="692725509"/>
      <w:r w:rsidRPr="00407DDC">
        <w:rPr>
          <w:rFonts w:ascii="宋体" w:hAnsi="宋体"/>
        </w:rPr>
        <w:t>以</w:t>
      </w:r>
      <w:permStart w:id="892220366" w:edGrp="everyone"/>
      <w:r w:rsidRPr="00407DDC">
        <w:rPr>
          <w:rFonts w:ascii="黑体" w:eastAsia="黑体" w:hAnsi="黑体" w:hint="eastAsia"/>
          <w:sz w:val="28"/>
          <w:szCs w:val="28"/>
          <w:u w:val="single"/>
        </w:rPr>
        <w:t xml:space="preserve"> (</w:t>
      </w:r>
      <w:r w:rsidRPr="00407DDC">
        <w:rPr>
          <w:rFonts w:ascii="宋体" w:hAnsi="宋体"/>
          <w:u w:val="single"/>
        </w:rPr>
        <w:t>批文名称及编号）</w:t>
      </w:r>
      <w:r w:rsidRPr="00407DDC">
        <w:rPr>
          <w:rFonts w:ascii="黑体" w:eastAsia="黑体" w:hAnsi="黑体" w:hint="eastAsia"/>
          <w:sz w:val="28"/>
          <w:szCs w:val="28"/>
          <w:u w:val="single"/>
        </w:rPr>
        <w:t xml:space="preserve"> </w:t>
      </w:r>
      <w:permEnd w:id="892220366"/>
      <w:r w:rsidRPr="00407DDC">
        <w:rPr>
          <w:rFonts w:ascii="宋体" w:hAnsi="宋体"/>
        </w:rPr>
        <w:t>批准建设，项目业主为</w:t>
      </w:r>
      <w:permStart w:id="1309566050" w:edGrp="everyone"/>
      <w:r w:rsidRPr="00407DDC">
        <w:rPr>
          <w:u w:val="single"/>
        </w:rPr>
        <w:t xml:space="preserve">         </w:t>
      </w:r>
      <w:permEnd w:id="1309566050"/>
      <w:r w:rsidRPr="00407DDC">
        <w:rPr>
          <w:rFonts w:ascii="宋体" w:hAnsi="宋体"/>
        </w:rPr>
        <w:t>，招标人为</w:t>
      </w:r>
      <w:permStart w:id="277561094" w:edGrp="everyone"/>
      <w:r w:rsidRPr="00407DDC">
        <w:rPr>
          <w:u w:val="single"/>
        </w:rPr>
        <w:t xml:space="preserve">  </w:t>
      </w:r>
      <w:r w:rsidRPr="00407DDC">
        <w:rPr>
          <w:rFonts w:ascii="宋体" w:hAnsi="宋体" w:hint="eastAsia"/>
          <w:u w:val="single"/>
        </w:rPr>
        <w:t xml:space="preserve">     </w:t>
      </w:r>
      <w:r w:rsidRPr="00407DDC">
        <w:rPr>
          <w:u w:val="single"/>
        </w:rPr>
        <w:t xml:space="preserve">   </w:t>
      </w:r>
      <w:permEnd w:id="277561094"/>
      <w:r w:rsidRPr="00407DDC">
        <w:rPr>
          <w:rFonts w:ascii="宋体" w:hAnsi="宋体" w:hint="eastAsia"/>
        </w:rPr>
        <w:t>，</w:t>
      </w:r>
      <w:r w:rsidRPr="00407DDC">
        <w:rPr>
          <w:rFonts w:ascii="宋体" w:hAnsi="宋体"/>
        </w:rPr>
        <w:t>建设资金来自</w:t>
      </w:r>
      <w:permStart w:id="1888505263" w:edGrp="everyone"/>
      <w:r w:rsidRPr="00407DDC">
        <w:rPr>
          <w:rFonts w:ascii="宋体" w:hAnsi="宋体"/>
          <w:u w:val="single"/>
        </w:rPr>
        <w:t>（资金来源）</w:t>
      </w:r>
      <w:permEnd w:id="1888505263"/>
      <w:r w:rsidRPr="00407DDC">
        <w:rPr>
          <w:rFonts w:ascii="宋体" w:hAnsi="宋体"/>
        </w:rPr>
        <w:t>，项目出资比例为</w:t>
      </w:r>
      <w:permStart w:id="856561049" w:edGrp="everyone"/>
      <w:r w:rsidRPr="00407DDC">
        <w:rPr>
          <w:u w:val="single"/>
        </w:rPr>
        <w:t xml:space="preserve">          </w:t>
      </w:r>
      <w:permEnd w:id="856561049"/>
      <w:r w:rsidRPr="00407DDC">
        <w:rPr>
          <w:rFonts w:ascii="宋体" w:hAnsi="宋体"/>
        </w:rPr>
        <w:t>。项目已具备招标条件，</w:t>
      </w:r>
      <w:proofErr w:type="gramStart"/>
      <w:r w:rsidRPr="00407DDC">
        <w:rPr>
          <w:rFonts w:ascii="宋体" w:hAnsi="宋体"/>
        </w:rPr>
        <w:t>现</w:t>
      </w:r>
      <w:r w:rsidRPr="00407DDC">
        <w:rPr>
          <w:rFonts w:ascii="宋体" w:hAnsi="宋体" w:hint="eastAsia"/>
        </w:rPr>
        <w:t>邀请贵</w:t>
      </w:r>
      <w:proofErr w:type="gramEnd"/>
      <w:r w:rsidRPr="00407DDC">
        <w:rPr>
          <w:rFonts w:ascii="宋体" w:hAnsi="宋体" w:hint="eastAsia"/>
        </w:rPr>
        <w:t>单位参加</w:t>
      </w:r>
      <w:r w:rsidRPr="00407DDC">
        <w:rPr>
          <w:rFonts w:ascii="宋体" w:hAnsi="宋体"/>
        </w:rPr>
        <w:t>该项目</w:t>
      </w:r>
      <w:r w:rsidRPr="00407DDC">
        <w:rPr>
          <w:rFonts w:ascii="宋体" w:hAnsi="宋体" w:hint="eastAsia"/>
        </w:rPr>
        <w:t>的投标</w:t>
      </w:r>
      <w:r w:rsidRPr="00407DDC">
        <w:rPr>
          <w:rFonts w:ascii="宋体" w:hAnsi="宋体"/>
        </w:rPr>
        <w:t>。</w:t>
      </w:r>
    </w:p>
    <w:p w14:paraId="3866E992" w14:textId="77777777" w:rsidR="00E472F5" w:rsidRPr="00407DDC" w:rsidRDefault="00000000">
      <w:pPr>
        <w:spacing w:line="360" w:lineRule="auto"/>
        <w:ind w:firstLineChars="200" w:firstLine="422"/>
        <w:rPr>
          <w:rFonts w:ascii="宋体" w:hAnsi="宋体"/>
          <w:b/>
        </w:rPr>
      </w:pPr>
      <w:r w:rsidRPr="00407DDC">
        <w:rPr>
          <w:rFonts w:hint="eastAsia"/>
          <w:b/>
        </w:rPr>
        <w:t>2</w:t>
      </w:r>
      <w:r w:rsidRPr="00407DDC">
        <w:rPr>
          <w:rFonts w:hint="eastAsia"/>
          <w:b/>
        </w:rPr>
        <w:t>．项目概况与招标范围</w:t>
      </w:r>
    </w:p>
    <w:p w14:paraId="5F1B50D1"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2.1项目名称：</w:t>
      </w:r>
      <w:permStart w:id="400711770" w:edGrp="everyone"/>
      <w:r w:rsidRPr="00407DDC">
        <w:rPr>
          <w:rFonts w:ascii="黑体" w:eastAsia="黑体" w:hAnsi="黑体" w:hint="eastAsia"/>
          <w:sz w:val="28"/>
          <w:szCs w:val="28"/>
          <w:u w:val="single"/>
        </w:rPr>
        <w:t xml:space="preserve">         </w:t>
      </w:r>
      <w:permEnd w:id="400711770"/>
    </w:p>
    <w:p w14:paraId="35F84668"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2.2项目编号：</w:t>
      </w:r>
      <w:permStart w:id="1135435046" w:edGrp="everyone"/>
      <w:r w:rsidRPr="00407DDC">
        <w:rPr>
          <w:rFonts w:ascii="黑体" w:eastAsia="黑体" w:hAnsi="黑体" w:hint="eastAsia"/>
          <w:sz w:val="28"/>
          <w:szCs w:val="28"/>
          <w:u w:val="single"/>
        </w:rPr>
        <w:t xml:space="preserve">         </w:t>
      </w:r>
      <w:permEnd w:id="1135435046"/>
    </w:p>
    <w:p w14:paraId="10B1CD84"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2.3建设地点：</w:t>
      </w:r>
      <w:permStart w:id="644547504" w:edGrp="everyone"/>
      <w:r w:rsidRPr="00407DDC">
        <w:rPr>
          <w:rFonts w:ascii="黑体" w:eastAsia="黑体" w:hAnsi="黑体" w:hint="eastAsia"/>
          <w:sz w:val="28"/>
          <w:szCs w:val="28"/>
          <w:u w:val="single"/>
        </w:rPr>
        <w:t xml:space="preserve">         </w:t>
      </w:r>
      <w:permEnd w:id="644547504"/>
    </w:p>
    <w:p w14:paraId="1025EA3E"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2.4建设规模：</w:t>
      </w:r>
      <w:permStart w:id="216334609" w:edGrp="everyone"/>
      <w:r w:rsidRPr="00407DDC">
        <w:rPr>
          <w:rFonts w:ascii="黑体" w:eastAsia="黑体" w:hAnsi="黑体" w:hint="eastAsia"/>
          <w:sz w:val="28"/>
          <w:szCs w:val="28"/>
          <w:u w:val="single"/>
        </w:rPr>
        <w:t xml:space="preserve">         </w:t>
      </w:r>
      <w:permEnd w:id="216334609"/>
    </w:p>
    <w:p w14:paraId="19980339"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2.5计划工期：</w:t>
      </w:r>
      <w:permStart w:id="1533433887" w:edGrp="everyone"/>
      <w:r w:rsidRPr="00407DDC">
        <w:rPr>
          <w:rFonts w:ascii="黑体" w:eastAsia="黑体" w:hAnsi="黑体" w:hint="eastAsia"/>
          <w:sz w:val="28"/>
          <w:szCs w:val="28"/>
          <w:u w:val="single"/>
        </w:rPr>
        <w:t xml:space="preserve">         </w:t>
      </w:r>
      <w:permEnd w:id="1533433887"/>
    </w:p>
    <w:p w14:paraId="77C06C1C"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2.6招标范围：</w:t>
      </w:r>
      <w:permStart w:id="818294250" w:edGrp="everyone"/>
      <w:r w:rsidRPr="00407DDC">
        <w:rPr>
          <w:rFonts w:ascii="黑体" w:eastAsia="黑体" w:hAnsi="黑体" w:hint="eastAsia"/>
          <w:sz w:val="28"/>
          <w:szCs w:val="28"/>
          <w:u w:val="single"/>
        </w:rPr>
        <w:t xml:space="preserve">         </w:t>
      </w:r>
      <w:permEnd w:id="818294250"/>
    </w:p>
    <w:p w14:paraId="2C00562D"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2.7标段划分：</w:t>
      </w:r>
      <w:permStart w:id="1862291547" w:edGrp="everyone"/>
      <w:r w:rsidRPr="00407DDC">
        <w:rPr>
          <w:rFonts w:ascii="黑体" w:eastAsia="黑体" w:hAnsi="黑体" w:hint="eastAsia"/>
          <w:sz w:val="28"/>
          <w:szCs w:val="28"/>
          <w:u w:val="single"/>
        </w:rPr>
        <w:t xml:space="preserve">         </w:t>
      </w:r>
      <w:permEnd w:id="1862291547"/>
    </w:p>
    <w:p w14:paraId="23F6B452"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2.8质量标准：</w:t>
      </w:r>
      <w:permStart w:id="279916280" w:edGrp="everyone"/>
      <w:r w:rsidRPr="00407DDC">
        <w:rPr>
          <w:rFonts w:ascii="黑体" w:eastAsia="黑体" w:hAnsi="黑体" w:hint="eastAsia"/>
          <w:sz w:val="28"/>
          <w:szCs w:val="28"/>
          <w:u w:val="single"/>
        </w:rPr>
        <w:t xml:space="preserve">         </w:t>
      </w:r>
      <w:permEnd w:id="279916280"/>
    </w:p>
    <w:p w14:paraId="4A707B90"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2.9招标控制价：</w:t>
      </w:r>
      <w:permStart w:id="581975955" w:edGrp="everyone"/>
      <w:r w:rsidRPr="00407DDC">
        <w:rPr>
          <w:rFonts w:ascii="黑体" w:eastAsia="黑体" w:hAnsi="黑体" w:hint="eastAsia"/>
          <w:sz w:val="28"/>
          <w:szCs w:val="28"/>
          <w:u w:val="single"/>
        </w:rPr>
        <w:t xml:space="preserve">         </w:t>
      </w:r>
      <w:permEnd w:id="581975955"/>
    </w:p>
    <w:p w14:paraId="584131FB" w14:textId="77777777" w:rsidR="00E472F5" w:rsidRPr="00407DDC" w:rsidRDefault="00000000">
      <w:pPr>
        <w:spacing w:line="440" w:lineRule="exact"/>
        <w:ind w:firstLineChars="200" w:firstLine="420"/>
        <w:rPr>
          <w:rFonts w:ascii="宋体" w:hAnsi="宋体"/>
        </w:rPr>
      </w:pPr>
      <w:r w:rsidRPr="00407DDC">
        <w:rPr>
          <w:rFonts w:ascii="宋体" w:hAnsi="宋体" w:hint="eastAsia"/>
        </w:rPr>
        <w:t>2.1</w:t>
      </w:r>
      <w:r w:rsidRPr="00407DDC">
        <w:rPr>
          <w:rFonts w:ascii="宋体" w:hAnsi="宋体"/>
        </w:rPr>
        <w:t>0</w:t>
      </w:r>
      <w:r w:rsidRPr="00407DDC">
        <w:rPr>
          <w:rFonts w:ascii="宋体" w:hAnsi="宋体" w:hint="eastAsia"/>
        </w:rPr>
        <w:t>项目性质：</w:t>
      </w:r>
      <w:permStart w:id="687502064" w:edGrp="everyone"/>
      <w:r w:rsidRPr="00407DDC">
        <w:rPr>
          <w:rFonts w:ascii="黑体" w:eastAsia="黑体" w:hAnsi="黑体" w:hint="eastAsia"/>
          <w:sz w:val="28"/>
          <w:szCs w:val="28"/>
          <w:u w:val="single"/>
        </w:rPr>
        <w:t xml:space="preserve">         </w:t>
      </w:r>
      <w:permEnd w:id="687502064"/>
    </w:p>
    <w:p w14:paraId="58274EE3" w14:textId="77777777" w:rsidR="000920F0" w:rsidRPr="00407DDC" w:rsidRDefault="000920F0" w:rsidP="000920F0">
      <w:pPr>
        <w:pStyle w:val="af0"/>
        <w:spacing w:line="440" w:lineRule="exact"/>
        <w:ind w:firstLineChars="200" w:firstLine="420"/>
      </w:pPr>
      <w:r w:rsidRPr="00407DDC">
        <w:rPr>
          <w:rFonts w:ascii="宋体" w:hAnsi="宋体"/>
          <w:sz w:val="21"/>
          <w:szCs w:val="24"/>
        </w:rPr>
        <w:t>2.11.</w:t>
      </w:r>
      <w:r w:rsidRPr="00407DDC">
        <w:rPr>
          <w:rFonts w:ascii="宋体" w:hAnsi="宋体" w:hint="eastAsia"/>
          <w:sz w:val="21"/>
          <w:szCs w:val="24"/>
        </w:rPr>
        <w:t xml:space="preserve">本项目是否采用“评定分离”： </w:t>
      </w:r>
      <w:permStart w:id="1753565835" w:edGrp="everyone"/>
      <w:r w:rsidRPr="00407DDC">
        <w:rPr>
          <w:rFonts w:ascii="宋体" w:hAnsi="宋体" w:hint="eastAsia"/>
          <w:sz w:val="21"/>
          <w:szCs w:val="24"/>
        </w:rPr>
        <w:t xml:space="preserve">□ </w:t>
      </w:r>
      <w:permEnd w:id="1753565835"/>
      <w:r w:rsidRPr="00407DDC">
        <w:rPr>
          <w:rFonts w:ascii="宋体" w:hAnsi="宋体" w:hint="eastAsia"/>
          <w:sz w:val="21"/>
          <w:szCs w:val="24"/>
        </w:rPr>
        <w:t xml:space="preserve">采用 </w:t>
      </w:r>
      <w:permStart w:id="336559753" w:edGrp="everyone"/>
      <w:r w:rsidRPr="00407DDC">
        <w:rPr>
          <w:rFonts w:ascii="宋体" w:hAnsi="宋体" w:hint="eastAsia"/>
          <w:sz w:val="21"/>
          <w:szCs w:val="24"/>
        </w:rPr>
        <w:t xml:space="preserve"> □ </w:t>
      </w:r>
      <w:permEnd w:id="336559753"/>
      <w:r w:rsidRPr="00407DDC">
        <w:rPr>
          <w:rFonts w:ascii="宋体" w:hAnsi="宋体" w:hint="eastAsia"/>
          <w:sz w:val="21"/>
          <w:szCs w:val="24"/>
        </w:rPr>
        <w:t>不采用</w:t>
      </w:r>
    </w:p>
    <w:p w14:paraId="770A3919" w14:textId="77777777" w:rsidR="000920F0" w:rsidRPr="00407DDC" w:rsidRDefault="000920F0" w:rsidP="000920F0">
      <w:pPr>
        <w:spacing w:line="440" w:lineRule="exact"/>
        <w:ind w:firstLineChars="200" w:firstLine="420"/>
        <w:rPr>
          <w:rFonts w:ascii="宋体" w:hAnsi="宋体"/>
        </w:rPr>
      </w:pPr>
      <w:r w:rsidRPr="00407DDC">
        <w:rPr>
          <w:rFonts w:ascii="宋体" w:hAnsi="宋体" w:hint="eastAsia"/>
        </w:rPr>
        <w:t>2.1</w:t>
      </w:r>
      <w:r w:rsidRPr="00407DDC">
        <w:rPr>
          <w:rFonts w:ascii="宋体" w:hAnsi="宋体"/>
        </w:rPr>
        <w:t>2</w:t>
      </w:r>
      <w:r w:rsidRPr="00407DDC">
        <w:rPr>
          <w:rFonts w:ascii="宋体" w:hAnsi="宋体" w:hint="eastAsia"/>
        </w:rPr>
        <w:t>其他：</w:t>
      </w:r>
      <w:permStart w:id="484976502" w:edGrp="everyone"/>
      <w:r w:rsidRPr="00407DDC">
        <w:rPr>
          <w:rFonts w:ascii="宋体" w:hAnsi="宋体" w:hint="eastAsia"/>
        </w:rPr>
        <w:t xml:space="preserve"> </w:t>
      </w:r>
      <w:r w:rsidRPr="00407DDC">
        <w:rPr>
          <w:rFonts w:ascii="宋体" w:hAnsi="宋体"/>
        </w:rPr>
        <w:t xml:space="preserve"> </w:t>
      </w:r>
      <w:r w:rsidRPr="00407DDC">
        <w:rPr>
          <w:rFonts w:ascii="黑体" w:eastAsia="黑体" w:hAnsi="黑体" w:hint="eastAsia"/>
          <w:sz w:val="28"/>
          <w:szCs w:val="28"/>
        </w:rPr>
        <w:t xml:space="preserve"> </w:t>
      </w:r>
      <w:r w:rsidRPr="00407DDC">
        <w:rPr>
          <w:rFonts w:ascii="宋体" w:hAnsi="宋体" w:hint="eastAsia"/>
        </w:rPr>
        <w:t xml:space="preserve">        </w:t>
      </w:r>
      <w:permEnd w:id="484976502"/>
    </w:p>
    <w:p w14:paraId="5E3D5DBB" w14:textId="77777777" w:rsidR="00E472F5" w:rsidRPr="00407DDC" w:rsidRDefault="00000000">
      <w:pPr>
        <w:spacing w:line="360" w:lineRule="auto"/>
        <w:ind w:firstLineChars="200" w:firstLine="422"/>
        <w:rPr>
          <w:rFonts w:ascii="宋体" w:hAnsi="宋体"/>
          <w:b/>
          <w:u w:val="single"/>
        </w:rPr>
      </w:pPr>
      <w:r w:rsidRPr="00407DDC">
        <w:rPr>
          <w:rFonts w:hAnsi="宋体" w:hint="eastAsia"/>
          <w:b/>
          <w:bCs/>
        </w:rPr>
        <w:t>3</w:t>
      </w:r>
      <w:r w:rsidRPr="00407DDC">
        <w:rPr>
          <w:rFonts w:hint="eastAsia"/>
          <w:b/>
        </w:rPr>
        <w:t>．投标人资格要求</w:t>
      </w:r>
    </w:p>
    <w:p w14:paraId="7341AD44" w14:textId="77777777" w:rsidR="00E472F5" w:rsidRPr="00407DDC" w:rsidRDefault="00000000">
      <w:pPr>
        <w:spacing w:line="440" w:lineRule="exact"/>
        <w:ind w:firstLineChars="200" w:firstLine="420"/>
        <w:rPr>
          <w:rFonts w:ascii="黑体" w:eastAsia="黑体" w:hAnsi="黑体"/>
        </w:rPr>
      </w:pPr>
      <w:r w:rsidRPr="00407DDC">
        <w:rPr>
          <w:rFonts w:ascii="黑体" w:eastAsia="黑体" w:hAnsi="黑体" w:hint="eastAsia"/>
        </w:rPr>
        <w:t>3.1</w:t>
      </w:r>
      <w:r w:rsidRPr="00407DDC">
        <w:rPr>
          <w:rFonts w:ascii="宋体" w:hAnsi="宋体" w:hint="eastAsia"/>
        </w:rPr>
        <w:t>投标人须具备：</w:t>
      </w:r>
      <w:permStart w:id="1239882221" w:edGrp="everyone"/>
      <w:r w:rsidRPr="00407DDC">
        <w:rPr>
          <w:rFonts w:ascii="宋体" w:hAnsi="宋体" w:hint="eastAsia"/>
          <w:u w:val="single"/>
        </w:rPr>
        <w:t xml:space="preserve">                               </w:t>
      </w:r>
      <w:bookmarkStart w:id="18" w:name="_Hlk159511697"/>
      <w:r w:rsidRPr="00407DDC">
        <w:rPr>
          <w:rFonts w:ascii="宋体" w:hAnsi="宋体" w:hint="eastAsia"/>
          <w:b/>
          <w:bCs/>
        </w:rPr>
        <w:t>提醒：</w:t>
      </w:r>
      <w:r w:rsidRPr="00407DDC">
        <w:rPr>
          <w:rFonts w:hint="eastAsia"/>
          <w:b/>
          <w:bCs/>
        </w:rPr>
        <w:t>禁止设置以组织形式（限定独立法人）排斥限制潜在投标人。此提醒代理编制文件时删除。</w:t>
      </w:r>
      <w:bookmarkEnd w:id="18"/>
      <w:permEnd w:id="1239882221"/>
    </w:p>
    <w:p w14:paraId="39A0FDD8" w14:textId="77777777" w:rsidR="00E472F5" w:rsidRPr="00407DDC" w:rsidRDefault="00000000">
      <w:pPr>
        <w:spacing w:line="440" w:lineRule="exact"/>
        <w:ind w:firstLineChars="200" w:firstLine="420"/>
        <w:rPr>
          <w:rFonts w:ascii="宋体" w:hAnsi="宋体"/>
          <w:u w:val="single"/>
        </w:rPr>
      </w:pPr>
      <w:r w:rsidRPr="00407DDC">
        <w:rPr>
          <w:rFonts w:ascii="宋体" w:hAnsi="宋体" w:hint="eastAsia"/>
        </w:rPr>
        <w:t>3.2拟派驻本项目设计负责人须具备：</w:t>
      </w:r>
      <w:permStart w:id="178284247" w:edGrp="everyone"/>
      <w:r w:rsidRPr="00407DDC">
        <w:rPr>
          <w:rFonts w:ascii="宋体" w:hAnsi="宋体" w:hint="eastAsia"/>
          <w:u w:val="single"/>
        </w:rPr>
        <w:t xml:space="preserve">                 </w:t>
      </w:r>
      <w:permEnd w:id="178284247"/>
    </w:p>
    <w:p w14:paraId="70370FEC" w14:textId="77777777" w:rsidR="00E472F5" w:rsidRPr="00407DDC" w:rsidRDefault="00000000">
      <w:pPr>
        <w:spacing w:line="440" w:lineRule="exact"/>
        <w:ind w:firstLineChars="200" w:firstLine="420"/>
        <w:rPr>
          <w:rFonts w:ascii="宋体" w:hAnsi="宋体"/>
        </w:rPr>
      </w:pPr>
      <w:r w:rsidRPr="00407DDC">
        <w:rPr>
          <w:rFonts w:ascii="宋体" w:hAnsi="宋体" w:hint="eastAsia"/>
        </w:rPr>
        <w:t>3.3信用要求</w:t>
      </w:r>
    </w:p>
    <w:p w14:paraId="0FAF9DEC" w14:textId="77777777" w:rsidR="00407DDC" w:rsidRPr="000B14B5"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0B14B5">
        <w:rPr>
          <w:rFonts w:ascii="Times New Roman" w:hAnsi="Times New Roman"/>
          <w:szCs w:val="24"/>
        </w:rPr>
        <w:lastRenderedPageBreak/>
        <w:t>投标人（含分公司）不得存在以下失信情形（行政主管部门已经做出暂停、停止、撤销等处理决定的除外）：</w:t>
      </w:r>
    </w:p>
    <w:p w14:paraId="5F4A1A5C" w14:textId="77777777" w:rsidR="00407DDC" w:rsidRPr="000B14B5"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0B14B5">
        <w:rPr>
          <w:rFonts w:ascii="Times New Roman" w:hAnsi="Times New Roman"/>
          <w:szCs w:val="24"/>
        </w:rPr>
        <w:t>（</w:t>
      </w:r>
      <w:r w:rsidRPr="000B14B5">
        <w:rPr>
          <w:rFonts w:ascii="Times New Roman" w:hAnsi="Times New Roman"/>
          <w:szCs w:val="24"/>
        </w:rPr>
        <w:t>1</w:t>
      </w:r>
      <w:r w:rsidRPr="000B14B5">
        <w:rPr>
          <w:rFonts w:ascii="Times New Roman" w:hAnsi="Times New Roman"/>
          <w:szCs w:val="24"/>
        </w:rPr>
        <w:t>）被人民法院列入失信被执行人名单的；</w:t>
      </w:r>
    </w:p>
    <w:p w14:paraId="38E21B08" w14:textId="77777777" w:rsidR="00407DDC" w:rsidRPr="000B14B5"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0B14B5">
        <w:rPr>
          <w:rFonts w:ascii="Times New Roman" w:hAnsi="Times New Roman"/>
          <w:szCs w:val="24"/>
        </w:rPr>
        <w:t>（</w:t>
      </w:r>
      <w:r w:rsidRPr="000B14B5">
        <w:rPr>
          <w:rFonts w:ascii="Times New Roman" w:hAnsi="Times New Roman"/>
          <w:szCs w:val="24"/>
        </w:rPr>
        <w:t>2</w:t>
      </w:r>
      <w:r w:rsidRPr="000B14B5">
        <w:rPr>
          <w:rFonts w:ascii="Times New Roman" w:hAnsi="Times New Roman"/>
          <w:szCs w:val="24"/>
        </w:rPr>
        <w:t>）被税务部门列入重大税收违法失信主体名单的；</w:t>
      </w:r>
    </w:p>
    <w:p w14:paraId="5533D30D" w14:textId="77777777" w:rsidR="00407DDC" w:rsidRPr="000B14B5"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0B14B5">
        <w:rPr>
          <w:rFonts w:ascii="Times New Roman" w:hAnsi="Times New Roman"/>
          <w:szCs w:val="24"/>
        </w:rPr>
        <w:t>（</w:t>
      </w:r>
      <w:r w:rsidRPr="000B14B5">
        <w:rPr>
          <w:rFonts w:ascii="Times New Roman" w:hAnsi="Times New Roman"/>
          <w:szCs w:val="24"/>
        </w:rPr>
        <w:t>3</w:t>
      </w:r>
      <w:r w:rsidRPr="000B14B5">
        <w:rPr>
          <w:rFonts w:ascii="Times New Roman" w:hAnsi="Times New Roman"/>
          <w:szCs w:val="24"/>
        </w:rPr>
        <w:t>）被人力资源社会保障行政部门列入拖欠农民工工资失信联合惩戒对象名单的；</w:t>
      </w:r>
    </w:p>
    <w:p w14:paraId="40348F10" w14:textId="77777777" w:rsidR="00407DDC" w:rsidRPr="000B14B5"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0B14B5">
        <w:rPr>
          <w:rFonts w:ascii="Times New Roman" w:hAnsi="Times New Roman"/>
          <w:szCs w:val="24"/>
        </w:rPr>
        <w:t>（</w:t>
      </w:r>
      <w:r w:rsidRPr="000B14B5">
        <w:rPr>
          <w:rFonts w:ascii="Times New Roman" w:hAnsi="Times New Roman"/>
          <w:szCs w:val="24"/>
        </w:rPr>
        <w:t>4</w:t>
      </w:r>
      <w:r w:rsidRPr="000B14B5">
        <w:rPr>
          <w:rFonts w:ascii="Times New Roman" w:hAnsi="Times New Roman"/>
          <w:szCs w:val="24"/>
        </w:rPr>
        <w:t>）被应急管理部门列入安全生产严重失信主体名单的；</w:t>
      </w:r>
    </w:p>
    <w:p w14:paraId="3B611D86" w14:textId="77777777" w:rsidR="00407DDC" w:rsidRPr="000B14B5"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color w:val="FF0000"/>
          <w:szCs w:val="24"/>
        </w:rPr>
      </w:pPr>
      <w:r w:rsidRPr="000B14B5">
        <w:rPr>
          <w:rFonts w:ascii="Times New Roman" w:hAnsi="Times New Roman"/>
          <w:color w:val="FF0000"/>
          <w:szCs w:val="24"/>
        </w:rPr>
        <w:t>（</w:t>
      </w:r>
      <w:r w:rsidRPr="000B14B5">
        <w:rPr>
          <w:rFonts w:ascii="Times New Roman" w:hAnsi="Times New Roman"/>
          <w:color w:val="FF0000"/>
          <w:szCs w:val="24"/>
        </w:rPr>
        <w:t>5</w:t>
      </w:r>
      <w:r w:rsidRPr="000B14B5">
        <w:rPr>
          <w:rFonts w:ascii="Times New Roman" w:hAnsi="Times New Roman"/>
          <w:color w:val="FF0000"/>
          <w:szCs w:val="24"/>
        </w:rPr>
        <w:t>）在国家企业信用信息公示系统中被列入严重违法失信企业名单的；</w:t>
      </w:r>
    </w:p>
    <w:p w14:paraId="17B666D0" w14:textId="77777777" w:rsidR="00407DDC" w:rsidRPr="000B14B5"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0B14B5">
        <w:rPr>
          <w:rFonts w:ascii="Times New Roman" w:hAnsi="Times New Roman"/>
          <w:szCs w:val="24"/>
        </w:rPr>
        <w:t>（</w:t>
      </w:r>
      <w:r w:rsidRPr="000B14B5">
        <w:rPr>
          <w:rFonts w:ascii="Times New Roman" w:hAnsi="Times New Roman"/>
          <w:szCs w:val="24"/>
        </w:rPr>
        <w:t>6</w:t>
      </w:r>
      <w:r w:rsidRPr="000B14B5">
        <w:rPr>
          <w:rFonts w:ascii="Times New Roman" w:hAnsi="Times New Roman"/>
          <w:szCs w:val="24"/>
        </w:rPr>
        <w:t>）投标人、其法定代表人及拟派项目经理近三年（自开标之日起往前追溯）有行贿犯罪行为的；（投标人需按照招标文件规定的格式自行出具《近三年无行贿犯罪行为承诺书》）。</w:t>
      </w:r>
    </w:p>
    <w:p w14:paraId="298ABFC5" w14:textId="77777777" w:rsidR="00B72E4C" w:rsidRPr="00B72E4C" w:rsidRDefault="00B72E4C" w:rsidP="00B72E4C">
      <w:pPr>
        <w:pStyle w:val="af8"/>
        <w:shd w:val="clear" w:color="auto" w:fill="FFFFFF"/>
        <w:spacing w:line="440" w:lineRule="exact"/>
        <w:ind w:firstLineChars="200" w:firstLine="420"/>
        <w:rPr>
          <w:rFonts w:ascii="Times New Roman" w:hAnsi="Times New Roman" w:cs="Times New Roman"/>
          <w:color w:val="FF0000"/>
          <w:kern w:val="2"/>
          <w:sz w:val="21"/>
        </w:rPr>
      </w:pPr>
      <w:r w:rsidRPr="00B72E4C">
        <w:rPr>
          <w:rFonts w:ascii="Times New Roman" w:hAnsi="Times New Roman" w:cs="Times New Roman" w:hint="eastAsia"/>
          <w:color w:val="FF0000"/>
          <w:kern w:val="2"/>
          <w:sz w:val="21"/>
        </w:rPr>
        <w:t>注：①安徽省内投标人在参与投标时，须在投标文件中提交由“信用安徽”平台正式生成的企业公共信用信息报告（无违法违规证明版），并加盖投标人单位公章。省外投标人注册地所在省份已实施以信用报告替代无违法违规记录证明相关工作的，同样须提交符合其注册地省级信用平台要求的、显示近</w:t>
      </w:r>
      <w:r w:rsidRPr="00B72E4C">
        <w:rPr>
          <w:rFonts w:ascii="Times New Roman" w:hAnsi="Times New Roman" w:cs="Times New Roman" w:hint="eastAsia"/>
          <w:color w:val="FF0000"/>
          <w:kern w:val="2"/>
          <w:sz w:val="21"/>
        </w:rPr>
        <w:t>3</w:t>
      </w:r>
      <w:r w:rsidRPr="00B72E4C">
        <w:rPr>
          <w:rFonts w:ascii="Times New Roman" w:hAnsi="Times New Roman" w:cs="Times New Roman" w:hint="eastAsia"/>
          <w:color w:val="FF0000"/>
          <w:kern w:val="2"/>
          <w:sz w:val="21"/>
        </w:rPr>
        <w:t>年无违法违规信息的信用报告，并加盖投标人单位公章。信用报告应明确显示投标人近</w:t>
      </w:r>
      <w:r w:rsidRPr="00B72E4C">
        <w:rPr>
          <w:rFonts w:ascii="Times New Roman" w:hAnsi="Times New Roman" w:cs="Times New Roman" w:hint="eastAsia"/>
          <w:color w:val="FF0000"/>
          <w:kern w:val="2"/>
          <w:sz w:val="21"/>
        </w:rPr>
        <w:t>3</w:t>
      </w:r>
      <w:r w:rsidRPr="00B72E4C">
        <w:rPr>
          <w:rFonts w:ascii="Times New Roman" w:hAnsi="Times New Roman" w:cs="Times New Roman" w:hint="eastAsia"/>
          <w:color w:val="FF0000"/>
          <w:kern w:val="2"/>
          <w:sz w:val="21"/>
        </w:rPr>
        <w:t>年内（自招标公告发布之日起至投标截止时间止，任一天往前追溯</w:t>
      </w:r>
      <w:r w:rsidRPr="00B72E4C">
        <w:rPr>
          <w:rFonts w:ascii="Times New Roman" w:hAnsi="Times New Roman" w:cs="Times New Roman" w:hint="eastAsia"/>
          <w:color w:val="FF0000"/>
          <w:kern w:val="2"/>
          <w:sz w:val="21"/>
        </w:rPr>
        <w:t>3</w:t>
      </w:r>
      <w:r w:rsidRPr="00B72E4C">
        <w:rPr>
          <w:rFonts w:ascii="Times New Roman" w:hAnsi="Times New Roman" w:cs="Times New Roman" w:hint="eastAsia"/>
          <w:color w:val="FF0000"/>
          <w:kern w:val="2"/>
          <w:sz w:val="21"/>
        </w:rPr>
        <w:t>年）“无”违法违规信息。对信用报告显示为“无”违法违规信息的投标人，直接视为其满足本次招标提出的所有信用要求，招标人（或招标代理机构）无需再对投标人进行额外的信用信息查询。</w:t>
      </w:r>
    </w:p>
    <w:p w14:paraId="4AEBB8E4" w14:textId="77777777" w:rsidR="00B72E4C" w:rsidRPr="00B72E4C" w:rsidRDefault="00B72E4C" w:rsidP="00B72E4C">
      <w:pPr>
        <w:pStyle w:val="af8"/>
        <w:shd w:val="clear" w:color="auto" w:fill="FFFFFF"/>
        <w:spacing w:line="440" w:lineRule="exact"/>
        <w:ind w:firstLineChars="200" w:firstLine="420"/>
        <w:rPr>
          <w:rFonts w:ascii="Times New Roman" w:hAnsi="Times New Roman" w:cs="Times New Roman"/>
          <w:color w:val="FF0000"/>
          <w:kern w:val="2"/>
          <w:sz w:val="21"/>
        </w:rPr>
      </w:pPr>
      <w:r w:rsidRPr="00B72E4C">
        <w:rPr>
          <w:rFonts w:ascii="Times New Roman" w:hAnsi="Times New Roman" w:cs="Times New Roman" w:hint="eastAsia"/>
          <w:color w:val="FF0000"/>
          <w:kern w:val="2"/>
          <w:sz w:val="21"/>
        </w:rPr>
        <w:t>②对于安徽省内投标人无法提供无违法违规证明版公共信用信息报告的，需提供信用信息报告（核查版）封面（包括机构名称、统一社会信用代码、报告编号、报告出具单位和报告生成日期），以及省外投标人注册地所在省份尚未开展此项工作的投标人，按</w:t>
      </w:r>
      <w:r w:rsidRPr="00B72E4C">
        <w:rPr>
          <w:rFonts w:ascii="Times New Roman" w:hAnsi="Times New Roman" w:cs="Times New Roman" w:hint="eastAsia"/>
          <w:color w:val="FF0000"/>
          <w:kern w:val="2"/>
          <w:sz w:val="21"/>
        </w:rPr>
        <w:t>3.6</w:t>
      </w:r>
      <w:r w:rsidRPr="00B72E4C">
        <w:rPr>
          <w:rFonts w:ascii="Times New Roman" w:hAnsi="Times New Roman" w:cs="Times New Roman" w:hint="eastAsia"/>
          <w:color w:val="FF0000"/>
          <w:kern w:val="2"/>
          <w:sz w:val="21"/>
        </w:rPr>
        <w:t>信誉要求的（</w:t>
      </w:r>
      <w:r w:rsidRPr="00B72E4C">
        <w:rPr>
          <w:rFonts w:ascii="Times New Roman" w:hAnsi="Times New Roman" w:cs="Times New Roman" w:hint="eastAsia"/>
          <w:color w:val="FF0000"/>
          <w:kern w:val="2"/>
          <w:sz w:val="21"/>
        </w:rPr>
        <w:t>1</w:t>
      </w:r>
      <w:r w:rsidRPr="00B72E4C">
        <w:rPr>
          <w:rFonts w:ascii="Times New Roman" w:hAnsi="Times New Roman" w:cs="Times New Roman" w:hint="eastAsia"/>
          <w:color w:val="FF0000"/>
          <w:kern w:val="2"/>
          <w:sz w:val="21"/>
        </w:rPr>
        <w:t>）</w:t>
      </w:r>
      <w:r w:rsidRPr="00B72E4C">
        <w:rPr>
          <w:rFonts w:ascii="Times New Roman" w:hAnsi="Times New Roman" w:cs="Times New Roman" w:hint="eastAsia"/>
          <w:color w:val="FF0000"/>
          <w:kern w:val="2"/>
          <w:sz w:val="21"/>
        </w:rPr>
        <w:t>-</w:t>
      </w:r>
      <w:r w:rsidRPr="00B72E4C">
        <w:rPr>
          <w:rFonts w:ascii="Times New Roman" w:hAnsi="Times New Roman" w:cs="Times New Roman" w:hint="eastAsia"/>
          <w:color w:val="FF0000"/>
          <w:kern w:val="2"/>
          <w:sz w:val="21"/>
        </w:rPr>
        <w:t>（</w:t>
      </w:r>
      <w:r w:rsidRPr="00B72E4C">
        <w:rPr>
          <w:rFonts w:ascii="Times New Roman" w:hAnsi="Times New Roman" w:cs="Times New Roman" w:hint="eastAsia"/>
          <w:color w:val="FF0000"/>
          <w:kern w:val="2"/>
          <w:sz w:val="21"/>
        </w:rPr>
        <w:t>6</w:t>
      </w:r>
      <w:r w:rsidRPr="00B72E4C">
        <w:rPr>
          <w:rFonts w:ascii="Times New Roman" w:hAnsi="Times New Roman" w:cs="Times New Roman" w:hint="eastAsia"/>
          <w:color w:val="FF0000"/>
          <w:kern w:val="2"/>
          <w:sz w:val="21"/>
        </w:rPr>
        <w:t>）项进行评审。其中第（</w:t>
      </w:r>
      <w:r w:rsidRPr="00B72E4C">
        <w:rPr>
          <w:rFonts w:ascii="Times New Roman" w:hAnsi="Times New Roman" w:cs="Times New Roman" w:hint="eastAsia"/>
          <w:color w:val="FF0000"/>
          <w:kern w:val="2"/>
          <w:sz w:val="21"/>
        </w:rPr>
        <w:t>1</w:t>
      </w:r>
      <w:r w:rsidRPr="00B72E4C">
        <w:rPr>
          <w:rFonts w:ascii="Times New Roman" w:hAnsi="Times New Roman" w:cs="Times New Roman" w:hint="eastAsia"/>
          <w:color w:val="FF0000"/>
          <w:kern w:val="2"/>
          <w:sz w:val="21"/>
        </w:rPr>
        <w:t>）（</w:t>
      </w:r>
      <w:r w:rsidRPr="00B72E4C">
        <w:rPr>
          <w:rFonts w:ascii="Times New Roman" w:hAnsi="Times New Roman" w:cs="Times New Roman" w:hint="eastAsia"/>
          <w:color w:val="FF0000"/>
          <w:kern w:val="2"/>
          <w:sz w:val="21"/>
        </w:rPr>
        <w:t>2</w:t>
      </w:r>
      <w:r w:rsidRPr="00B72E4C">
        <w:rPr>
          <w:rFonts w:ascii="Times New Roman" w:hAnsi="Times New Roman" w:cs="Times New Roman" w:hint="eastAsia"/>
          <w:color w:val="FF0000"/>
          <w:kern w:val="2"/>
          <w:sz w:val="21"/>
        </w:rPr>
        <w:t>）（</w:t>
      </w:r>
      <w:r w:rsidRPr="00B72E4C">
        <w:rPr>
          <w:rFonts w:ascii="Times New Roman" w:hAnsi="Times New Roman" w:cs="Times New Roman" w:hint="eastAsia"/>
          <w:color w:val="FF0000"/>
          <w:kern w:val="2"/>
          <w:sz w:val="21"/>
        </w:rPr>
        <w:t>3</w:t>
      </w:r>
      <w:r w:rsidRPr="00B72E4C">
        <w:rPr>
          <w:rFonts w:ascii="Times New Roman" w:hAnsi="Times New Roman" w:cs="Times New Roman" w:hint="eastAsia"/>
          <w:color w:val="FF0000"/>
          <w:kern w:val="2"/>
          <w:sz w:val="21"/>
        </w:rPr>
        <w:t>）（</w:t>
      </w:r>
      <w:r w:rsidRPr="00B72E4C">
        <w:rPr>
          <w:rFonts w:ascii="Times New Roman" w:hAnsi="Times New Roman" w:cs="Times New Roman" w:hint="eastAsia"/>
          <w:color w:val="FF0000"/>
          <w:kern w:val="2"/>
          <w:sz w:val="21"/>
        </w:rPr>
        <w:t>4</w:t>
      </w:r>
      <w:r w:rsidRPr="00B72E4C">
        <w:rPr>
          <w:rFonts w:ascii="Times New Roman" w:hAnsi="Times New Roman" w:cs="Times New Roman" w:hint="eastAsia"/>
          <w:color w:val="FF0000"/>
          <w:kern w:val="2"/>
          <w:sz w:val="21"/>
        </w:rPr>
        <w:t>）项以信用中国网站发布的信息为准，（</w:t>
      </w:r>
      <w:r w:rsidRPr="00B72E4C">
        <w:rPr>
          <w:rFonts w:ascii="Times New Roman" w:hAnsi="Times New Roman" w:cs="Times New Roman" w:hint="eastAsia"/>
          <w:color w:val="FF0000"/>
          <w:kern w:val="2"/>
          <w:sz w:val="21"/>
        </w:rPr>
        <w:t>5</w:t>
      </w:r>
      <w:r w:rsidRPr="00B72E4C">
        <w:rPr>
          <w:rFonts w:ascii="Times New Roman" w:hAnsi="Times New Roman" w:cs="Times New Roman" w:hint="eastAsia"/>
          <w:color w:val="FF0000"/>
          <w:kern w:val="2"/>
          <w:sz w:val="21"/>
        </w:rPr>
        <w:t>）项以国家企业信用信息公示系统发布的信息为准。所有情形有限制期限的按规定期限执行，无限制期限的按投标截止时间前</w:t>
      </w:r>
      <w:r w:rsidRPr="00B72E4C">
        <w:rPr>
          <w:rFonts w:ascii="Times New Roman" w:hAnsi="Times New Roman" w:cs="Times New Roman" w:hint="eastAsia"/>
          <w:color w:val="FF0000"/>
          <w:kern w:val="2"/>
          <w:sz w:val="21"/>
        </w:rPr>
        <w:t>12</w:t>
      </w:r>
      <w:r w:rsidRPr="00B72E4C">
        <w:rPr>
          <w:rFonts w:ascii="Times New Roman" w:hAnsi="Times New Roman" w:cs="Times New Roman" w:hint="eastAsia"/>
          <w:color w:val="FF0000"/>
          <w:kern w:val="2"/>
          <w:sz w:val="21"/>
        </w:rPr>
        <w:t>个月计算。（</w:t>
      </w:r>
      <w:r w:rsidRPr="00B72E4C">
        <w:rPr>
          <w:rFonts w:ascii="Times New Roman" w:hAnsi="Times New Roman" w:cs="Times New Roman" w:hint="eastAsia"/>
          <w:color w:val="FF0000"/>
          <w:kern w:val="2"/>
          <w:sz w:val="21"/>
        </w:rPr>
        <w:t>1</w:t>
      </w:r>
      <w:r w:rsidRPr="00B72E4C">
        <w:rPr>
          <w:rFonts w:ascii="Times New Roman" w:hAnsi="Times New Roman" w:cs="Times New Roman" w:hint="eastAsia"/>
          <w:color w:val="FF0000"/>
          <w:kern w:val="2"/>
          <w:sz w:val="21"/>
        </w:rPr>
        <w:t>）</w:t>
      </w:r>
      <w:r w:rsidRPr="00B72E4C">
        <w:rPr>
          <w:rFonts w:ascii="Times New Roman" w:hAnsi="Times New Roman" w:cs="Times New Roman" w:hint="eastAsia"/>
          <w:color w:val="FF0000"/>
          <w:kern w:val="2"/>
          <w:sz w:val="21"/>
        </w:rPr>
        <w:t>-</w:t>
      </w:r>
      <w:r w:rsidRPr="00B72E4C">
        <w:rPr>
          <w:rFonts w:ascii="Times New Roman" w:hAnsi="Times New Roman" w:cs="Times New Roman" w:hint="eastAsia"/>
          <w:color w:val="FF0000"/>
          <w:kern w:val="2"/>
          <w:sz w:val="21"/>
        </w:rPr>
        <w:t>（</w:t>
      </w:r>
      <w:r w:rsidRPr="00B72E4C">
        <w:rPr>
          <w:rFonts w:ascii="Times New Roman" w:hAnsi="Times New Roman" w:cs="Times New Roman" w:hint="eastAsia"/>
          <w:color w:val="FF0000"/>
          <w:kern w:val="2"/>
          <w:sz w:val="21"/>
        </w:rPr>
        <w:t>5</w:t>
      </w:r>
      <w:r w:rsidRPr="00B72E4C">
        <w:rPr>
          <w:rFonts w:ascii="Times New Roman" w:hAnsi="Times New Roman" w:cs="Times New Roman" w:hint="eastAsia"/>
          <w:color w:val="FF0000"/>
          <w:kern w:val="2"/>
          <w:sz w:val="21"/>
        </w:rPr>
        <w:t>）项由代理机构在推荐中标（定标）候选人前对拟推荐的中标（定标）候选人进行查询，并将查询结果书面反馈至评标委员会。存在上述情形之一的，不得推荐为中标（定标）候选人。</w:t>
      </w:r>
    </w:p>
    <w:p w14:paraId="39429BFB" w14:textId="5020D1E0" w:rsidR="00407DDC" w:rsidRPr="000B14B5" w:rsidRDefault="00B72E4C" w:rsidP="00B72E4C">
      <w:pPr>
        <w:pStyle w:val="af8"/>
        <w:shd w:val="clear" w:color="auto" w:fill="FFFFFF"/>
        <w:spacing w:before="0" w:beforeAutospacing="0" w:after="0" w:afterAutospacing="0" w:line="440" w:lineRule="exact"/>
        <w:ind w:firstLineChars="200" w:firstLine="420"/>
        <w:jc w:val="both"/>
        <w:rPr>
          <w:color w:val="auto"/>
          <w:sz w:val="21"/>
          <w:szCs w:val="21"/>
        </w:rPr>
      </w:pPr>
      <w:r w:rsidRPr="00B72E4C">
        <w:rPr>
          <w:rFonts w:ascii="Times New Roman" w:hAnsi="Times New Roman" w:cs="Times New Roman" w:hint="eastAsia"/>
          <w:color w:val="FF0000"/>
          <w:kern w:val="2"/>
          <w:sz w:val="21"/>
        </w:rPr>
        <w:lastRenderedPageBreak/>
        <w:t>③安徽省内和注册地所在省份已实施以信用报告替代无违法违规记录证明相关工作的投标人，必须提供信用报告。报告生成日期自招标公告发布之日起至投标截止时间</w:t>
      </w:r>
      <w:proofErr w:type="gramStart"/>
      <w:r w:rsidRPr="00B72E4C">
        <w:rPr>
          <w:rFonts w:ascii="Times New Roman" w:hAnsi="Times New Roman" w:cs="Times New Roman" w:hint="eastAsia"/>
          <w:color w:val="FF0000"/>
          <w:kern w:val="2"/>
          <w:sz w:val="21"/>
        </w:rPr>
        <w:t>止任一天均可</w:t>
      </w:r>
      <w:proofErr w:type="gramEnd"/>
      <w:r w:rsidRPr="00B72E4C">
        <w:rPr>
          <w:rFonts w:ascii="Times New Roman" w:hAnsi="Times New Roman" w:cs="Times New Roman" w:hint="eastAsia"/>
          <w:color w:val="FF0000"/>
          <w:kern w:val="2"/>
          <w:sz w:val="21"/>
        </w:rPr>
        <w:t>。如未提供，该投标人不得推荐为中标（定标）候选人。</w:t>
      </w:r>
    </w:p>
    <w:p w14:paraId="0C419E53" w14:textId="77777777" w:rsidR="00E472F5" w:rsidRPr="00407DDC"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407DDC">
        <w:rPr>
          <w:rFonts w:hint="eastAsia"/>
          <w:color w:val="auto"/>
          <w:sz w:val="21"/>
          <w:szCs w:val="21"/>
        </w:rPr>
        <w:t>3.4 本次招标</w:t>
      </w:r>
      <w:permStart w:id="436682045" w:edGrp="everyone"/>
      <w:r w:rsidRPr="00407DDC">
        <w:rPr>
          <w:rFonts w:hint="eastAsia"/>
          <w:color w:val="auto"/>
          <w:sz w:val="21"/>
          <w:szCs w:val="21"/>
          <w:u w:val="single"/>
        </w:rPr>
        <w:t>（接受或不接受）</w:t>
      </w:r>
      <w:permEnd w:id="436682045"/>
      <w:r w:rsidRPr="00407DDC">
        <w:rPr>
          <w:rFonts w:hint="eastAsia"/>
          <w:color w:val="auto"/>
          <w:sz w:val="21"/>
          <w:szCs w:val="21"/>
        </w:rPr>
        <w:t>联合体投标。联合体投标的，应满足下列要求：</w:t>
      </w:r>
      <w:permStart w:id="1221212985" w:edGrp="everyone"/>
      <w:r w:rsidRPr="00407DDC">
        <w:rPr>
          <w:rFonts w:hint="eastAsia"/>
          <w:color w:val="auto"/>
          <w:sz w:val="21"/>
          <w:szCs w:val="21"/>
          <w:u w:val="single"/>
        </w:rPr>
        <w:t xml:space="preserve">      </w:t>
      </w:r>
      <w:permEnd w:id="1221212985"/>
      <w:r w:rsidRPr="00407DDC">
        <w:rPr>
          <w:rFonts w:hint="eastAsia"/>
          <w:color w:val="auto"/>
          <w:sz w:val="21"/>
          <w:szCs w:val="21"/>
        </w:rPr>
        <w:t>。</w:t>
      </w:r>
    </w:p>
    <w:p w14:paraId="4C638BE0" w14:textId="77777777" w:rsidR="00E472F5" w:rsidRPr="00407DDC" w:rsidRDefault="00000000">
      <w:pPr>
        <w:pStyle w:val="af8"/>
        <w:shd w:val="clear" w:color="auto" w:fill="FFFFFF"/>
        <w:spacing w:before="0" w:beforeAutospacing="0" w:after="0" w:afterAutospacing="0" w:line="440" w:lineRule="exact"/>
        <w:jc w:val="both"/>
        <w:rPr>
          <w:color w:val="auto"/>
          <w:sz w:val="21"/>
          <w:szCs w:val="21"/>
        </w:rPr>
      </w:pPr>
      <w:r w:rsidRPr="00407DDC">
        <w:rPr>
          <w:rFonts w:hint="eastAsia"/>
          <w:color w:val="auto"/>
          <w:sz w:val="21"/>
          <w:szCs w:val="21"/>
        </w:rPr>
        <w:t>注：若投标人选择联合体方式参与投标，联合体中的所有成员单位均需在系统中获取招标文件，具体操作为牵头人获取招标文件时，成员单位读取C</w:t>
      </w:r>
      <w:r w:rsidRPr="00407DDC">
        <w:rPr>
          <w:color w:val="auto"/>
          <w:sz w:val="21"/>
          <w:szCs w:val="21"/>
        </w:rPr>
        <w:t>A</w:t>
      </w:r>
      <w:r w:rsidRPr="00407DDC">
        <w:rPr>
          <w:rFonts w:hint="eastAsia"/>
          <w:color w:val="auto"/>
          <w:sz w:val="21"/>
          <w:szCs w:val="21"/>
        </w:rPr>
        <w:t>锁添加。</w:t>
      </w:r>
    </w:p>
    <w:p w14:paraId="21F9F348" w14:textId="77777777" w:rsidR="00E472F5" w:rsidRPr="00407DDC" w:rsidRDefault="00000000">
      <w:pPr>
        <w:spacing w:line="440" w:lineRule="exact"/>
        <w:ind w:firstLineChars="200" w:firstLine="420"/>
      </w:pPr>
      <w:r w:rsidRPr="00407DDC">
        <w:rPr>
          <w:rFonts w:ascii="宋体" w:hAnsi="宋体" w:hint="eastAsia"/>
        </w:rPr>
        <w:t>3.5 各投标人均可就上述标段中的</w:t>
      </w:r>
      <w:permStart w:id="2055157152" w:edGrp="everyone"/>
      <w:r w:rsidRPr="00407DDC">
        <w:rPr>
          <w:rFonts w:ascii="宋体" w:hAnsi="宋体" w:hint="eastAsia"/>
          <w:u w:val="single"/>
        </w:rPr>
        <w:t>（具体数量）</w:t>
      </w:r>
      <w:permEnd w:id="2055157152"/>
      <w:proofErr w:type="gramStart"/>
      <w:r w:rsidRPr="00407DDC">
        <w:rPr>
          <w:rFonts w:ascii="宋体" w:hAnsi="宋体" w:hint="eastAsia"/>
        </w:rPr>
        <w:t>个</w:t>
      </w:r>
      <w:proofErr w:type="gramEnd"/>
      <w:r w:rsidRPr="00407DDC">
        <w:rPr>
          <w:rFonts w:ascii="宋体" w:hAnsi="宋体" w:hint="eastAsia"/>
        </w:rPr>
        <w:t>标段投标，但最多允许中标</w:t>
      </w:r>
      <w:permStart w:id="597833208" w:edGrp="everyone"/>
      <w:r w:rsidRPr="00407DDC">
        <w:rPr>
          <w:rFonts w:ascii="宋体" w:hAnsi="宋体" w:hint="eastAsia"/>
          <w:u w:val="single"/>
        </w:rPr>
        <w:t>（具体数量）</w:t>
      </w:r>
      <w:permEnd w:id="597833208"/>
      <w:proofErr w:type="gramStart"/>
      <w:r w:rsidRPr="00407DDC">
        <w:rPr>
          <w:rFonts w:ascii="宋体" w:hAnsi="宋体" w:hint="eastAsia"/>
        </w:rPr>
        <w:t>个</w:t>
      </w:r>
      <w:proofErr w:type="gramEnd"/>
      <w:r w:rsidRPr="00407DDC">
        <w:rPr>
          <w:rFonts w:ascii="宋体" w:hAnsi="宋体" w:hint="eastAsia"/>
        </w:rPr>
        <w:t>标段(适用于分标段的招标项目</w:t>
      </w:r>
      <w:r w:rsidRPr="00407DDC">
        <w:rPr>
          <w:rFonts w:hint="eastAsia"/>
        </w:rPr>
        <w:t>)</w:t>
      </w:r>
      <w:r w:rsidRPr="00407DDC">
        <w:rPr>
          <w:rFonts w:ascii="宋体" w:hAnsi="宋体" w:hint="eastAsia"/>
        </w:rPr>
        <w:t>。</w:t>
      </w:r>
    </w:p>
    <w:p w14:paraId="0CF6E202" w14:textId="77777777" w:rsidR="00E472F5" w:rsidRPr="00407DDC" w:rsidRDefault="00000000">
      <w:pPr>
        <w:widowControl/>
        <w:spacing w:line="360" w:lineRule="auto"/>
        <w:ind w:firstLineChars="200" w:firstLine="420"/>
        <w:rPr>
          <w:rFonts w:ascii="黑体" w:eastAsia="黑体" w:hAnsi="黑体"/>
          <w:sz w:val="28"/>
          <w:szCs w:val="28"/>
          <w:u w:val="single"/>
        </w:rPr>
      </w:pPr>
      <w:r w:rsidRPr="00407DDC">
        <w:rPr>
          <w:rFonts w:ascii="宋体" w:hAnsi="宋体" w:hint="eastAsia"/>
        </w:rPr>
        <w:t>3.6 其    他</w:t>
      </w:r>
      <w:r w:rsidRPr="00407DDC">
        <w:rPr>
          <w:rStyle w:val="aff3"/>
          <w:rFonts w:ascii="宋体" w:hAnsi="宋体"/>
          <w:kern w:val="0"/>
        </w:rPr>
        <w:footnoteReference w:id="6"/>
      </w:r>
      <w:r w:rsidRPr="00407DDC">
        <w:rPr>
          <w:rFonts w:ascii="宋体" w:hAnsi="宋体" w:hint="eastAsia"/>
        </w:rPr>
        <w:t>：</w:t>
      </w:r>
      <w:permStart w:id="364919465" w:edGrp="everyone"/>
      <w:r w:rsidRPr="00407DDC">
        <w:rPr>
          <w:rFonts w:ascii="黑体" w:eastAsia="黑体" w:hAnsi="黑体" w:hint="eastAsia"/>
          <w:sz w:val="28"/>
          <w:szCs w:val="28"/>
          <w:u w:val="single"/>
        </w:rPr>
        <w:t xml:space="preserve"> </w:t>
      </w:r>
    </w:p>
    <w:p w14:paraId="764919D3"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hint="eastAsia"/>
          <w:szCs w:val="21"/>
        </w:rPr>
        <w:t>（1）</w:t>
      </w:r>
      <w:r w:rsidRPr="00407DDC">
        <w:rPr>
          <w:rFonts w:ascii="宋体" w:hAnsi="宋体" w:hint="eastAsia"/>
          <w:szCs w:val="21"/>
        </w:rPr>
        <w:t>落实政府采购政策需满足的资格要求：</w:t>
      </w:r>
    </w:p>
    <w:p w14:paraId="6D70AF35"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hint="eastAsia"/>
          <w:szCs w:val="21"/>
        </w:rPr>
        <w:t>□无</w:t>
      </w:r>
    </w:p>
    <w:p w14:paraId="16FE7254"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t>□</w:t>
      </w:r>
      <w:r w:rsidRPr="00407DDC">
        <w:rPr>
          <w:rFonts w:ascii="宋体" w:hAnsi="宋体" w:cs="宋体" w:hint="eastAsia"/>
          <w:szCs w:val="21"/>
        </w:rPr>
        <w:t>本项目未预留份额专门面向中小企业采购。具体原因如下：……。如对此项内容有疑问，可通过招标文件约定方式进行异议。</w:t>
      </w:r>
    </w:p>
    <w:p w14:paraId="3A74AD8C"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sym w:font="Wingdings 2" w:char="F0A3"/>
      </w:r>
      <w:r w:rsidRPr="00407DDC">
        <w:rPr>
          <w:rFonts w:ascii="宋体" w:hAnsi="宋体" w:cs="宋体" w:hint="eastAsia"/>
          <w:szCs w:val="21"/>
        </w:rPr>
        <w:t>本项目专门面向中小企业采购，工程由中小</w:t>
      </w:r>
      <w:proofErr w:type="gramStart"/>
      <w:r w:rsidRPr="00407DDC">
        <w:rPr>
          <w:rFonts w:ascii="宋体" w:hAnsi="宋体" w:cs="宋体" w:hint="eastAsia"/>
          <w:szCs w:val="21"/>
        </w:rPr>
        <w:t>微企业</w:t>
      </w:r>
      <w:proofErr w:type="gramEnd"/>
      <w:r w:rsidRPr="00407DDC">
        <w:rPr>
          <w:rFonts w:ascii="宋体" w:hAnsi="宋体" w:cs="宋体" w:hint="eastAsia"/>
          <w:szCs w:val="21"/>
        </w:rPr>
        <w:t>承建。</w:t>
      </w:r>
    </w:p>
    <w:p w14:paraId="2932B412"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t>□</w:t>
      </w:r>
      <w:r w:rsidRPr="00407DDC">
        <w:rPr>
          <w:rFonts w:ascii="宋体" w:hAnsi="宋体" w:cs="宋体" w:hint="eastAsia"/>
          <w:szCs w:val="21"/>
        </w:rPr>
        <w:t>本项目专门面向小</w:t>
      </w:r>
      <w:proofErr w:type="gramStart"/>
      <w:r w:rsidRPr="00407DDC">
        <w:rPr>
          <w:rFonts w:ascii="宋体" w:hAnsi="宋体" w:cs="宋体" w:hint="eastAsia"/>
          <w:szCs w:val="21"/>
        </w:rPr>
        <w:t>微企业</w:t>
      </w:r>
      <w:proofErr w:type="gramEnd"/>
      <w:r w:rsidRPr="00407DDC">
        <w:rPr>
          <w:rFonts w:ascii="宋体" w:hAnsi="宋体" w:cs="宋体" w:hint="eastAsia"/>
          <w:szCs w:val="21"/>
        </w:rPr>
        <w:t>采购，工程由小</w:t>
      </w:r>
      <w:proofErr w:type="gramStart"/>
      <w:r w:rsidRPr="00407DDC">
        <w:rPr>
          <w:rFonts w:ascii="宋体" w:hAnsi="宋体" w:cs="宋体" w:hint="eastAsia"/>
          <w:szCs w:val="21"/>
        </w:rPr>
        <w:t>微企业</w:t>
      </w:r>
      <w:proofErr w:type="gramEnd"/>
      <w:r w:rsidRPr="00407DDC">
        <w:rPr>
          <w:rFonts w:ascii="宋体" w:hAnsi="宋体" w:cs="宋体" w:hint="eastAsia"/>
          <w:szCs w:val="21"/>
        </w:rPr>
        <w:t>承建。</w:t>
      </w:r>
    </w:p>
    <w:p w14:paraId="1932D2B6"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sym w:font="Wingdings 2" w:char="F0A3"/>
      </w:r>
      <w:r w:rsidRPr="00407DDC">
        <w:rPr>
          <w:rFonts w:ascii="宋体" w:hAnsi="宋体" w:cs="宋体" w:hint="eastAsia"/>
          <w:szCs w:val="21"/>
        </w:rPr>
        <w:t>本项目第</w:t>
      </w:r>
      <w:r w:rsidRPr="00407DDC">
        <w:rPr>
          <w:rFonts w:ascii="宋体" w:hAnsi="宋体" w:cs="宋体" w:hint="eastAsia"/>
          <w:szCs w:val="21"/>
          <w:u w:val="single"/>
        </w:rPr>
        <w:t xml:space="preserve">   </w:t>
      </w:r>
      <w:r w:rsidRPr="00407DDC">
        <w:rPr>
          <w:rFonts w:ascii="宋体" w:hAnsi="宋体" w:cs="宋体" w:hint="eastAsia"/>
          <w:szCs w:val="21"/>
        </w:rPr>
        <w:t>标段专门面向中小企业采购，该标段工程由中小</w:t>
      </w:r>
      <w:proofErr w:type="gramStart"/>
      <w:r w:rsidRPr="00407DDC">
        <w:rPr>
          <w:rFonts w:ascii="宋体" w:hAnsi="宋体" w:cs="宋体" w:hint="eastAsia"/>
          <w:szCs w:val="21"/>
        </w:rPr>
        <w:t>微企业</w:t>
      </w:r>
      <w:proofErr w:type="gramEnd"/>
      <w:r w:rsidRPr="00407DDC">
        <w:rPr>
          <w:rFonts w:ascii="宋体" w:hAnsi="宋体" w:cs="宋体" w:hint="eastAsia"/>
          <w:szCs w:val="21"/>
        </w:rPr>
        <w:t>承建。</w:t>
      </w:r>
    </w:p>
    <w:p w14:paraId="4DCA3E1F"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sym w:font="Wingdings 2" w:char="F0A3"/>
      </w:r>
      <w:r w:rsidRPr="00407DDC">
        <w:rPr>
          <w:rFonts w:ascii="宋体" w:hAnsi="宋体" w:cs="宋体" w:hint="eastAsia"/>
          <w:szCs w:val="21"/>
        </w:rPr>
        <w:t>本项目第</w:t>
      </w:r>
      <w:r w:rsidRPr="00407DDC">
        <w:rPr>
          <w:rFonts w:ascii="宋体" w:hAnsi="宋体" w:cs="宋体" w:hint="eastAsia"/>
          <w:szCs w:val="21"/>
          <w:u w:val="single"/>
        </w:rPr>
        <w:t xml:space="preserve">   </w:t>
      </w:r>
      <w:r w:rsidRPr="00407DDC">
        <w:rPr>
          <w:rFonts w:ascii="宋体" w:hAnsi="宋体" w:cs="宋体" w:hint="eastAsia"/>
          <w:szCs w:val="21"/>
        </w:rPr>
        <w:t>标段专门面向小</w:t>
      </w:r>
      <w:proofErr w:type="gramStart"/>
      <w:r w:rsidRPr="00407DDC">
        <w:rPr>
          <w:rFonts w:ascii="宋体" w:hAnsi="宋体" w:cs="宋体" w:hint="eastAsia"/>
          <w:szCs w:val="21"/>
        </w:rPr>
        <w:t>微企业</w:t>
      </w:r>
      <w:proofErr w:type="gramEnd"/>
      <w:r w:rsidRPr="00407DDC">
        <w:rPr>
          <w:rFonts w:ascii="宋体" w:hAnsi="宋体" w:cs="宋体" w:hint="eastAsia"/>
          <w:szCs w:val="21"/>
        </w:rPr>
        <w:t>采购，该标段工程由小</w:t>
      </w:r>
      <w:proofErr w:type="gramStart"/>
      <w:r w:rsidRPr="00407DDC">
        <w:rPr>
          <w:rFonts w:ascii="宋体" w:hAnsi="宋体" w:cs="宋体" w:hint="eastAsia"/>
          <w:szCs w:val="21"/>
        </w:rPr>
        <w:t>微企业</w:t>
      </w:r>
      <w:proofErr w:type="gramEnd"/>
      <w:r w:rsidRPr="00407DDC">
        <w:rPr>
          <w:rFonts w:ascii="宋体" w:hAnsi="宋体" w:cs="宋体" w:hint="eastAsia"/>
          <w:szCs w:val="21"/>
        </w:rPr>
        <w:t>承建。</w:t>
      </w:r>
    </w:p>
    <w:p w14:paraId="62BE1954"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sym w:font="Wingdings 2" w:char="F0A3"/>
      </w:r>
      <w:r w:rsidRPr="00407DDC">
        <w:rPr>
          <w:rFonts w:ascii="宋体" w:hAnsi="宋体" w:cs="宋体" w:hint="eastAsia"/>
          <w:szCs w:val="21"/>
        </w:rPr>
        <w:t>本项目要求投标人以联合体形式参加，且联合体中中小企业承担的部分为签约合同价的</w:t>
      </w:r>
    </w:p>
    <w:p w14:paraId="31DEA533" w14:textId="77777777" w:rsidR="00E472F5" w:rsidRPr="00407DDC" w:rsidRDefault="00000000">
      <w:pPr>
        <w:widowControl/>
        <w:spacing w:line="360" w:lineRule="auto"/>
        <w:rPr>
          <w:rFonts w:ascii="宋体" w:hAnsi="宋体" w:cs="宋体"/>
          <w:szCs w:val="21"/>
        </w:rPr>
      </w:pPr>
      <w:r w:rsidRPr="00407DDC">
        <w:rPr>
          <w:rFonts w:ascii="宋体" w:hAnsi="宋体" w:cs="宋体" w:hint="eastAsia"/>
          <w:szCs w:val="21"/>
          <w:u w:val="single"/>
        </w:rPr>
        <w:t xml:space="preserve">    </w:t>
      </w:r>
      <w:r w:rsidRPr="00407DDC">
        <w:rPr>
          <w:rFonts w:ascii="宋体" w:hAnsi="宋体" w:cs="宋体"/>
          <w:szCs w:val="21"/>
          <w:u w:val="single"/>
          <w:vertAlign w:val="superscript"/>
        </w:rPr>
        <w:footnoteReference w:id="7"/>
      </w:r>
      <w:r w:rsidRPr="00407DDC">
        <w:rPr>
          <w:rFonts w:ascii="宋体" w:hAnsi="宋体" w:cs="宋体" w:hint="eastAsia"/>
          <w:szCs w:val="21"/>
        </w:rPr>
        <w:t>%（其中小</w:t>
      </w:r>
      <w:proofErr w:type="gramStart"/>
      <w:r w:rsidRPr="00407DDC">
        <w:rPr>
          <w:rFonts w:ascii="宋体" w:hAnsi="宋体" w:cs="宋体" w:hint="eastAsia"/>
          <w:szCs w:val="21"/>
        </w:rPr>
        <w:t>微企业</w:t>
      </w:r>
      <w:proofErr w:type="gramEnd"/>
      <w:r w:rsidRPr="00407DDC">
        <w:rPr>
          <w:rFonts w:ascii="宋体" w:hAnsi="宋体" w:cs="宋体" w:hint="eastAsia"/>
          <w:szCs w:val="21"/>
        </w:rPr>
        <w:t>承担的部分为</w:t>
      </w:r>
      <w:r w:rsidRPr="00407DDC">
        <w:rPr>
          <w:rFonts w:ascii="宋体" w:hAnsi="宋体" w:cs="宋体" w:hint="eastAsia"/>
          <w:szCs w:val="21"/>
          <w:u w:val="single"/>
        </w:rPr>
        <w:t xml:space="preserve">  </w:t>
      </w:r>
      <w:r w:rsidRPr="00407DDC">
        <w:rPr>
          <w:rFonts w:ascii="宋体" w:hAnsi="宋体" w:cs="宋体"/>
          <w:szCs w:val="21"/>
          <w:u w:val="single"/>
        </w:rPr>
        <w:t xml:space="preserve"> </w:t>
      </w:r>
      <w:r w:rsidRPr="00407DDC">
        <w:rPr>
          <w:rFonts w:ascii="宋体" w:hAnsi="宋体" w:cs="宋体"/>
          <w:szCs w:val="21"/>
          <w:u w:val="single"/>
          <w:vertAlign w:val="superscript"/>
        </w:rPr>
        <w:footnoteReference w:id="8"/>
      </w:r>
      <w:r w:rsidRPr="00407DDC">
        <w:rPr>
          <w:rFonts w:ascii="宋体" w:hAnsi="宋体" w:cs="宋体" w:hint="eastAsia"/>
          <w:szCs w:val="21"/>
        </w:rPr>
        <w:t>%）；如果投标人本身提供所有工程均由中小企业承建，视同符合了相关资格条件，无需再与其他中小企业组成联合体参加投标活动。</w:t>
      </w:r>
    </w:p>
    <w:p w14:paraId="45746EC4" w14:textId="77777777" w:rsidR="00E472F5" w:rsidRPr="00407DDC" w:rsidRDefault="00000000">
      <w:pPr>
        <w:widowControl/>
        <w:spacing w:line="360" w:lineRule="auto"/>
        <w:ind w:firstLineChars="200" w:firstLine="420"/>
        <w:rPr>
          <w:rFonts w:ascii="宋体" w:hAnsi="宋体" w:cs="宋体"/>
          <w:szCs w:val="21"/>
        </w:rPr>
      </w:pPr>
      <w:r w:rsidRPr="00407DDC">
        <w:rPr>
          <w:rFonts w:ascii="宋体" w:hAnsi="宋体" w:cs="宋体"/>
          <w:szCs w:val="21"/>
        </w:rPr>
        <w:sym w:font="Wingdings 2" w:char="F0A3"/>
      </w:r>
      <w:r w:rsidRPr="00407DDC">
        <w:rPr>
          <w:rFonts w:ascii="宋体" w:hAnsi="宋体" w:cs="宋体" w:hint="eastAsia"/>
          <w:szCs w:val="21"/>
        </w:rPr>
        <w:t>本项目要求投标人将签约合同价的</w:t>
      </w:r>
      <w:r w:rsidRPr="00407DDC">
        <w:rPr>
          <w:rFonts w:ascii="宋体" w:hAnsi="宋体" w:cs="宋体" w:hint="eastAsia"/>
          <w:szCs w:val="21"/>
          <w:u w:val="single"/>
        </w:rPr>
        <w:t xml:space="preserve">    </w:t>
      </w:r>
      <w:r w:rsidRPr="00407DDC">
        <w:rPr>
          <w:rFonts w:ascii="宋体" w:hAnsi="宋体" w:cs="宋体"/>
          <w:szCs w:val="21"/>
          <w:u w:val="single"/>
          <w:vertAlign w:val="superscript"/>
        </w:rPr>
        <w:footnoteReference w:id="9"/>
      </w:r>
      <w:r w:rsidRPr="00407DDC">
        <w:rPr>
          <w:rFonts w:ascii="宋体" w:hAnsi="宋体" w:cs="宋体" w:hint="eastAsia"/>
          <w:szCs w:val="21"/>
        </w:rPr>
        <w:t>%（其中分包给小</w:t>
      </w:r>
      <w:proofErr w:type="gramStart"/>
      <w:r w:rsidRPr="00407DDC">
        <w:rPr>
          <w:rFonts w:ascii="宋体" w:hAnsi="宋体" w:cs="宋体" w:hint="eastAsia"/>
          <w:szCs w:val="21"/>
        </w:rPr>
        <w:t>微企业</w:t>
      </w:r>
      <w:proofErr w:type="gramEnd"/>
      <w:r w:rsidRPr="00407DDC">
        <w:rPr>
          <w:rFonts w:ascii="宋体" w:hAnsi="宋体" w:cs="宋体" w:hint="eastAsia"/>
          <w:szCs w:val="21"/>
        </w:rPr>
        <w:t>的为</w:t>
      </w:r>
      <w:r w:rsidRPr="00407DDC">
        <w:rPr>
          <w:rFonts w:ascii="宋体" w:hAnsi="宋体" w:cs="宋体" w:hint="eastAsia"/>
          <w:szCs w:val="21"/>
          <w:u w:val="single"/>
        </w:rPr>
        <w:t xml:space="preserve">    </w:t>
      </w:r>
      <w:r w:rsidRPr="00407DDC">
        <w:rPr>
          <w:rFonts w:ascii="宋体" w:hAnsi="宋体" w:cs="宋体"/>
          <w:szCs w:val="21"/>
          <w:u w:val="single"/>
          <w:vertAlign w:val="superscript"/>
        </w:rPr>
        <w:footnoteReference w:id="10"/>
      </w:r>
      <w:r w:rsidRPr="00407DDC">
        <w:rPr>
          <w:rFonts w:ascii="宋体" w:hAnsi="宋体" w:cs="宋体" w:hint="eastAsia"/>
          <w:szCs w:val="21"/>
        </w:rPr>
        <w:t>%）分包给一家或者多家中小企业；如果投标人本身提供所有工程均由中小企业承建，视同符合了相关资格条件，无需再向中小企业分包。</w:t>
      </w:r>
    </w:p>
    <w:p w14:paraId="1ECA3BDB" w14:textId="77777777" w:rsidR="00E472F5" w:rsidRPr="00407DDC" w:rsidRDefault="00000000">
      <w:pPr>
        <w:spacing w:line="440" w:lineRule="exact"/>
        <w:ind w:firstLineChars="200" w:firstLine="420"/>
        <w:rPr>
          <w:rFonts w:ascii="宋体" w:hAnsi="宋体"/>
        </w:rPr>
      </w:pPr>
      <w:r w:rsidRPr="00407DDC">
        <w:rPr>
          <w:rFonts w:ascii="宋体" w:hAnsi="宋体" w:cs="宋体" w:hint="eastAsia"/>
          <w:szCs w:val="21"/>
        </w:rPr>
        <w:t>（2）其他要求：</w:t>
      </w:r>
      <w:r w:rsidRPr="00407DDC">
        <w:rPr>
          <w:rFonts w:ascii="宋体" w:hAnsi="宋体" w:cs="宋体" w:hint="eastAsia"/>
          <w:szCs w:val="21"/>
          <w:u w:val="single"/>
        </w:rPr>
        <w:t xml:space="preserve">    </w:t>
      </w:r>
      <w:r w:rsidRPr="00407DDC">
        <w:rPr>
          <w:rFonts w:ascii="黑体" w:eastAsia="黑体" w:hAnsi="黑体" w:hint="eastAsia"/>
          <w:sz w:val="28"/>
          <w:szCs w:val="28"/>
          <w:u w:val="single"/>
        </w:rPr>
        <w:t xml:space="preserve"> </w:t>
      </w:r>
      <w:permEnd w:id="364919465"/>
      <w:r w:rsidRPr="00407DDC">
        <w:rPr>
          <w:rFonts w:ascii="宋体" w:hAnsi="宋体" w:hint="eastAsia"/>
        </w:rPr>
        <w:t>。</w:t>
      </w:r>
    </w:p>
    <w:p w14:paraId="4F67148D"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3.7邀请回复确认函</w:t>
      </w:r>
    </w:p>
    <w:p w14:paraId="408C56D0"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请被邀请单位于</w:t>
      </w:r>
      <w:permStart w:id="2049968778" w:edGrp="everyone"/>
      <w:r w:rsidRPr="00407DDC">
        <w:rPr>
          <w:rFonts w:ascii="宋体" w:hAnsi="宋体" w:hint="eastAsia"/>
        </w:rPr>
        <w:t xml:space="preserve">     </w:t>
      </w:r>
      <w:permEnd w:id="2049968778"/>
      <w:r w:rsidRPr="00407DDC">
        <w:rPr>
          <w:rFonts w:ascii="宋体" w:hAnsi="宋体" w:hint="eastAsia"/>
        </w:rPr>
        <w:t>年</w:t>
      </w:r>
      <w:permStart w:id="1150766813" w:edGrp="everyone"/>
      <w:r w:rsidRPr="00407DDC">
        <w:rPr>
          <w:rFonts w:ascii="宋体" w:hAnsi="宋体" w:hint="eastAsia"/>
        </w:rPr>
        <w:t xml:space="preserve">     </w:t>
      </w:r>
      <w:permEnd w:id="1150766813"/>
      <w:r w:rsidRPr="00407DDC">
        <w:rPr>
          <w:rFonts w:ascii="宋体" w:hAnsi="宋体" w:hint="eastAsia"/>
        </w:rPr>
        <w:t>月</w:t>
      </w:r>
      <w:permStart w:id="1874593677" w:edGrp="everyone"/>
      <w:r w:rsidRPr="00407DDC">
        <w:rPr>
          <w:rFonts w:ascii="宋体" w:hAnsi="宋体" w:hint="eastAsia"/>
        </w:rPr>
        <w:t xml:space="preserve">     </w:t>
      </w:r>
      <w:permEnd w:id="1874593677"/>
      <w:r w:rsidRPr="00407DDC">
        <w:rPr>
          <w:rFonts w:ascii="宋体" w:hAnsi="宋体" w:hint="eastAsia"/>
        </w:rPr>
        <w:t>日</w:t>
      </w:r>
      <w:permStart w:id="429604728" w:edGrp="everyone"/>
      <w:r w:rsidRPr="00407DDC">
        <w:rPr>
          <w:rFonts w:ascii="宋体" w:hAnsi="宋体" w:hint="eastAsia"/>
        </w:rPr>
        <w:t xml:space="preserve">    </w:t>
      </w:r>
      <w:permEnd w:id="429604728"/>
      <w:r w:rsidRPr="00407DDC">
        <w:rPr>
          <w:rFonts w:ascii="宋体" w:hAnsi="宋体" w:hint="eastAsia"/>
        </w:rPr>
        <w:t>时</w:t>
      </w:r>
      <w:permStart w:id="896891476" w:edGrp="everyone"/>
      <w:r w:rsidRPr="00407DDC">
        <w:rPr>
          <w:rFonts w:ascii="宋体" w:hAnsi="宋体"/>
        </w:rPr>
        <w:t xml:space="preserve">  </w:t>
      </w:r>
      <w:r w:rsidRPr="00407DDC">
        <w:rPr>
          <w:rFonts w:ascii="宋体" w:hAnsi="宋体" w:hint="eastAsia"/>
        </w:rPr>
        <w:t xml:space="preserve"> </w:t>
      </w:r>
      <w:permEnd w:id="896891476"/>
      <w:r w:rsidRPr="00407DDC">
        <w:rPr>
          <w:rFonts w:ascii="宋体" w:hAnsi="宋体"/>
        </w:rPr>
        <w:t>分</w:t>
      </w:r>
      <w:r w:rsidRPr="00407DDC">
        <w:rPr>
          <w:rFonts w:ascii="宋体" w:hAnsi="宋体" w:hint="eastAsia"/>
        </w:rPr>
        <w:t>前在系统中确认是否参加投标。</w:t>
      </w:r>
    </w:p>
    <w:p w14:paraId="62EB517C" w14:textId="77777777" w:rsidR="00E472F5" w:rsidRPr="00407DDC" w:rsidRDefault="00000000">
      <w:pPr>
        <w:spacing w:line="360" w:lineRule="auto"/>
        <w:ind w:firstLineChars="200" w:firstLine="422"/>
      </w:pPr>
      <w:r w:rsidRPr="00407DDC">
        <w:rPr>
          <w:rFonts w:hAnsi="宋体" w:hint="eastAsia"/>
          <w:b/>
          <w:bCs/>
        </w:rPr>
        <w:lastRenderedPageBreak/>
        <w:t>4</w:t>
      </w:r>
      <w:r w:rsidRPr="00407DDC">
        <w:rPr>
          <w:rFonts w:hAnsi="宋体" w:hint="eastAsia"/>
          <w:b/>
          <w:bCs/>
        </w:rPr>
        <w:t>．招标文件的获取</w:t>
      </w:r>
    </w:p>
    <w:p w14:paraId="78A1FFC6"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4.1招标文件发布时间：自招标邀请书发布之日至投标截止时间；</w:t>
      </w:r>
    </w:p>
    <w:p w14:paraId="79DE4730" w14:textId="77777777" w:rsidR="00E472F5" w:rsidRPr="00407DDC" w:rsidRDefault="00000000">
      <w:pPr>
        <w:pStyle w:val="p0"/>
        <w:spacing w:line="440" w:lineRule="exact"/>
        <w:ind w:firstLineChars="200" w:firstLine="420"/>
        <w:rPr>
          <w:rFonts w:ascii="宋体" w:hAnsi="宋体"/>
        </w:rPr>
      </w:pPr>
      <w:r w:rsidRPr="00407DDC">
        <w:rPr>
          <w:rFonts w:ascii="宋体" w:hAnsi="宋体" w:hint="eastAsia"/>
        </w:rPr>
        <w:t>4.2获取渠道：潜在投标人均可在本市公共资源</w:t>
      </w:r>
      <w:r w:rsidRPr="00407DDC">
        <w:rPr>
          <w:rFonts w:ascii="宋体" w:hAnsi="宋体"/>
        </w:rPr>
        <w:t>交易中心</w:t>
      </w:r>
      <w:r w:rsidRPr="00407DDC">
        <w:rPr>
          <w:rFonts w:ascii="宋体" w:hAnsi="宋体" w:hint="eastAsia"/>
        </w:rPr>
        <w:t>（含各分中心）</w:t>
      </w:r>
      <w:proofErr w:type="gramStart"/>
      <w:r w:rsidRPr="00407DDC">
        <w:rPr>
          <w:rFonts w:ascii="宋体" w:hAnsi="宋体"/>
        </w:rPr>
        <w:t>门户网</w:t>
      </w:r>
      <w:proofErr w:type="gramEnd"/>
      <w:r w:rsidRPr="00407DDC">
        <w:rPr>
          <w:rFonts w:ascii="Verdana" w:hAnsi="Verdana" w:hint="eastAsia"/>
        </w:rPr>
        <w:t>(</w:t>
      </w:r>
      <w:r w:rsidRPr="00407DDC">
        <w:rPr>
          <w:rFonts w:ascii="Verdana" w:hAnsi="Verdana"/>
        </w:rPr>
        <w:t>http://ggzy.huangshan.gov.cn</w:t>
      </w:r>
      <w:r w:rsidRPr="00407DDC">
        <w:rPr>
          <w:rFonts w:ascii="Verdana" w:hAnsi="Verdana" w:hint="eastAsia"/>
        </w:rPr>
        <w:t>)</w:t>
      </w:r>
      <w:r w:rsidRPr="00407DDC">
        <w:rPr>
          <w:rFonts w:ascii="宋体" w:hAnsi="宋体" w:hint="eastAsia"/>
        </w:rPr>
        <w:t xml:space="preserve">上办理用户登记，自行下载招标文件、工程量清单和施工图，并随时关注网站答疑。 </w:t>
      </w:r>
    </w:p>
    <w:p w14:paraId="5F5DEACE" w14:textId="77777777" w:rsidR="00E472F5" w:rsidRPr="00407DDC" w:rsidRDefault="00000000">
      <w:pPr>
        <w:pStyle w:val="p0"/>
        <w:spacing w:line="440" w:lineRule="exact"/>
        <w:ind w:firstLineChars="200" w:firstLine="422"/>
        <w:rPr>
          <w:rFonts w:ascii="宋体" w:hAnsi="宋体"/>
          <w:b/>
          <w:bCs/>
        </w:rPr>
      </w:pPr>
      <w:r w:rsidRPr="00407DDC">
        <w:rPr>
          <w:rFonts w:ascii="宋体" w:hAnsi="宋体" w:hint="eastAsia"/>
          <w:b/>
          <w:bCs/>
        </w:rPr>
        <w:t>4.3 特别提示：</w:t>
      </w:r>
    </w:p>
    <w:p w14:paraId="3105D01B" w14:textId="77777777" w:rsidR="00E472F5" w:rsidRPr="00407DDC" w:rsidRDefault="00000000">
      <w:pPr>
        <w:pStyle w:val="p0"/>
        <w:spacing w:line="440" w:lineRule="exact"/>
        <w:ind w:firstLineChars="200" w:firstLine="420"/>
      </w:pPr>
      <w:r w:rsidRPr="00407DDC">
        <w:rPr>
          <w:rFonts w:ascii="宋体" w:hAnsi="宋体" w:hint="eastAsia"/>
          <w:bCs/>
        </w:rPr>
        <w:t>本项目需办理用户</w:t>
      </w:r>
      <w:r w:rsidRPr="00407DDC">
        <w:rPr>
          <w:rFonts w:ascii="宋体" w:hAnsi="宋体" w:hint="eastAsia"/>
        </w:rPr>
        <w:t>登记后自行下载招标文件，如有</w:t>
      </w:r>
      <w:r w:rsidRPr="00407DDC">
        <w:rPr>
          <w:rFonts w:ascii="宋体" w:hAnsi="宋体"/>
        </w:rPr>
        <w:t>疑问请</w:t>
      </w:r>
      <w:proofErr w:type="gramStart"/>
      <w:r w:rsidRPr="00407DDC">
        <w:rPr>
          <w:rFonts w:ascii="宋体" w:hAnsi="宋体"/>
        </w:rPr>
        <w:t>加操作</w:t>
      </w:r>
      <w:proofErr w:type="gramEnd"/>
      <w:r w:rsidRPr="00407DDC">
        <w:rPr>
          <w:rFonts w:ascii="宋体" w:hAnsi="宋体"/>
        </w:rPr>
        <w:t>支持</w:t>
      </w:r>
      <w:r w:rsidRPr="00407DDC">
        <w:t>QQ</w:t>
      </w:r>
      <w:r w:rsidRPr="00407DDC">
        <w:rPr>
          <w:rFonts w:ascii="宋体" w:hAnsi="宋体"/>
        </w:rPr>
        <w:t>群</w:t>
      </w:r>
      <w:r w:rsidRPr="00407DDC">
        <w:t>172359788</w:t>
      </w:r>
      <w:r w:rsidRPr="00407DDC">
        <w:rPr>
          <w:rFonts w:ascii="宋体" w:hAnsi="宋体"/>
        </w:rPr>
        <w:t>，或联系本项目交易平台。</w:t>
      </w:r>
      <w:r w:rsidRPr="00407DDC">
        <w:t xml:space="preserve"> </w:t>
      </w:r>
    </w:p>
    <w:p w14:paraId="470D6B88" w14:textId="7F663441" w:rsidR="00E472F5" w:rsidRPr="00407DDC" w:rsidRDefault="00000000">
      <w:pPr>
        <w:pStyle w:val="af8"/>
        <w:shd w:val="clear" w:color="auto" w:fill="FFFFFF"/>
        <w:spacing w:before="0" w:beforeAutospacing="0" w:after="0" w:afterAutospacing="0" w:line="440" w:lineRule="exact"/>
        <w:ind w:left="422"/>
        <w:jc w:val="both"/>
        <w:rPr>
          <w:b/>
          <w:color w:val="auto"/>
          <w:sz w:val="21"/>
          <w:szCs w:val="21"/>
        </w:rPr>
      </w:pPr>
      <w:r w:rsidRPr="00407DDC">
        <w:rPr>
          <w:rFonts w:hint="eastAsia"/>
          <w:b/>
          <w:color w:val="auto"/>
          <w:sz w:val="21"/>
          <w:szCs w:val="21"/>
        </w:rPr>
        <w:t>5.投标保证金</w:t>
      </w:r>
    </w:p>
    <w:p w14:paraId="68E3246F" w14:textId="77777777" w:rsidR="00E472F5" w:rsidRPr="00407DDC" w:rsidRDefault="00000000">
      <w:pPr>
        <w:pStyle w:val="af8"/>
        <w:shd w:val="clear" w:color="auto" w:fill="FFFFFF"/>
        <w:spacing w:before="0" w:beforeAutospacing="0" w:after="0" w:afterAutospacing="0" w:line="440" w:lineRule="exact"/>
        <w:ind w:left="422"/>
        <w:jc w:val="both"/>
        <w:rPr>
          <w:b/>
          <w:bCs/>
          <w:color w:val="auto"/>
          <w:sz w:val="21"/>
        </w:rPr>
      </w:pPr>
      <w:r w:rsidRPr="00407DDC">
        <w:rPr>
          <w:color w:val="auto"/>
        </w:rPr>
        <w:t xml:space="preserve"> </w:t>
      </w:r>
      <w:r w:rsidRPr="00407DDC">
        <w:rPr>
          <w:b/>
          <w:bCs/>
          <w:color w:val="auto"/>
          <w:sz w:val="21"/>
        </w:rPr>
        <w:t>5.1本项目是否收取投标保证金：</w:t>
      </w:r>
      <w:permStart w:id="171801728" w:edGrp="everyone"/>
      <w:r w:rsidRPr="00407DDC">
        <w:rPr>
          <w:b/>
          <w:bCs/>
          <w:color w:val="auto"/>
          <w:sz w:val="21"/>
        </w:rPr>
        <w:t>□</w:t>
      </w:r>
      <w:permEnd w:id="171801728"/>
      <w:r w:rsidRPr="00407DDC">
        <w:rPr>
          <w:b/>
          <w:bCs/>
          <w:color w:val="auto"/>
          <w:sz w:val="21"/>
        </w:rPr>
        <w:t xml:space="preserve">是。 </w:t>
      </w:r>
      <w:permStart w:id="1639348684" w:edGrp="everyone"/>
      <w:r w:rsidRPr="00407DDC">
        <w:rPr>
          <w:b/>
          <w:bCs/>
          <w:color w:val="auto"/>
          <w:sz w:val="21"/>
        </w:rPr>
        <w:t>□</w:t>
      </w:r>
      <w:permEnd w:id="1639348684"/>
      <w:r w:rsidRPr="00407DDC">
        <w:rPr>
          <w:b/>
          <w:bCs/>
          <w:color w:val="auto"/>
          <w:sz w:val="21"/>
        </w:rPr>
        <w:t>否。</w:t>
      </w:r>
    </w:p>
    <w:p w14:paraId="6CF9A2F8" w14:textId="77777777" w:rsidR="00E472F5" w:rsidRPr="00407DDC" w:rsidRDefault="00000000">
      <w:pPr>
        <w:widowControl/>
        <w:shd w:val="clear" w:color="auto" w:fill="FFFFFF"/>
        <w:spacing w:line="440" w:lineRule="exact"/>
        <w:ind w:firstLine="460"/>
        <w:rPr>
          <w:kern w:val="0"/>
        </w:rPr>
      </w:pPr>
      <w:r w:rsidRPr="00407DDC">
        <w:rPr>
          <w:rFonts w:ascii="宋体" w:hAnsi="宋体" w:hint="eastAsia"/>
          <w:b/>
          <w:bCs/>
          <w:kern w:val="0"/>
        </w:rPr>
        <w:t>5.</w:t>
      </w:r>
      <w:r w:rsidRPr="00407DDC">
        <w:rPr>
          <w:rFonts w:ascii="宋体" w:hAnsi="宋体"/>
          <w:b/>
          <w:bCs/>
          <w:kern w:val="0"/>
        </w:rPr>
        <w:t>2</w:t>
      </w:r>
      <w:r w:rsidRPr="00407DDC">
        <w:rPr>
          <w:rFonts w:ascii="宋体" w:hAnsi="宋体" w:hint="eastAsia"/>
          <w:b/>
          <w:bCs/>
          <w:kern w:val="0"/>
        </w:rPr>
        <w:t>投标保证金（人民币）</w:t>
      </w:r>
      <w:r w:rsidRPr="00407DDC">
        <w:rPr>
          <w:rFonts w:ascii="宋体" w:hAnsi="宋体" w:hint="eastAsia"/>
          <w:kern w:val="0"/>
        </w:rPr>
        <w:t>：</w:t>
      </w:r>
      <w:permStart w:id="1189297754" w:edGrp="everyone"/>
      <w:r w:rsidRPr="00407DDC">
        <w:rPr>
          <w:rFonts w:ascii="黑体" w:eastAsia="黑体" w:hAnsi="黑体" w:hint="eastAsia"/>
          <w:u w:val="single"/>
        </w:rPr>
        <w:t xml:space="preserve">         </w:t>
      </w:r>
      <w:permEnd w:id="1189297754"/>
      <w:r w:rsidRPr="00407DDC">
        <w:rPr>
          <w:rFonts w:ascii="宋体" w:hAnsi="宋体" w:hint="eastAsia"/>
          <w:kern w:val="0"/>
        </w:rPr>
        <w:t>。</w:t>
      </w:r>
    </w:p>
    <w:p w14:paraId="3FEDEC78" w14:textId="77777777" w:rsidR="00E472F5" w:rsidRPr="00407DDC" w:rsidRDefault="00000000">
      <w:pPr>
        <w:widowControl/>
        <w:shd w:val="clear" w:color="auto" w:fill="FFFFFF"/>
        <w:spacing w:line="440" w:lineRule="exact"/>
        <w:ind w:firstLine="460"/>
        <w:rPr>
          <w:kern w:val="0"/>
        </w:rPr>
      </w:pPr>
      <w:r w:rsidRPr="00407DDC">
        <w:rPr>
          <w:rFonts w:ascii="宋体" w:hAnsi="宋体" w:hint="eastAsia"/>
          <w:b/>
          <w:bCs/>
          <w:kern w:val="0"/>
        </w:rPr>
        <w:t>5.</w:t>
      </w:r>
      <w:r w:rsidRPr="00407DDC">
        <w:rPr>
          <w:rFonts w:ascii="宋体" w:hAnsi="宋体"/>
          <w:b/>
          <w:bCs/>
          <w:kern w:val="0"/>
        </w:rPr>
        <w:t>3</w:t>
      </w:r>
      <w:r w:rsidRPr="00407DDC">
        <w:rPr>
          <w:rFonts w:ascii="宋体" w:hAnsi="宋体" w:hint="eastAsia"/>
          <w:b/>
          <w:bCs/>
          <w:kern w:val="0"/>
        </w:rPr>
        <w:t>投标保证金到账截止时间</w:t>
      </w:r>
      <w:r w:rsidRPr="00407DDC">
        <w:rPr>
          <w:rFonts w:ascii="宋体" w:hAnsi="宋体" w:hint="eastAsia"/>
          <w:kern w:val="0"/>
        </w:rPr>
        <w:t>：同投标截止时间。</w:t>
      </w:r>
    </w:p>
    <w:p w14:paraId="2595927C" w14:textId="77777777" w:rsidR="00E472F5" w:rsidRPr="00407DDC" w:rsidRDefault="00000000">
      <w:pPr>
        <w:widowControl/>
        <w:shd w:val="clear" w:color="auto" w:fill="FFFFFF"/>
        <w:spacing w:line="440" w:lineRule="exact"/>
        <w:ind w:firstLine="460"/>
        <w:rPr>
          <w:rFonts w:ascii="宋体" w:hAnsi="宋体"/>
          <w:kern w:val="0"/>
        </w:rPr>
      </w:pPr>
      <w:r w:rsidRPr="00407DDC">
        <w:rPr>
          <w:rFonts w:ascii="宋体" w:hAnsi="宋体" w:hint="eastAsia"/>
          <w:b/>
          <w:bCs/>
          <w:kern w:val="0"/>
        </w:rPr>
        <w:t>5.</w:t>
      </w:r>
      <w:r w:rsidRPr="00407DDC">
        <w:rPr>
          <w:rFonts w:ascii="宋体" w:hAnsi="宋体"/>
          <w:b/>
          <w:bCs/>
          <w:kern w:val="0"/>
        </w:rPr>
        <w:t>4</w:t>
      </w:r>
      <w:r w:rsidRPr="00407DDC">
        <w:rPr>
          <w:rFonts w:ascii="宋体" w:hAnsi="宋体" w:hint="eastAsia"/>
          <w:b/>
          <w:bCs/>
          <w:kern w:val="0"/>
        </w:rPr>
        <w:t>投标保证金缴纳</w:t>
      </w:r>
      <w:bookmarkStart w:id="19" w:name="_Hlk170399990"/>
      <w:r w:rsidRPr="00407DDC">
        <w:rPr>
          <w:rFonts w:ascii="宋体" w:hAnsi="宋体" w:hint="eastAsia"/>
          <w:b/>
          <w:bCs/>
          <w:kern w:val="0"/>
        </w:rPr>
        <w:t>形式及注意事项</w:t>
      </w:r>
      <w:r w:rsidRPr="00407DDC">
        <w:rPr>
          <w:rFonts w:ascii="宋体" w:hAnsi="宋体" w:hint="eastAsia"/>
          <w:kern w:val="0"/>
        </w:rPr>
        <w:t>：详见投标人须知前附表。</w:t>
      </w:r>
      <w:bookmarkEnd w:id="19"/>
    </w:p>
    <w:p w14:paraId="76215F2F" w14:textId="77777777" w:rsidR="00E472F5" w:rsidRPr="00407DDC" w:rsidRDefault="00000000">
      <w:pPr>
        <w:pStyle w:val="p0"/>
        <w:spacing w:line="360" w:lineRule="auto"/>
        <w:ind w:firstLineChars="200" w:firstLine="422"/>
        <w:rPr>
          <w:rFonts w:ascii="宋体" w:hAnsi="宋体"/>
          <w:b/>
        </w:rPr>
      </w:pPr>
      <w:r w:rsidRPr="00407DDC">
        <w:rPr>
          <w:rFonts w:ascii="宋体" w:hAnsi="宋体"/>
          <w:b/>
        </w:rPr>
        <w:t>6</w:t>
      </w:r>
      <w:r w:rsidRPr="00407DDC">
        <w:rPr>
          <w:rFonts w:ascii="宋体" w:hAnsi="宋体" w:hint="eastAsia"/>
          <w:b/>
        </w:rPr>
        <w:t>．投标截止时间</w:t>
      </w:r>
    </w:p>
    <w:p w14:paraId="794D7A7E" w14:textId="77777777" w:rsidR="00E472F5" w:rsidRPr="00407DDC" w:rsidRDefault="00000000">
      <w:pPr>
        <w:widowControl/>
        <w:shd w:val="clear" w:color="auto" w:fill="FFFFFF"/>
        <w:spacing w:line="440" w:lineRule="exact"/>
        <w:ind w:firstLineChars="200" w:firstLine="420"/>
        <w:rPr>
          <w:kern w:val="0"/>
        </w:rPr>
      </w:pPr>
      <w:r w:rsidRPr="00407DDC">
        <w:rPr>
          <w:rFonts w:ascii="宋体" w:hAnsi="宋体"/>
          <w:kern w:val="0"/>
        </w:rPr>
        <w:t>6</w:t>
      </w:r>
      <w:r w:rsidRPr="00407DDC">
        <w:rPr>
          <w:rFonts w:ascii="宋体" w:hAnsi="宋体" w:hint="eastAsia"/>
          <w:kern w:val="0"/>
        </w:rPr>
        <w:t>.1投标文件递交的截止时间为</w:t>
      </w:r>
      <w:permStart w:id="956382940" w:edGrp="everyone"/>
      <w:r w:rsidRPr="00407DDC">
        <w:rPr>
          <w:rFonts w:ascii="宋体" w:hAnsi="宋体" w:hint="eastAsia"/>
          <w:kern w:val="0"/>
        </w:rPr>
        <w:t xml:space="preserve">  </w:t>
      </w:r>
      <w:permEnd w:id="956382940"/>
      <w:r w:rsidRPr="00407DDC">
        <w:rPr>
          <w:rFonts w:ascii="宋体" w:hAnsi="宋体" w:hint="eastAsia"/>
          <w:kern w:val="0"/>
        </w:rPr>
        <w:t>年</w:t>
      </w:r>
      <w:permStart w:id="68690555" w:edGrp="everyone"/>
      <w:r w:rsidRPr="00407DDC">
        <w:rPr>
          <w:rFonts w:ascii="宋体" w:hAnsi="宋体" w:hint="eastAsia"/>
          <w:kern w:val="0"/>
        </w:rPr>
        <w:t xml:space="preserve">  </w:t>
      </w:r>
      <w:permEnd w:id="68690555"/>
      <w:r w:rsidRPr="00407DDC">
        <w:rPr>
          <w:rFonts w:ascii="宋体" w:hAnsi="宋体" w:hint="eastAsia"/>
          <w:kern w:val="0"/>
        </w:rPr>
        <w:t>月</w:t>
      </w:r>
      <w:permStart w:id="46219971" w:edGrp="everyone"/>
      <w:r w:rsidRPr="00407DDC">
        <w:rPr>
          <w:rFonts w:ascii="宋体" w:hAnsi="宋体" w:hint="eastAsia"/>
          <w:kern w:val="0"/>
        </w:rPr>
        <w:t xml:space="preserve">  </w:t>
      </w:r>
      <w:permEnd w:id="46219971"/>
      <w:r w:rsidRPr="00407DDC">
        <w:rPr>
          <w:rFonts w:ascii="宋体" w:hAnsi="宋体" w:hint="eastAsia"/>
          <w:kern w:val="0"/>
        </w:rPr>
        <w:t>日</w:t>
      </w:r>
      <w:permStart w:id="1817797127" w:edGrp="everyone"/>
      <w:r w:rsidRPr="00407DDC">
        <w:rPr>
          <w:rFonts w:ascii="宋体" w:hAnsi="宋体" w:hint="eastAsia"/>
          <w:kern w:val="0"/>
        </w:rPr>
        <w:t xml:space="preserve">  </w:t>
      </w:r>
      <w:permEnd w:id="1817797127"/>
      <w:r w:rsidRPr="00407DDC">
        <w:rPr>
          <w:rFonts w:ascii="宋体" w:hAnsi="宋体" w:hint="eastAsia"/>
          <w:kern w:val="0"/>
        </w:rPr>
        <w:t>时</w:t>
      </w:r>
      <w:permStart w:id="1719947148" w:edGrp="everyone"/>
      <w:r w:rsidRPr="00407DDC">
        <w:rPr>
          <w:rFonts w:ascii="宋体" w:hAnsi="宋体"/>
        </w:rPr>
        <w:t xml:space="preserve">   </w:t>
      </w:r>
      <w:permEnd w:id="1719947148"/>
      <w:r w:rsidRPr="00407DDC">
        <w:rPr>
          <w:rFonts w:ascii="宋体" w:hAnsi="宋体"/>
        </w:rPr>
        <w:t>分</w:t>
      </w:r>
      <w:r w:rsidRPr="00407DDC">
        <w:rPr>
          <w:rFonts w:ascii="宋体" w:hAnsi="宋体" w:hint="eastAsia"/>
          <w:kern w:val="0"/>
        </w:rPr>
        <w:t>。</w:t>
      </w:r>
    </w:p>
    <w:p w14:paraId="2C612DAF" w14:textId="77777777" w:rsidR="00E472F5" w:rsidRPr="00407DDC" w:rsidRDefault="00000000">
      <w:pPr>
        <w:widowControl/>
        <w:shd w:val="clear" w:color="auto" w:fill="FFFFFF"/>
        <w:spacing w:line="440" w:lineRule="exact"/>
        <w:ind w:firstLineChars="200" w:firstLine="420"/>
        <w:rPr>
          <w:rFonts w:ascii="宋体" w:hAnsi="宋体"/>
          <w:kern w:val="0"/>
        </w:rPr>
      </w:pPr>
      <w:r w:rsidRPr="00407DDC">
        <w:rPr>
          <w:rFonts w:ascii="宋体" w:hAnsi="宋体"/>
          <w:kern w:val="0"/>
        </w:rPr>
        <w:t>6</w:t>
      </w:r>
      <w:r w:rsidRPr="00407DDC">
        <w:rPr>
          <w:rFonts w:ascii="宋体" w:hAnsi="宋体" w:hint="eastAsia"/>
          <w:kern w:val="0"/>
        </w:rPr>
        <w:t>.2</w:t>
      </w:r>
      <w:permStart w:id="1030757178" w:edGrp="everyone"/>
      <w:r w:rsidRPr="00407DDC">
        <w:rPr>
          <w:rFonts w:ascii="宋体" w:hAnsi="宋体" w:hint="eastAsia"/>
          <w:kern w:val="0"/>
        </w:rPr>
        <w:t>本项目采用电子投标，投标人应在投标截止时间之前登录黄山市公共资源交易服务网上传投标文件。投标人逾期上传投标文件的，电子投标系统不予受理。</w:t>
      </w:r>
    </w:p>
    <w:p w14:paraId="27225A6F" w14:textId="77777777" w:rsidR="00E472F5" w:rsidRPr="00407DDC" w:rsidRDefault="00000000">
      <w:pPr>
        <w:widowControl/>
        <w:shd w:val="clear" w:color="auto" w:fill="FFFFFF"/>
        <w:spacing w:line="440" w:lineRule="exact"/>
        <w:ind w:firstLineChars="200" w:firstLine="420"/>
        <w:rPr>
          <w:rFonts w:ascii="宋体" w:hAnsi="宋体"/>
          <w:kern w:val="0"/>
        </w:rPr>
      </w:pPr>
      <w:r w:rsidRPr="00407DDC">
        <w:rPr>
          <w:rFonts w:ascii="宋体" w:hAnsi="宋体" w:hint="eastAsia"/>
          <w:kern w:val="0"/>
        </w:rPr>
        <w:t>本项目采用非电子投标，投标文件递交地点为本项目交易平台所在地第    开标室。逾期送达的或者未送达指定地点的投标文件，招标人不予受理。</w:t>
      </w:r>
    </w:p>
    <w:p w14:paraId="6BF40F37" w14:textId="77777777" w:rsidR="00E472F5" w:rsidRPr="00407DDC" w:rsidRDefault="00000000">
      <w:pPr>
        <w:widowControl/>
        <w:shd w:val="clear" w:color="auto" w:fill="FFFFFF"/>
        <w:spacing w:line="440" w:lineRule="exact"/>
        <w:ind w:firstLineChars="200" w:firstLine="420"/>
      </w:pPr>
      <w:r w:rsidRPr="00407DDC">
        <w:rPr>
          <w:rFonts w:hint="eastAsia"/>
        </w:rPr>
        <w:t>以上二选</w:t>
      </w:r>
      <w:proofErr w:type="gramStart"/>
      <w:r w:rsidRPr="00407DDC">
        <w:rPr>
          <w:rFonts w:hint="eastAsia"/>
        </w:rPr>
        <w:t>一</w:t>
      </w:r>
      <w:proofErr w:type="gramEnd"/>
      <w:r w:rsidRPr="00407DDC">
        <w:rPr>
          <w:rFonts w:hint="eastAsia"/>
        </w:rPr>
        <w:t>，确定之后另一项需要删除</w:t>
      </w:r>
    </w:p>
    <w:permEnd w:id="1030757178"/>
    <w:p w14:paraId="0CF8A858" w14:textId="77777777" w:rsidR="00E472F5" w:rsidRPr="00407DDC" w:rsidRDefault="00000000">
      <w:pPr>
        <w:pStyle w:val="p0"/>
        <w:spacing w:line="360" w:lineRule="auto"/>
        <w:ind w:firstLineChars="200" w:firstLine="422"/>
        <w:rPr>
          <w:rFonts w:ascii="宋体" w:hAnsi="宋体"/>
          <w:b/>
        </w:rPr>
      </w:pPr>
      <w:r w:rsidRPr="00407DDC">
        <w:rPr>
          <w:rFonts w:ascii="宋体" w:hAnsi="宋体" w:hint="eastAsia"/>
          <w:b/>
        </w:rPr>
        <w:t>7、开标时间及地点：</w:t>
      </w:r>
    </w:p>
    <w:p w14:paraId="3A5EF915" w14:textId="77777777" w:rsidR="00E472F5" w:rsidRPr="00407DDC" w:rsidRDefault="00000000">
      <w:pPr>
        <w:spacing w:line="440" w:lineRule="exact"/>
        <w:ind w:firstLineChars="200" w:firstLine="420"/>
      </w:pPr>
      <w:r w:rsidRPr="00407DDC">
        <w:t>7</w:t>
      </w:r>
      <w:r w:rsidRPr="00407DDC">
        <w:rPr>
          <w:rFonts w:hint="eastAsia"/>
        </w:rPr>
        <w:t>.1</w:t>
      </w:r>
      <w:r w:rsidRPr="00407DDC">
        <w:rPr>
          <w:rFonts w:hint="eastAsia"/>
        </w:rPr>
        <w:t>开标时间：同投标截止时间</w:t>
      </w:r>
    </w:p>
    <w:p w14:paraId="68866E8C" w14:textId="77777777" w:rsidR="00E472F5" w:rsidRPr="00407DDC"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407DDC">
        <w:rPr>
          <w:color w:val="auto"/>
          <w:sz w:val="21"/>
          <w:szCs w:val="21"/>
          <w:shd w:val="clear" w:color="auto" w:fill="FFFFFF"/>
        </w:rPr>
        <w:t>7.2</w:t>
      </w:r>
      <w:r w:rsidRPr="00407DDC">
        <w:rPr>
          <w:rFonts w:hint="eastAsia"/>
          <w:color w:val="auto"/>
          <w:sz w:val="21"/>
          <w:szCs w:val="21"/>
          <w:shd w:val="clear" w:color="auto" w:fill="FFFFFF"/>
        </w:rPr>
        <w:t>本项目是否采用不见面开标。</w:t>
      </w:r>
    </w:p>
    <w:p w14:paraId="084BDB7C" w14:textId="77777777" w:rsidR="00E472F5" w:rsidRPr="00407DDC"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407DDC">
        <w:rPr>
          <w:color w:val="auto"/>
          <w:sz w:val="21"/>
          <w:szCs w:val="21"/>
          <w:shd w:val="clear" w:color="auto" w:fill="FFFFFF"/>
        </w:rPr>
        <w:t>7</w:t>
      </w:r>
      <w:r w:rsidRPr="00407DDC">
        <w:rPr>
          <w:rFonts w:hint="eastAsia"/>
          <w:color w:val="auto"/>
          <w:sz w:val="21"/>
          <w:szCs w:val="21"/>
          <w:shd w:val="clear" w:color="auto" w:fill="FFFFFF"/>
        </w:rPr>
        <w:t>.</w:t>
      </w:r>
      <w:r w:rsidRPr="00407DDC">
        <w:rPr>
          <w:color w:val="auto"/>
          <w:sz w:val="21"/>
          <w:szCs w:val="21"/>
          <w:shd w:val="clear" w:color="auto" w:fill="FFFFFF"/>
        </w:rPr>
        <w:t>2.1</w:t>
      </w:r>
      <w:r w:rsidRPr="00407DDC">
        <w:rPr>
          <w:rFonts w:hint="eastAsia"/>
          <w:color w:val="auto"/>
          <w:sz w:val="21"/>
          <w:szCs w:val="21"/>
          <w:shd w:val="clear" w:color="auto" w:fill="FFFFFF"/>
        </w:rPr>
        <w:t xml:space="preserve"> </w:t>
      </w:r>
      <w:permStart w:id="939863978" w:edGrp="everyone"/>
      <w:r w:rsidRPr="00407DDC">
        <w:rPr>
          <w:rFonts w:hint="eastAsia"/>
          <w:color w:val="auto"/>
          <w:sz w:val="21"/>
          <w:szCs w:val="21"/>
          <w:shd w:val="clear" w:color="auto" w:fill="FFFFFF"/>
        </w:rPr>
        <w:t xml:space="preserve">□ </w:t>
      </w:r>
      <w:permEnd w:id="939863978"/>
      <w:r w:rsidRPr="00407DDC">
        <w:rPr>
          <w:rFonts w:hint="eastAsia"/>
          <w:color w:val="auto"/>
          <w:sz w:val="21"/>
          <w:szCs w:val="21"/>
          <w:shd w:val="clear" w:color="auto" w:fill="FFFFFF"/>
        </w:rPr>
        <w:t>是。开标地点：黄山市公共资源交易中心门户网站——不见面开标大厅。不见面开标大厅登录方式：黄山市公共资源交易中心门户网站选择不见面开标大厅登录。具体操作详见黄山市公共资源交易中心门户网站——服务指南——不见面开标大厅操作手册，具体规定按《黄山市公共资源交易不见面开标操作规定》执行。</w:t>
      </w:r>
    </w:p>
    <w:p w14:paraId="612FE9BA" w14:textId="77777777" w:rsidR="00E472F5" w:rsidRPr="00407DDC" w:rsidRDefault="00000000">
      <w:pPr>
        <w:spacing w:line="440" w:lineRule="exact"/>
        <w:ind w:firstLineChars="200" w:firstLine="420"/>
      </w:pPr>
      <w:r w:rsidRPr="00407DDC">
        <w:rPr>
          <w:rFonts w:ascii="宋体" w:hAnsi="宋体" w:hint="eastAsia"/>
          <w:shd w:val="clear" w:color="auto" w:fill="FFFFFF"/>
        </w:rPr>
        <w:t xml:space="preserve"> </w:t>
      </w:r>
      <w:r w:rsidRPr="00407DDC">
        <w:rPr>
          <w:rFonts w:ascii="宋体" w:hAnsi="宋体"/>
          <w:shd w:val="clear" w:color="auto" w:fill="FFFFFF"/>
        </w:rPr>
        <w:t xml:space="preserve">    </w:t>
      </w:r>
      <w:permStart w:id="386419507" w:edGrp="everyone"/>
      <w:r w:rsidRPr="00407DDC">
        <w:rPr>
          <w:rFonts w:ascii="宋体" w:hAnsi="宋体" w:hint="eastAsia"/>
          <w:shd w:val="clear" w:color="auto" w:fill="FFFFFF"/>
        </w:rPr>
        <w:t>□</w:t>
      </w:r>
      <w:permEnd w:id="386419507"/>
      <w:r w:rsidRPr="00407DDC">
        <w:rPr>
          <w:rFonts w:ascii="宋体" w:hAnsi="宋体" w:hint="eastAsia"/>
          <w:shd w:val="clear" w:color="auto" w:fill="FFFFFF"/>
        </w:rPr>
        <w:t>否。</w:t>
      </w:r>
      <w:r w:rsidRPr="00407DDC">
        <w:rPr>
          <w:rFonts w:ascii="宋体" w:hAnsi="宋体" w:hint="eastAsia"/>
        </w:rPr>
        <w:t>开标地点：黄山市公共资源交易中心</w:t>
      </w:r>
      <w:permStart w:id="749685752" w:edGrp="everyone"/>
      <w:r w:rsidRPr="00407DDC">
        <w:rPr>
          <w:rFonts w:ascii="宋体" w:hAnsi="宋体" w:hint="eastAsia"/>
        </w:rPr>
        <w:t xml:space="preserve">  分中心</w:t>
      </w:r>
      <w:permEnd w:id="749685752"/>
      <w:r w:rsidRPr="00407DDC">
        <w:rPr>
          <w:rFonts w:hint="eastAsia"/>
        </w:rPr>
        <w:t>第</w:t>
      </w:r>
      <w:permStart w:id="750025109" w:edGrp="everyone"/>
      <w:r w:rsidRPr="00407DDC">
        <w:rPr>
          <w:rFonts w:hint="eastAsia"/>
        </w:rPr>
        <w:t xml:space="preserve">  </w:t>
      </w:r>
      <w:permEnd w:id="750025109"/>
      <w:r w:rsidRPr="00407DDC">
        <w:rPr>
          <w:rFonts w:hint="eastAsia"/>
        </w:rPr>
        <w:t>开标室（地址：</w:t>
      </w:r>
      <w:permStart w:id="930422867" w:edGrp="everyone"/>
      <w:r w:rsidRPr="00407DDC">
        <w:rPr>
          <w:rFonts w:hint="eastAsia"/>
        </w:rPr>
        <w:t xml:space="preserve">    </w:t>
      </w:r>
      <w:permEnd w:id="930422867"/>
      <w:r w:rsidRPr="00407DDC">
        <w:rPr>
          <w:rFonts w:hint="eastAsia"/>
        </w:rPr>
        <w:t>）。</w:t>
      </w:r>
    </w:p>
    <w:p w14:paraId="062681EE" w14:textId="77777777" w:rsidR="00E472F5" w:rsidRPr="00407DDC" w:rsidRDefault="00000000">
      <w:pPr>
        <w:spacing w:line="440" w:lineRule="exact"/>
        <w:ind w:firstLineChars="200" w:firstLine="420"/>
      </w:pPr>
      <w:r w:rsidRPr="00407DDC">
        <w:rPr>
          <w:rFonts w:hint="eastAsia"/>
        </w:rPr>
        <w:t>注：</w:t>
      </w:r>
      <w:r w:rsidRPr="00407DDC">
        <w:rPr>
          <w:rFonts w:ascii="宋体" w:hAnsi="宋体" w:hint="eastAsia"/>
        </w:rPr>
        <w:t>投标人在规定的时间内解密投标文件即可。</w:t>
      </w:r>
    </w:p>
    <w:p w14:paraId="0E533685" w14:textId="77777777" w:rsidR="00E472F5" w:rsidRPr="00407DDC" w:rsidRDefault="00000000">
      <w:pPr>
        <w:spacing w:line="360" w:lineRule="auto"/>
        <w:ind w:firstLineChars="200" w:firstLine="422"/>
        <w:rPr>
          <w:rFonts w:ascii="黑体" w:eastAsia="黑体" w:hAnsi="黑体"/>
        </w:rPr>
      </w:pPr>
      <w:permStart w:id="600850850" w:edGrp="everyone"/>
      <w:r w:rsidRPr="00407DDC">
        <w:rPr>
          <w:rFonts w:ascii="黑体" w:eastAsia="黑体" w:hAnsi="宋体"/>
          <w:b/>
          <w:bCs/>
        </w:rPr>
        <w:t>8</w:t>
      </w:r>
      <w:r w:rsidRPr="00407DDC">
        <w:rPr>
          <w:rFonts w:ascii="黑体" w:eastAsia="黑体" w:hAnsi="宋体" w:hint="eastAsia"/>
          <w:b/>
          <w:bCs/>
        </w:rPr>
        <w:t>．发布邀请书的媒</w:t>
      </w:r>
      <w:r w:rsidRPr="00407DDC">
        <w:rPr>
          <w:rFonts w:ascii="黑体" w:eastAsia="黑体" w:hAnsi="黑体" w:hint="eastAsia"/>
          <w:b/>
          <w:bCs/>
        </w:rPr>
        <w:t>介</w:t>
      </w:r>
    </w:p>
    <w:p w14:paraId="295F427E" w14:textId="1B926FEB" w:rsidR="00E472F5" w:rsidRPr="00407DDC" w:rsidRDefault="00000000">
      <w:pPr>
        <w:spacing w:line="440" w:lineRule="exact"/>
        <w:ind w:firstLineChars="200" w:firstLine="420"/>
        <w:rPr>
          <w:rFonts w:ascii="宋体" w:hAnsi="宋体"/>
        </w:rPr>
      </w:pPr>
      <w:r w:rsidRPr="00407DDC">
        <w:rPr>
          <w:rFonts w:ascii="宋体" w:hAnsi="宋体" w:cs="宋体" w:hint="eastAsia"/>
          <w:kern w:val="0"/>
        </w:rPr>
        <w:t xml:space="preserve"> </w:t>
      </w:r>
      <w:r w:rsidRPr="00407DDC">
        <w:rPr>
          <w:rFonts w:ascii="宋体" w:hAnsi="宋体" w:cs="宋体"/>
          <w:kern w:val="0"/>
        </w:rPr>
        <w:t xml:space="preserve"> </w:t>
      </w:r>
      <w:r w:rsidRPr="00407DDC">
        <w:rPr>
          <w:rFonts w:ascii="宋体" w:hAnsi="宋体"/>
        </w:rPr>
        <w:t>本次招标</w:t>
      </w:r>
      <w:r w:rsidRPr="00407DDC">
        <w:rPr>
          <w:rFonts w:ascii="宋体" w:hAnsi="宋体" w:hint="eastAsia"/>
        </w:rPr>
        <w:t>邀请书</w:t>
      </w:r>
      <w:r w:rsidRPr="00407DDC">
        <w:rPr>
          <w:rFonts w:ascii="宋体" w:hAnsi="宋体"/>
        </w:rPr>
        <w:t>同时在</w:t>
      </w:r>
      <w:r w:rsidRPr="00407DDC">
        <w:rPr>
          <w:rFonts w:hint="eastAsia"/>
        </w:rPr>
        <w:t>安徽省公共资源交易监管网（</w:t>
      </w:r>
      <w:r w:rsidRPr="00407DDC">
        <w:rPr>
          <w:rFonts w:eastAsia="微软雅黑" w:cs="Calibri"/>
        </w:rPr>
        <w:t>http://ggzy.ah.gov.cn/</w:t>
      </w:r>
      <w:r w:rsidRPr="00407DDC">
        <w:rPr>
          <w:rFonts w:hint="eastAsia"/>
        </w:rPr>
        <w:t>）、黄山市公共资</w:t>
      </w:r>
      <w:r w:rsidRPr="00407DDC">
        <w:rPr>
          <w:rFonts w:hint="eastAsia"/>
        </w:rPr>
        <w:lastRenderedPageBreak/>
        <w:t>源交易中心网（</w:t>
      </w:r>
      <w:r w:rsidRPr="00407DDC">
        <w:rPr>
          <w:rFonts w:cs="Calibri"/>
        </w:rPr>
        <w:t>http://ggzy.huangshan.gov.cn/</w:t>
      </w:r>
      <w:r w:rsidRPr="00407DDC">
        <w:rPr>
          <w:rFonts w:hint="eastAsia"/>
        </w:rPr>
        <w:t>）上发布</w:t>
      </w:r>
      <w:r w:rsidRPr="00407DDC">
        <w:rPr>
          <w:rFonts w:ascii="宋体" w:hAnsi="宋体"/>
        </w:rPr>
        <w:t>。</w:t>
      </w:r>
      <w:permEnd w:id="600850850"/>
    </w:p>
    <w:p w14:paraId="46869BC3" w14:textId="77777777" w:rsidR="00E472F5" w:rsidRPr="00407DDC" w:rsidRDefault="00000000">
      <w:pPr>
        <w:spacing w:line="440" w:lineRule="exact"/>
        <w:ind w:firstLineChars="200" w:firstLine="420"/>
        <w:rPr>
          <w:rFonts w:ascii="宋体" w:hAnsi="宋体"/>
        </w:rPr>
      </w:pPr>
      <w:r w:rsidRPr="00407DDC">
        <w:rPr>
          <w:rFonts w:ascii="宋体" w:hAnsi="宋体" w:hint="eastAsia"/>
        </w:rPr>
        <w:t xml:space="preserve"> </w:t>
      </w:r>
      <w:r w:rsidRPr="00407DDC">
        <w:rPr>
          <w:rFonts w:hint="eastAsia"/>
        </w:rPr>
        <w:t xml:space="preserve"> </w:t>
      </w:r>
      <w:permStart w:id="529802372" w:edGrp="everyone"/>
      <w:r w:rsidRPr="00407DDC">
        <w:rPr>
          <w:rFonts w:hint="eastAsia"/>
        </w:rPr>
        <w:t xml:space="preserve"> </w:t>
      </w:r>
      <w:r w:rsidRPr="00407DDC">
        <w:rPr>
          <w:rFonts w:hint="eastAsia"/>
        </w:rPr>
        <w:t>注：是否在网站发布，招标人自行决定，编辑公告时需要删除本条</w:t>
      </w:r>
      <w:r w:rsidRPr="00407DDC">
        <w:rPr>
          <w:rFonts w:hint="eastAsia"/>
        </w:rPr>
        <w:t xml:space="preserve"> </w:t>
      </w:r>
      <w:permEnd w:id="529802372"/>
      <w:r w:rsidRPr="00407DDC">
        <w:rPr>
          <w:rFonts w:hint="eastAsia"/>
        </w:rPr>
        <w:t xml:space="preserve"> </w:t>
      </w:r>
    </w:p>
    <w:p w14:paraId="35126653" w14:textId="77777777" w:rsidR="00E472F5" w:rsidRPr="00407DDC" w:rsidRDefault="00000000">
      <w:pPr>
        <w:spacing w:line="360" w:lineRule="auto"/>
        <w:ind w:firstLineChars="200" w:firstLine="422"/>
        <w:rPr>
          <w:rFonts w:ascii="黑体" w:eastAsia="黑体" w:hAnsi="宋体"/>
          <w:b/>
          <w:bCs/>
        </w:rPr>
      </w:pPr>
      <w:permStart w:id="1248341099" w:edGrp="everyone"/>
      <w:r w:rsidRPr="00407DDC">
        <w:rPr>
          <w:rFonts w:ascii="黑体" w:eastAsia="黑体" w:hAnsi="宋体"/>
          <w:b/>
          <w:bCs/>
        </w:rPr>
        <w:t>9</w:t>
      </w:r>
      <w:permEnd w:id="1248341099"/>
      <w:r w:rsidRPr="00407DDC">
        <w:rPr>
          <w:rFonts w:ascii="黑体" w:eastAsia="黑体" w:hAnsi="宋体" w:hint="eastAsia"/>
          <w:b/>
          <w:bCs/>
        </w:rPr>
        <w:t>．联系方式</w:t>
      </w:r>
    </w:p>
    <w:p w14:paraId="1DEC59DE" w14:textId="77777777" w:rsidR="00E472F5" w:rsidRPr="00407DDC" w:rsidRDefault="00000000">
      <w:pPr>
        <w:spacing w:line="440" w:lineRule="exact"/>
        <w:ind w:firstLineChars="200" w:firstLine="420"/>
        <w:rPr>
          <w:rFonts w:ascii="宋体" w:hAnsi="宋体"/>
          <w:u w:val="single"/>
        </w:rPr>
      </w:pPr>
      <w:r w:rsidRPr="00407DDC">
        <w:rPr>
          <w:rFonts w:ascii="宋体" w:hAnsi="宋体" w:hint="eastAsia"/>
        </w:rPr>
        <w:t>招 标 人：</w:t>
      </w:r>
      <w:permStart w:id="1657359891" w:edGrp="everyone"/>
      <w:r w:rsidRPr="00407DDC">
        <w:rPr>
          <w:rFonts w:ascii="宋体" w:hAnsi="宋体" w:hint="eastAsia"/>
          <w:u w:val="single"/>
        </w:rPr>
        <w:t xml:space="preserve">                            </w:t>
      </w:r>
      <w:permEnd w:id="1657359891"/>
      <w:r w:rsidRPr="00407DDC">
        <w:rPr>
          <w:rFonts w:ascii="宋体" w:hAnsi="宋体" w:hint="eastAsia"/>
        </w:rPr>
        <w:t xml:space="preserve">         招标代理机构：</w:t>
      </w:r>
      <w:permStart w:id="253653703" w:edGrp="everyone"/>
      <w:r w:rsidRPr="00407DDC">
        <w:rPr>
          <w:rFonts w:ascii="宋体" w:hAnsi="宋体" w:hint="eastAsia"/>
          <w:u w:val="single"/>
        </w:rPr>
        <w:t xml:space="preserve">               </w:t>
      </w:r>
      <w:permEnd w:id="253653703"/>
    </w:p>
    <w:p w14:paraId="0F4059B7" w14:textId="77777777" w:rsidR="00E472F5" w:rsidRPr="00407DDC" w:rsidRDefault="00000000">
      <w:pPr>
        <w:spacing w:line="440" w:lineRule="exact"/>
        <w:ind w:firstLineChars="200" w:firstLine="420"/>
        <w:rPr>
          <w:rFonts w:ascii="宋体" w:hAnsi="宋体"/>
        </w:rPr>
      </w:pPr>
      <w:r w:rsidRPr="00407DDC">
        <w:rPr>
          <w:rFonts w:ascii="宋体" w:hAnsi="宋体" w:hint="eastAsia"/>
        </w:rPr>
        <w:t>地    址：</w:t>
      </w:r>
      <w:permStart w:id="869343798" w:edGrp="everyone"/>
      <w:r w:rsidRPr="00407DDC">
        <w:rPr>
          <w:rFonts w:ascii="宋体" w:hAnsi="宋体" w:hint="eastAsia"/>
          <w:u w:val="single"/>
        </w:rPr>
        <w:t xml:space="preserve">                            </w:t>
      </w:r>
      <w:permEnd w:id="869343798"/>
      <w:r w:rsidRPr="00407DDC">
        <w:rPr>
          <w:rFonts w:ascii="宋体" w:hAnsi="宋体" w:hint="eastAsia"/>
        </w:rPr>
        <w:t xml:space="preserve">         地       址：</w:t>
      </w:r>
      <w:permStart w:id="192750660" w:edGrp="everyone"/>
      <w:r w:rsidRPr="00407DDC">
        <w:rPr>
          <w:rFonts w:ascii="宋体" w:hAnsi="宋体" w:hint="eastAsia"/>
          <w:u w:val="single"/>
        </w:rPr>
        <w:t xml:space="preserve">                </w:t>
      </w:r>
      <w:permEnd w:id="192750660"/>
    </w:p>
    <w:p w14:paraId="32BE8092" w14:textId="77777777" w:rsidR="00E472F5" w:rsidRPr="00407DDC" w:rsidRDefault="00000000">
      <w:pPr>
        <w:spacing w:line="440" w:lineRule="exact"/>
        <w:ind w:firstLineChars="200" w:firstLine="420"/>
        <w:rPr>
          <w:rFonts w:ascii="宋体" w:hAnsi="宋体"/>
        </w:rPr>
      </w:pPr>
      <w:r w:rsidRPr="00407DDC">
        <w:rPr>
          <w:rFonts w:ascii="宋体" w:hAnsi="宋体" w:hint="eastAsia"/>
        </w:rPr>
        <w:t>联 系 人：</w:t>
      </w:r>
      <w:permStart w:id="473853452" w:edGrp="everyone"/>
      <w:r w:rsidRPr="00407DDC">
        <w:rPr>
          <w:rFonts w:ascii="宋体" w:hAnsi="宋体" w:hint="eastAsia"/>
          <w:u w:val="single"/>
        </w:rPr>
        <w:t xml:space="preserve">                           </w:t>
      </w:r>
      <w:r w:rsidRPr="00407DDC">
        <w:rPr>
          <w:rFonts w:ascii="宋体" w:hAnsi="宋体" w:hint="eastAsia"/>
        </w:rPr>
        <w:t xml:space="preserve"> </w:t>
      </w:r>
      <w:permEnd w:id="473853452"/>
      <w:r w:rsidRPr="00407DDC">
        <w:rPr>
          <w:rFonts w:ascii="宋体" w:hAnsi="宋体" w:hint="eastAsia"/>
        </w:rPr>
        <w:t xml:space="preserve">         联  系  人：</w:t>
      </w:r>
      <w:permStart w:id="957297408" w:edGrp="everyone"/>
      <w:r w:rsidRPr="00407DDC">
        <w:rPr>
          <w:rFonts w:ascii="宋体" w:hAnsi="宋体" w:hint="eastAsia"/>
          <w:u w:val="single"/>
        </w:rPr>
        <w:t xml:space="preserve">                 </w:t>
      </w:r>
      <w:permEnd w:id="957297408"/>
    </w:p>
    <w:p w14:paraId="515738A1" w14:textId="77777777" w:rsidR="00E472F5" w:rsidRPr="00407DDC" w:rsidRDefault="00000000">
      <w:pPr>
        <w:spacing w:line="440" w:lineRule="exact"/>
        <w:ind w:firstLineChars="200" w:firstLine="420"/>
        <w:rPr>
          <w:rFonts w:ascii="宋体" w:hAnsi="宋体"/>
        </w:rPr>
      </w:pPr>
      <w:r w:rsidRPr="00407DDC">
        <w:rPr>
          <w:rFonts w:ascii="宋体" w:hAnsi="宋体" w:hint="eastAsia"/>
        </w:rPr>
        <w:t>电    话：</w:t>
      </w:r>
      <w:permStart w:id="1051737830" w:edGrp="everyone"/>
      <w:r w:rsidRPr="00407DDC">
        <w:rPr>
          <w:rFonts w:ascii="宋体" w:hAnsi="宋体" w:hint="eastAsia"/>
          <w:u w:val="single"/>
        </w:rPr>
        <w:t xml:space="preserve">                           </w:t>
      </w:r>
      <w:r w:rsidRPr="00407DDC">
        <w:rPr>
          <w:rFonts w:ascii="宋体" w:hAnsi="宋体" w:hint="eastAsia"/>
        </w:rPr>
        <w:t xml:space="preserve"> </w:t>
      </w:r>
      <w:permEnd w:id="1051737830"/>
      <w:r w:rsidRPr="00407DDC">
        <w:rPr>
          <w:rFonts w:ascii="宋体" w:hAnsi="宋体" w:hint="eastAsia"/>
        </w:rPr>
        <w:t xml:space="preserve">         电      话：</w:t>
      </w:r>
      <w:permStart w:id="158152587" w:edGrp="everyone"/>
      <w:r w:rsidRPr="00407DDC">
        <w:rPr>
          <w:rFonts w:ascii="宋体" w:hAnsi="宋体" w:hint="eastAsia"/>
          <w:u w:val="single"/>
        </w:rPr>
        <w:t xml:space="preserve">                 </w:t>
      </w:r>
      <w:permEnd w:id="158152587"/>
    </w:p>
    <w:p w14:paraId="1A245F4B" w14:textId="77777777" w:rsidR="00E472F5" w:rsidRPr="00407DDC" w:rsidRDefault="00000000">
      <w:pPr>
        <w:spacing w:line="440" w:lineRule="exact"/>
        <w:ind w:firstLineChars="200" w:firstLine="420"/>
        <w:rPr>
          <w:rFonts w:ascii="宋体" w:hAnsi="宋体"/>
        </w:rPr>
      </w:pPr>
      <w:r w:rsidRPr="00407DDC">
        <w:rPr>
          <w:rFonts w:ascii="宋体" w:hAnsi="宋体" w:hint="eastAsia"/>
        </w:rPr>
        <w:t>电子邮件：</w:t>
      </w:r>
      <w:permStart w:id="1326335946" w:edGrp="everyone"/>
      <w:r w:rsidRPr="00407DDC">
        <w:rPr>
          <w:rFonts w:ascii="宋体" w:hAnsi="宋体" w:hint="eastAsia"/>
          <w:u w:val="single"/>
        </w:rPr>
        <w:t xml:space="preserve">                           </w:t>
      </w:r>
      <w:r w:rsidRPr="00407DDC">
        <w:rPr>
          <w:rFonts w:ascii="宋体" w:hAnsi="宋体" w:hint="eastAsia"/>
        </w:rPr>
        <w:t xml:space="preserve"> </w:t>
      </w:r>
      <w:permEnd w:id="1326335946"/>
      <w:r w:rsidRPr="00407DDC">
        <w:rPr>
          <w:rFonts w:ascii="宋体" w:hAnsi="宋体" w:hint="eastAsia"/>
        </w:rPr>
        <w:t xml:space="preserve">         电子邮件：</w:t>
      </w:r>
      <w:permStart w:id="1110770545" w:edGrp="everyone"/>
      <w:r w:rsidRPr="00407DDC">
        <w:rPr>
          <w:rFonts w:ascii="宋体" w:hAnsi="宋体" w:hint="eastAsia"/>
          <w:u w:val="single"/>
        </w:rPr>
        <w:t xml:space="preserve">                   </w:t>
      </w:r>
      <w:permEnd w:id="1110770545"/>
    </w:p>
    <w:p w14:paraId="00687BD1" w14:textId="77777777" w:rsidR="00E472F5" w:rsidRPr="00407DDC" w:rsidRDefault="00000000">
      <w:pPr>
        <w:spacing w:line="360" w:lineRule="auto"/>
        <w:ind w:firstLineChars="200" w:firstLine="422"/>
        <w:rPr>
          <w:rFonts w:ascii="黑体" w:eastAsia="黑体" w:hAnsi="宋体"/>
          <w:b/>
          <w:bCs/>
        </w:rPr>
      </w:pPr>
      <w:permStart w:id="224664534" w:edGrp="everyone"/>
      <w:r w:rsidRPr="00407DDC">
        <w:rPr>
          <w:rFonts w:ascii="黑体" w:eastAsia="黑体" w:hAnsi="宋体" w:hint="eastAsia"/>
          <w:b/>
          <w:bCs/>
        </w:rPr>
        <w:t>1</w:t>
      </w:r>
      <w:r w:rsidRPr="00407DDC">
        <w:rPr>
          <w:rFonts w:ascii="黑体" w:eastAsia="黑体" w:hAnsi="宋体"/>
          <w:b/>
          <w:bCs/>
        </w:rPr>
        <w:t>0</w:t>
      </w:r>
      <w:r w:rsidRPr="00407DDC">
        <w:rPr>
          <w:rFonts w:ascii="黑体" w:eastAsia="黑体" w:hAnsi="宋体" w:hint="eastAsia"/>
          <w:b/>
          <w:bCs/>
        </w:rPr>
        <w:t>.</w:t>
      </w:r>
      <w:permEnd w:id="224664534"/>
      <w:r w:rsidRPr="00407DDC">
        <w:rPr>
          <w:rFonts w:ascii="黑体" w:eastAsia="黑体" w:hAnsi="宋体" w:hint="eastAsia"/>
          <w:b/>
          <w:bCs/>
        </w:rPr>
        <w:t>对本次招标提出异议，须通过以下方式递交</w:t>
      </w:r>
    </w:p>
    <w:p w14:paraId="4362C3E9" w14:textId="77777777" w:rsidR="00E472F5" w:rsidRPr="00407DDC"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407DDC">
        <w:rPr>
          <w:rFonts w:hint="eastAsia"/>
          <w:color w:val="auto"/>
          <w:sz w:val="21"/>
          <w:szCs w:val="21"/>
          <w:shd w:val="clear" w:color="auto" w:fill="FFFFFF"/>
        </w:rPr>
        <w:t>1</w:t>
      </w:r>
      <w:r w:rsidRPr="00407DDC">
        <w:rPr>
          <w:color w:val="auto"/>
          <w:sz w:val="21"/>
          <w:szCs w:val="21"/>
          <w:shd w:val="clear" w:color="auto" w:fill="FFFFFF"/>
        </w:rPr>
        <w:t>0</w:t>
      </w:r>
      <w:r w:rsidRPr="00407DDC">
        <w:rPr>
          <w:rFonts w:hint="eastAsia"/>
          <w:color w:val="auto"/>
          <w:sz w:val="21"/>
          <w:szCs w:val="21"/>
          <w:shd w:val="clear" w:color="auto" w:fill="FFFFFF"/>
        </w:rPr>
        <w:t>.1通过电子交易系统在线递交（网址：http://ggzy.huangshan.gov.cn/）</w:t>
      </w:r>
    </w:p>
    <w:p w14:paraId="3F02AA52"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t>1</w:t>
      </w:r>
      <w:r w:rsidRPr="00407DDC">
        <w:rPr>
          <w:color w:val="auto"/>
          <w:sz w:val="21"/>
          <w:szCs w:val="21"/>
          <w:shd w:val="clear" w:color="auto" w:fill="FFFFFF"/>
        </w:rPr>
        <w:t>0</w:t>
      </w:r>
      <w:r w:rsidRPr="00407DDC">
        <w:rPr>
          <w:rFonts w:hint="eastAsia"/>
          <w:color w:val="auto"/>
          <w:sz w:val="21"/>
          <w:szCs w:val="21"/>
          <w:shd w:val="clear" w:color="auto" w:fill="FFFFFF"/>
        </w:rPr>
        <w:t>.</w:t>
      </w:r>
      <w:r w:rsidRPr="00407DDC">
        <w:rPr>
          <w:color w:val="auto"/>
          <w:sz w:val="21"/>
          <w:szCs w:val="21"/>
          <w:shd w:val="clear" w:color="auto" w:fill="FFFFFF"/>
        </w:rPr>
        <w:t>2</w:t>
      </w:r>
      <w:r w:rsidRPr="00407DDC">
        <w:rPr>
          <w:rFonts w:hint="eastAsia"/>
          <w:color w:val="auto"/>
          <w:sz w:val="21"/>
          <w:szCs w:val="21"/>
          <w:shd w:val="clear" w:color="auto" w:fill="FFFFFF"/>
        </w:rPr>
        <w:t xml:space="preserve"> 异议联系方式</w:t>
      </w:r>
    </w:p>
    <w:p w14:paraId="644CEA7F"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t>1</w:t>
      </w:r>
      <w:r w:rsidRPr="00407DDC">
        <w:rPr>
          <w:color w:val="auto"/>
          <w:sz w:val="21"/>
          <w:szCs w:val="21"/>
          <w:shd w:val="clear" w:color="auto" w:fill="FFFFFF"/>
        </w:rPr>
        <w:t>0</w:t>
      </w:r>
      <w:r w:rsidRPr="00407DDC">
        <w:rPr>
          <w:rFonts w:hint="eastAsia"/>
          <w:color w:val="auto"/>
          <w:sz w:val="21"/>
          <w:szCs w:val="21"/>
          <w:shd w:val="clear" w:color="auto" w:fill="FFFFFF"/>
        </w:rPr>
        <w:t>.</w:t>
      </w:r>
      <w:r w:rsidRPr="00407DDC">
        <w:rPr>
          <w:color w:val="auto"/>
          <w:sz w:val="21"/>
          <w:szCs w:val="21"/>
          <w:shd w:val="clear" w:color="auto" w:fill="FFFFFF"/>
        </w:rPr>
        <w:t>2</w:t>
      </w:r>
      <w:r w:rsidRPr="00407DDC">
        <w:rPr>
          <w:rFonts w:hint="eastAsia"/>
          <w:color w:val="auto"/>
          <w:sz w:val="21"/>
          <w:szCs w:val="21"/>
          <w:shd w:val="clear" w:color="auto" w:fill="FFFFFF"/>
        </w:rPr>
        <w:t>.1招标人信息</w:t>
      </w:r>
    </w:p>
    <w:p w14:paraId="75CCFAC0" w14:textId="77777777" w:rsidR="00E472F5" w:rsidRPr="00407DDC"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407DDC">
        <w:rPr>
          <w:rFonts w:hint="eastAsia"/>
          <w:color w:val="auto"/>
          <w:sz w:val="21"/>
          <w:szCs w:val="21"/>
          <w:shd w:val="clear" w:color="auto" w:fill="FFFFFF"/>
        </w:rPr>
        <w:t>名    称：</w:t>
      </w:r>
      <w:permStart w:id="1870885457" w:edGrp="everyone"/>
      <w:r w:rsidRPr="00407DDC">
        <w:rPr>
          <w:rFonts w:hint="eastAsia"/>
          <w:color w:val="auto"/>
          <w:u w:val="single"/>
        </w:rPr>
        <w:t xml:space="preserve">                       </w:t>
      </w:r>
      <w:permEnd w:id="1870885457"/>
      <w:r w:rsidRPr="00407DDC">
        <w:rPr>
          <w:rFonts w:hint="eastAsia"/>
          <w:color w:val="auto"/>
        </w:rPr>
        <w:t xml:space="preserve">  </w:t>
      </w:r>
      <w:r w:rsidRPr="00407DDC">
        <w:rPr>
          <w:rFonts w:hint="eastAsia"/>
          <w:color w:val="auto"/>
          <w:sz w:val="21"/>
          <w:szCs w:val="21"/>
          <w:shd w:val="clear" w:color="auto" w:fill="FFFFFF"/>
        </w:rPr>
        <w:t xml:space="preserve">  联系人: </w:t>
      </w:r>
      <w:permStart w:id="893798402" w:edGrp="everyone"/>
      <w:r w:rsidRPr="00407DDC">
        <w:rPr>
          <w:rFonts w:hint="eastAsia"/>
          <w:color w:val="auto"/>
          <w:u w:val="single"/>
        </w:rPr>
        <w:t xml:space="preserve">                   </w:t>
      </w:r>
      <w:permEnd w:id="893798402"/>
      <w:r w:rsidRPr="00407DDC">
        <w:rPr>
          <w:rFonts w:hint="eastAsia"/>
          <w:color w:val="auto"/>
        </w:rPr>
        <w:t xml:space="preserve"> </w:t>
      </w:r>
      <w:r w:rsidRPr="00407DDC">
        <w:rPr>
          <w:rFonts w:hint="eastAsia"/>
          <w:color w:val="auto"/>
          <w:sz w:val="21"/>
          <w:szCs w:val="21"/>
          <w:shd w:val="clear" w:color="auto" w:fill="FFFFFF"/>
        </w:rPr>
        <w:t xml:space="preserve"> </w:t>
      </w:r>
    </w:p>
    <w:p w14:paraId="53BC982D"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t>联系电话：</w:t>
      </w:r>
      <w:permStart w:id="1528199344" w:edGrp="everyone"/>
      <w:r w:rsidRPr="00407DDC">
        <w:rPr>
          <w:rFonts w:hint="eastAsia"/>
          <w:color w:val="auto"/>
          <w:u w:val="single"/>
        </w:rPr>
        <w:t xml:space="preserve">                       </w:t>
      </w:r>
      <w:permEnd w:id="1528199344"/>
      <w:r w:rsidRPr="00407DDC">
        <w:rPr>
          <w:rFonts w:hint="eastAsia"/>
          <w:color w:val="auto"/>
        </w:rPr>
        <w:t xml:space="preserve"> </w:t>
      </w:r>
      <w:r w:rsidRPr="00407DDC">
        <w:rPr>
          <w:rFonts w:hint="eastAsia"/>
          <w:color w:val="auto"/>
          <w:sz w:val="21"/>
          <w:szCs w:val="21"/>
          <w:shd w:val="clear" w:color="auto" w:fill="FFFFFF"/>
        </w:rPr>
        <w:t xml:space="preserve">   地  址：</w:t>
      </w:r>
      <w:permStart w:id="928591936" w:edGrp="everyone"/>
      <w:r w:rsidRPr="00407DDC">
        <w:rPr>
          <w:rFonts w:hint="eastAsia"/>
          <w:color w:val="auto"/>
          <w:u w:val="single"/>
        </w:rPr>
        <w:t xml:space="preserve">                   </w:t>
      </w:r>
      <w:permEnd w:id="928591936"/>
      <w:r w:rsidRPr="00407DDC">
        <w:rPr>
          <w:rFonts w:hint="eastAsia"/>
          <w:color w:val="auto"/>
        </w:rPr>
        <w:t xml:space="preserve"> </w:t>
      </w:r>
      <w:r w:rsidRPr="00407DDC">
        <w:rPr>
          <w:rFonts w:hint="eastAsia"/>
          <w:color w:val="auto"/>
          <w:sz w:val="21"/>
          <w:szCs w:val="21"/>
          <w:shd w:val="clear" w:color="auto" w:fill="FFFFFF"/>
        </w:rPr>
        <w:t xml:space="preserve"> </w:t>
      </w:r>
    </w:p>
    <w:p w14:paraId="0526DD14"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t>1</w:t>
      </w:r>
      <w:r w:rsidRPr="00407DDC">
        <w:rPr>
          <w:color w:val="auto"/>
          <w:sz w:val="21"/>
          <w:szCs w:val="21"/>
          <w:shd w:val="clear" w:color="auto" w:fill="FFFFFF"/>
        </w:rPr>
        <w:t>0</w:t>
      </w:r>
      <w:r w:rsidRPr="00407DDC">
        <w:rPr>
          <w:rFonts w:hint="eastAsia"/>
          <w:color w:val="auto"/>
          <w:sz w:val="21"/>
          <w:szCs w:val="21"/>
          <w:shd w:val="clear" w:color="auto" w:fill="FFFFFF"/>
        </w:rPr>
        <w:t>.</w:t>
      </w:r>
      <w:r w:rsidRPr="00407DDC">
        <w:rPr>
          <w:color w:val="auto"/>
          <w:sz w:val="21"/>
          <w:szCs w:val="21"/>
          <w:shd w:val="clear" w:color="auto" w:fill="FFFFFF"/>
        </w:rPr>
        <w:t>2</w:t>
      </w:r>
      <w:r w:rsidRPr="00407DDC">
        <w:rPr>
          <w:rFonts w:hint="eastAsia"/>
          <w:color w:val="auto"/>
          <w:sz w:val="21"/>
          <w:szCs w:val="21"/>
          <w:shd w:val="clear" w:color="auto" w:fill="FFFFFF"/>
        </w:rPr>
        <w:t>.2招标代理机构信息</w:t>
      </w:r>
    </w:p>
    <w:p w14:paraId="3EFBFCDE"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t>名    称：</w:t>
      </w:r>
      <w:permStart w:id="1750802569" w:edGrp="everyone"/>
      <w:r w:rsidRPr="00407DDC">
        <w:rPr>
          <w:rFonts w:hint="eastAsia"/>
          <w:color w:val="auto"/>
          <w:u w:val="single"/>
        </w:rPr>
        <w:t xml:space="preserve">                       </w:t>
      </w:r>
      <w:permEnd w:id="1750802569"/>
      <w:r w:rsidRPr="00407DDC">
        <w:rPr>
          <w:rFonts w:hint="eastAsia"/>
          <w:color w:val="auto"/>
        </w:rPr>
        <w:t xml:space="preserve"> </w:t>
      </w:r>
      <w:r w:rsidRPr="00407DDC">
        <w:rPr>
          <w:rFonts w:hint="eastAsia"/>
          <w:color w:val="auto"/>
          <w:sz w:val="21"/>
          <w:szCs w:val="21"/>
          <w:shd w:val="clear" w:color="auto" w:fill="FFFFFF"/>
        </w:rPr>
        <w:t xml:space="preserve">   联系人：</w:t>
      </w:r>
      <w:permStart w:id="686638542" w:edGrp="everyone"/>
      <w:r w:rsidRPr="00407DDC">
        <w:rPr>
          <w:rFonts w:hint="eastAsia"/>
          <w:color w:val="auto"/>
          <w:u w:val="single"/>
        </w:rPr>
        <w:t xml:space="preserve">                   </w:t>
      </w:r>
      <w:permEnd w:id="686638542"/>
      <w:r w:rsidRPr="00407DDC">
        <w:rPr>
          <w:rFonts w:hint="eastAsia"/>
          <w:color w:val="auto"/>
        </w:rPr>
        <w:t xml:space="preserve"> </w:t>
      </w:r>
      <w:r w:rsidRPr="00407DDC">
        <w:rPr>
          <w:rFonts w:hint="eastAsia"/>
          <w:color w:val="auto"/>
          <w:sz w:val="21"/>
          <w:szCs w:val="21"/>
          <w:shd w:val="clear" w:color="auto" w:fill="FFFFFF"/>
        </w:rPr>
        <w:t xml:space="preserve"> </w:t>
      </w:r>
    </w:p>
    <w:p w14:paraId="642097C1" w14:textId="77777777" w:rsidR="00E472F5" w:rsidRPr="00407DDC"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407DDC">
        <w:rPr>
          <w:rFonts w:hint="eastAsia"/>
          <w:color w:val="auto"/>
          <w:sz w:val="21"/>
          <w:szCs w:val="21"/>
          <w:shd w:val="clear" w:color="auto" w:fill="FFFFFF"/>
        </w:rPr>
        <w:t>联系电话：</w:t>
      </w:r>
      <w:permStart w:id="1442461621" w:edGrp="everyone"/>
      <w:r w:rsidRPr="00407DDC">
        <w:rPr>
          <w:rFonts w:hint="eastAsia"/>
          <w:color w:val="auto"/>
          <w:u w:val="single"/>
        </w:rPr>
        <w:t xml:space="preserve">                       </w:t>
      </w:r>
      <w:permEnd w:id="1442461621"/>
      <w:r w:rsidRPr="00407DDC">
        <w:rPr>
          <w:rFonts w:hint="eastAsia"/>
          <w:color w:val="auto"/>
        </w:rPr>
        <w:t xml:space="preserve"> </w:t>
      </w:r>
      <w:r w:rsidRPr="00407DDC">
        <w:rPr>
          <w:rFonts w:hint="eastAsia"/>
          <w:color w:val="auto"/>
          <w:sz w:val="21"/>
          <w:szCs w:val="21"/>
          <w:shd w:val="clear" w:color="auto" w:fill="FFFFFF"/>
        </w:rPr>
        <w:t xml:space="preserve">   地  址：</w:t>
      </w:r>
      <w:permStart w:id="1040659193" w:edGrp="everyone"/>
      <w:r w:rsidRPr="00407DDC">
        <w:rPr>
          <w:rFonts w:hint="eastAsia"/>
          <w:color w:val="auto"/>
          <w:u w:val="single"/>
        </w:rPr>
        <w:t xml:space="preserve">                   </w:t>
      </w:r>
      <w:permEnd w:id="1040659193"/>
      <w:r w:rsidRPr="00407DDC">
        <w:rPr>
          <w:rFonts w:hint="eastAsia"/>
          <w:color w:val="auto"/>
        </w:rPr>
        <w:t xml:space="preserve"> </w:t>
      </w:r>
      <w:r w:rsidRPr="00407DDC">
        <w:rPr>
          <w:rFonts w:hint="eastAsia"/>
          <w:color w:val="auto"/>
          <w:sz w:val="21"/>
          <w:szCs w:val="21"/>
          <w:shd w:val="clear" w:color="auto" w:fill="FFFFFF"/>
        </w:rPr>
        <w:t xml:space="preserve"> </w:t>
      </w:r>
    </w:p>
    <w:p w14:paraId="516AAF6A" w14:textId="77777777" w:rsidR="00E472F5" w:rsidRPr="00407DDC" w:rsidRDefault="00000000">
      <w:pPr>
        <w:spacing w:line="360" w:lineRule="auto"/>
        <w:ind w:leftChars="200" w:left="420"/>
        <w:rPr>
          <w:rFonts w:ascii="黑体" w:eastAsia="黑体" w:hAnsi="宋体"/>
          <w:b/>
          <w:bCs/>
        </w:rPr>
      </w:pPr>
      <w:permStart w:id="309809737" w:edGrp="everyone"/>
      <w:r w:rsidRPr="00407DDC">
        <w:rPr>
          <w:rFonts w:ascii="黑体" w:eastAsia="黑体" w:hAnsi="宋体" w:hint="eastAsia"/>
          <w:b/>
          <w:bCs/>
        </w:rPr>
        <w:t>1</w:t>
      </w:r>
      <w:r w:rsidRPr="00407DDC">
        <w:rPr>
          <w:rFonts w:ascii="黑体" w:eastAsia="黑体" w:hAnsi="宋体"/>
          <w:b/>
          <w:bCs/>
        </w:rPr>
        <w:t>1</w:t>
      </w:r>
      <w:r w:rsidRPr="00407DDC">
        <w:rPr>
          <w:rFonts w:ascii="黑体" w:eastAsia="黑体" w:hAnsi="宋体" w:hint="eastAsia"/>
          <w:b/>
          <w:bCs/>
        </w:rPr>
        <w:t>.</w:t>
      </w:r>
      <w:permEnd w:id="309809737"/>
      <w:r w:rsidRPr="00407DDC">
        <w:rPr>
          <w:rFonts w:ascii="黑体" w:eastAsia="黑体" w:hAnsi="宋体" w:hint="eastAsia"/>
          <w:b/>
          <w:bCs/>
        </w:rPr>
        <w:t xml:space="preserve"> 监督</w:t>
      </w:r>
    </w:p>
    <w:p w14:paraId="04D8495B" w14:textId="77777777" w:rsidR="00E472F5" w:rsidRPr="00407DDC" w:rsidRDefault="00000000">
      <w:pPr>
        <w:pStyle w:val="p0"/>
        <w:spacing w:line="440" w:lineRule="exact"/>
        <w:ind w:firstLine="420"/>
        <w:rPr>
          <w:rFonts w:ascii="宋体" w:hAnsi="宋体"/>
        </w:rPr>
      </w:pPr>
      <w:r w:rsidRPr="00407DDC">
        <w:rPr>
          <w:rFonts w:hint="eastAsia"/>
        </w:rPr>
        <w:t>监督部门：</w:t>
      </w:r>
      <w:permStart w:id="698098801" w:edGrp="everyone"/>
      <w:r w:rsidRPr="00407DDC">
        <w:rPr>
          <w:rFonts w:hint="eastAsia"/>
        </w:rPr>
        <w:t xml:space="preserve">                     </w:t>
      </w:r>
      <w:r w:rsidRPr="00407DDC">
        <w:rPr>
          <w:rFonts w:ascii="宋体" w:hAnsi="宋体" w:hint="eastAsia"/>
        </w:rPr>
        <w:t xml:space="preserve">       </w:t>
      </w:r>
      <w:permEnd w:id="698098801"/>
      <w:r w:rsidRPr="00407DDC">
        <w:rPr>
          <w:rFonts w:ascii="宋体" w:hAnsi="宋体"/>
        </w:rPr>
        <w:tab/>
      </w:r>
      <w:r w:rsidRPr="00407DDC">
        <w:rPr>
          <w:rFonts w:ascii="宋体" w:hAnsi="宋体"/>
        </w:rPr>
        <w:tab/>
      </w:r>
      <w:r w:rsidRPr="00407DDC">
        <w:rPr>
          <w:rFonts w:ascii="宋体" w:hAnsi="宋体" w:hint="eastAsia"/>
        </w:rPr>
        <w:t>监督电话：</w:t>
      </w:r>
      <w:permStart w:id="1847163574" w:edGrp="everyone"/>
      <w:r w:rsidRPr="00407DDC">
        <w:t xml:space="preserve">               </w:t>
      </w:r>
      <w:permEnd w:id="1847163574"/>
    </w:p>
    <w:p w14:paraId="7882E559" w14:textId="77777777" w:rsidR="00E472F5" w:rsidRPr="00407DDC" w:rsidRDefault="00000000">
      <w:pPr>
        <w:pStyle w:val="p0"/>
        <w:spacing w:line="440" w:lineRule="exact"/>
        <w:rPr>
          <w:rFonts w:ascii="宋体" w:hAnsi="宋体"/>
        </w:rPr>
      </w:pPr>
      <w:r w:rsidRPr="00407DDC">
        <w:rPr>
          <w:rFonts w:ascii="宋体" w:hAnsi="宋体" w:hint="eastAsia"/>
        </w:rPr>
        <w:t xml:space="preserve"> </w:t>
      </w:r>
      <w:r w:rsidR="00DD76B1" w:rsidRPr="00407DDC">
        <w:rPr>
          <w:rFonts w:ascii="宋体" w:hAnsi="宋体"/>
        </w:rPr>
        <w:t xml:space="preserve">  </w:t>
      </w:r>
      <w:r w:rsidR="00DD76B1" w:rsidRPr="00407DDC">
        <w:rPr>
          <w:rFonts w:hint="eastAsia"/>
          <w:shd w:val="clear" w:color="auto" w:fill="FFFFFF"/>
        </w:rPr>
        <w:t>地</w:t>
      </w:r>
      <w:r w:rsidR="00DD76B1" w:rsidRPr="00407DDC">
        <w:rPr>
          <w:rFonts w:hint="eastAsia"/>
          <w:shd w:val="clear" w:color="auto" w:fill="FFFFFF"/>
        </w:rPr>
        <w:t xml:space="preserve">  </w:t>
      </w:r>
      <w:r w:rsidR="00DD76B1" w:rsidRPr="00407DDC">
        <w:rPr>
          <w:rFonts w:hint="eastAsia"/>
          <w:shd w:val="clear" w:color="auto" w:fill="FFFFFF"/>
        </w:rPr>
        <w:t>址：</w:t>
      </w:r>
      <w:permStart w:id="1370583863" w:edGrp="everyone"/>
      <w:r w:rsidR="00DD76B1" w:rsidRPr="00407DDC">
        <w:rPr>
          <w:rFonts w:hint="eastAsia"/>
          <w:u w:val="single"/>
        </w:rPr>
        <w:t xml:space="preserve">                   </w:t>
      </w:r>
      <w:permEnd w:id="1370583863"/>
      <w:r w:rsidR="00DD76B1" w:rsidRPr="00407DDC">
        <w:rPr>
          <w:rFonts w:hint="eastAsia"/>
        </w:rPr>
        <w:t xml:space="preserve"> </w:t>
      </w:r>
    </w:p>
    <w:p w14:paraId="50A57780" w14:textId="77777777" w:rsidR="00E472F5" w:rsidRDefault="00000000">
      <w:pPr>
        <w:pStyle w:val="p0"/>
        <w:spacing w:line="440" w:lineRule="exact"/>
      </w:pPr>
      <w:r w:rsidRPr="00407DDC">
        <w:t xml:space="preserve">                                            </w:t>
      </w:r>
      <w:r w:rsidRPr="00407DDC">
        <w:rPr>
          <w:rFonts w:ascii="宋体" w:hAnsi="宋体" w:hint="eastAsia"/>
        </w:rPr>
        <w:t xml:space="preserve">     </w:t>
      </w:r>
      <w:r w:rsidRPr="00407DDC">
        <w:t xml:space="preserve"> </w:t>
      </w:r>
      <w:permStart w:id="1253255622" w:edGrp="everyone"/>
      <w:r w:rsidRPr="00407DDC">
        <w:rPr>
          <w:u w:val="single"/>
        </w:rPr>
        <w:t xml:space="preserve">   </w:t>
      </w:r>
      <w:r w:rsidRPr="00407DDC">
        <w:rPr>
          <w:rFonts w:ascii="宋体" w:hAnsi="宋体" w:hint="eastAsia"/>
          <w:u w:val="single"/>
        </w:rPr>
        <w:t xml:space="preserve">   </w:t>
      </w:r>
      <w:r w:rsidRPr="00407DDC">
        <w:rPr>
          <w:u w:val="single"/>
        </w:rPr>
        <w:t xml:space="preserve">   </w:t>
      </w:r>
      <w:permEnd w:id="1253255622"/>
      <w:r w:rsidRPr="00407DDC">
        <w:t>年</w:t>
      </w:r>
      <w:permStart w:id="1152352199" w:edGrp="everyone"/>
      <w:r w:rsidRPr="00407DDC">
        <w:t xml:space="preserve"> </w:t>
      </w:r>
      <w:r w:rsidRPr="00407DDC">
        <w:rPr>
          <w:u w:val="single"/>
        </w:rPr>
        <w:t xml:space="preserve"> </w:t>
      </w:r>
      <w:r w:rsidRPr="00407DDC">
        <w:rPr>
          <w:rFonts w:ascii="宋体" w:hAnsi="宋体" w:hint="eastAsia"/>
          <w:u w:val="single"/>
        </w:rPr>
        <w:t xml:space="preserve">  </w:t>
      </w:r>
      <w:r w:rsidRPr="00407DDC">
        <w:rPr>
          <w:u w:val="single"/>
        </w:rPr>
        <w:t xml:space="preserve">  </w:t>
      </w:r>
      <w:permEnd w:id="1152352199"/>
      <w:r w:rsidRPr="00407DDC">
        <w:t>月</w:t>
      </w:r>
      <w:permStart w:id="304299399" w:edGrp="everyone"/>
      <w:r w:rsidRPr="00407DDC">
        <w:rPr>
          <w:u w:val="single"/>
        </w:rPr>
        <w:t xml:space="preserve">  </w:t>
      </w:r>
      <w:r w:rsidRPr="00407DDC">
        <w:rPr>
          <w:rFonts w:ascii="宋体" w:hAnsi="宋体" w:hint="eastAsia"/>
          <w:u w:val="single"/>
        </w:rPr>
        <w:t xml:space="preserve">   </w:t>
      </w:r>
      <w:r w:rsidRPr="00407DDC">
        <w:rPr>
          <w:u w:val="single"/>
        </w:rPr>
        <w:t xml:space="preserve">  </w:t>
      </w:r>
      <w:permEnd w:id="304299399"/>
      <w:r w:rsidRPr="00407DDC">
        <w:t>日</w:t>
      </w:r>
    </w:p>
    <w:p w14:paraId="6AA9353E" w14:textId="77777777" w:rsidR="00407DDC" w:rsidRDefault="00407DDC">
      <w:pPr>
        <w:pStyle w:val="p0"/>
        <w:spacing w:line="440" w:lineRule="exact"/>
      </w:pPr>
    </w:p>
    <w:p w14:paraId="37200C77" w14:textId="77777777" w:rsidR="00407DDC" w:rsidRDefault="00407DDC">
      <w:pPr>
        <w:pStyle w:val="p0"/>
        <w:spacing w:line="440" w:lineRule="exact"/>
      </w:pPr>
    </w:p>
    <w:p w14:paraId="664EB911" w14:textId="77777777" w:rsidR="00407DDC" w:rsidRDefault="00407DDC">
      <w:pPr>
        <w:pStyle w:val="p0"/>
        <w:spacing w:line="440" w:lineRule="exact"/>
      </w:pPr>
    </w:p>
    <w:p w14:paraId="32FF90AF" w14:textId="77777777" w:rsidR="00407DDC" w:rsidRDefault="00407DDC">
      <w:pPr>
        <w:pStyle w:val="p0"/>
        <w:spacing w:line="440" w:lineRule="exact"/>
      </w:pPr>
    </w:p>
    <w:p w14:paraId="6DF32159" w14:textId="77777777" w:rsidR="00407DDC" w:rsidRDefault="00407DDC">
      <w:pPr>
        <w:pStyle w:val="p0"/>
        <w:spacing w:line="440" w:lineRule="exact"/>
      </w:pPr>
    </w:p>
    <w:p w14:paraId="4DB5CC28" w14:textId="77777777" w:rsidR="00407DDC" w:rsidRDefault="00407DDC">
      <w:pPr>
        <w:pStyle w:val="p0"/>
        <w:spacing w:line="440" w:lineRule="exact"/>
      </w:pPr>
    </w:p>
    <w:p w14:paraId="2B6E1CEB" w14:textId="77777777" w:rsidR="00407DDC" w:rsidRDefault="00407DDC">
      <w:pPr>
        <w:pStyle w:val="p0"/>
        <w:spacing w:line="440" w:lineRule="exact"/>
      </w:pPr>
    </w:p>
    <w:p w14:paraId="65A438A0" w14:textId="77777777" w:rsidR="00407DDC" w:rsidRDefault="00407DDC">
      <w:pPr>
        <w:pStyle w:val="p0"/>
        <w:spacing w:line="440" w:lineRule="exact"/>
      </w:pPr>
    </w:p>
    <w:p w14:paraId="439F43B8" w14:textId="77777777" w:rsidR="00407DDC" w:rsidRDefault="00407DDC">
      <w:pPr>
        <w:pStyle w:val="p0"/>
        <w:spacing w:line="440" w:lineRule="exact"/>
      </w:pPr>
    </w:p>
    <w:p w14:paraId="23217995" w14:textId="77777777" w:rsidR="00407DDC" w:rsidRDefault="00407DDC">
      <w:pPr>
        <w:pStyle w:val="p0"/>
        <w:spacing w:line="440" w:lineRule="exact"/>
      </w:pPr>
    </w:p>
    <w:p w14:paraId="4110C39B" w14:textId="77777777" w:rsidR="00407DDC" w:rsidRPr="00407DDC" w:rsidRDefault="00407DDC">
      <w:pPr>
        <w:pStyle w:val="p0"/>
        <w:spacing w:line="440" w:lineRule="exact"/>
      </w:pPr>
    </w:p>
    <w:p w14:paraId="76E64030" w14:textId="0C36E053" w:rsidR="00E472F5" w:rsidRPr="00407DDC" w:rsidRDefault="00000000">
      <w:pPr>
        <w:pStyle w:val="p0"/>
        <w:spacing w:line="400" w:lineRule="atLeast"/>
        <w:jc w:val="center"/>
      </w:pPr>
      <w:r w:rsidRPr="00407DDC">
        <w:t xml:space="preserve">                                         </w:t>
      </w:r>
      <w:r w:rsidRPr="00407DDC">
        <w:rPr>
          <w:rFonts w:ascii="宋体" w:hAnsi="宋体" w:hint="eastAsia"/>
        </w:rPr>
        <w:t xml:space="preserve">     </w:t>
      </w:r>
      <w:r w:rsidRPr="00407DDC">
        <w:t xml:space="preserve"> </w:t>
      </w:r>
    </w:p>
    <w:p w14:paraId="7A3977B5" w14:textId="77777777" w:rsidR="00E472F5" w:rsidRPr="00407DDC" w:rsidRDefault="00000000">
      <w:pPr>
        <w:tabs>
          <w:tab w:val="center" w:pos="4819"/>
        </w:tabs>
        <w:adjustRightInd w:val="0"/>
        <w:snapToGrid w:val="0"/>
        <w:spacing w:line="400" w:lineRule="exact"/>
        <w:outlineLvl w:val="0"/>
        <w:rPr>
          <w:rFonts w:ascii="宋体" w:hAnsi="宋体"/>
          <w:b/>
          <w:bCs/>
          <w:kern w:val="44"/>
          <w:sz w:val="36"/>
          <w:szCs w:val="36"/>
        </w:rPr>
      </w:pPr>
      <w:bookmarkStart w:id="20" w:name="_Toc457381619"/>
      <w:r w:rsidRPr="00407DDC">
        <w:rPr>
          <w:rFonts w:ascii="宋体" w:hAnsi="宋体" w:hint="eastAsia"/>
          <w:b/>
          <w:bCs/>
          <w:kern w:val="44"/>
          <w:sz w:val="36"/>
          <w:szCs w:val="36"/>
        </w:rPr>
        <w:t xml:space="preserve">                 </w:t>
      </w:r>
      <w:bookmarkStart w:id="21" w:name="_Toc96523935"/>
      <w:bookmarkStart w:id="22" w:name="_Toc472758456"/>
      <w:r w:rsidRPr="00407DDC">
        <w:rPr>
          <w:rFonts w:ascii="宋体" w:hAnsi="宋体" w:hint="eastAsia"/>
          <w:b/>
          <w:bCs/>
          <w:kern w:val="44"/>
          <w:sz w:val="36"/>
          <w:szCs w:val="36"/>
        </w:rPr>
        <w:t>第二章  投标须知</w:t>
      </w:r>
      <w:bookmarkEnd w:id="5"/>
      <w:bookmarkEnd w:id="20"/>
      <w:bookmarkEnd w:id="21"/>
      <w:bookmarkEnd w:id="22"/>
    </w:p>
    <w:p w14:paraId="09B247C7" w14:textId="77777777" w:rsidR="00E472F5" w:rsidRPr="00407DDC" w:rsidRDefault="00000000">
      <w:pPr>
        <w:snapToGrid w:val="0"/>
        <w:spacing w:line="400" w:lineRule="exact"/>
        <w:rPr>
          <w:rFonts w:ascii="宋体" w:hAnsi="宋体"/>
        </w:rPr>
      </w:pPr>
      <w:r w:rsidRPr="00407DDC">
        <w:rPr>
          <w:rFonts w:ascii="宋体" w:hAnsi="宋体" w:hint="eastAsia"/>
        </w:rPr>
        <w:t>投标人须知前附表</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376"/>
        <w:gridCol w:w="690"/>
        <w:gridCol w:w="1095"/>
        <w:gridCol w:w="4161"/>
      </w:tblGrid>
      <w:tr w:rsidR="00407DDC" w:rsidRPr="00407DDC" w14:paraId="011E1589"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7785BDC" w14:textId="77777777" w:rsidR="00E472F5" w:rsidRPr="00407DDC" w:rsidRDefault="00000000">
            <w:pPr>
              <w:spacing w:line="400" w:lineRule="exact"/>
              <w:jc w:val="center"/>
              <w:rPr>
                <w:rFonts w:ascii="宋体" w:hAnsi="宋体"/>
                <w:b/>
                <w:szCs w:val="21"/>
              </w:rPr>
            </w:pPr>
            <w:r w:rsidRPr="00407DDC">
              <w:rPr>
                <w:rFonts w:ascii="宋体" w:hAnsi="宋体" w:hint="eastAsia"/>
                <w:b/>
                <w:szCs w:val="21"/>
              </w:rPr>
              <w:t>条款号</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F68D418" w14:textId="77777777" w:rsidR="00E472F5" w:rsidRPr="00407DDC" w:rsidRDefault="00000000">
            <w:pPr>
              <w:spacing w:line="400" w:lineRule="exact"/>
              <w:jc w:val="center"/>
              <w:rPr>
                <w:rFonts w:ascii="宋体" w:hAnsi="宋体"/>
                <w:b/>
                <w:szCs w:val="21"/>
              </w:rPr>
            </w:pPr>
            <w:r w:rsidRPr="00407DDC">
              <w:rPr>
                <w:rFonts w:ascii="宋体" w:hAnsi="宋体" w:hint="eastAsia"/>
                <w:b/>
                <w:szCs w:val="21"/>
              </w:rPr>
              <w:t>条  款  名  称</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39DA05D" w14:textId="77777777" w:rsidR="00E472F5" w:rsidRPr="00407DDC" w:rsidRDefault="00000000">
            <w:pPr>
              <w:spacing w:line="400" w:lineRule="exact"/>
              <w:jc w:val="center"/>
              <w:rPr>
                <w:rFonts w:ascii="宋体" w:hAnsi="宋体"/>
                <w:b/>
                <w:szCs w:val="21"/>
              </w:rPr>
            </w:pPr>
            <w:r w:rsidRPr="00407DDC">
              <w:rPr>
                <w:rFonts w:ascii="宋体" w:hAnsi="宋体" w:hint="eastAsia"/>
                <w:b/>
                <w:szCs w:val="21"/>
              </w:rPr>
              <w:t>编  列  内  容</w:t>
            </w:r>
          </w:p>
        </w:tc>
      </w:tr>
      <w:tr w:rsidR="00407DDC" w:rsidRPr="00407DDC" w14:paraId="6634DB7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A2CE515" w14:textId="77777777" w:rsidR="00E472F5" w:rsidRPr="00407DDC" w:rsidRDefault="00E472F5">
            <w:pPr>
              <w:spacing w:line="400" w:lineRule="exact"/>
              <w:jc w:val="center"/>
              <w:rPr>
                <w:rFonts w:ascii="宋体" w:hAnsi="宋体"/>
                <w:szCs w:val="21"/>
              </w:rPr>
            </w:pP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275D5F4D" w14:textId="77777777" w:rsidR="00E472F5" w:rsidRPr="00407DDC" w:rsidRDefault="00000000">
            <w:pPr>
              <w:spacing w:line="400" w:lineRule="exact"/>
              <w:jc w:val="center"/>
              <w:rPr>
                <w:rFonts w:ascii="宋体" w:hAnsi="宋体"/>
                <w:szCs w:val="21"/>
              </w:rPr>
            </w:pPr>
            <w:r w:rsidRPr="00407DDC">
              <w:rPr>
                <w:rFonts w:hint="eastAsia"/>
              </w:rPr>
              <w:t>招标人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41DD7FA" w14:textId="77777777" w:rsidR="00E472F5" w:rsidRPr="00407DDC" w:rsidRDefault="00000000">
            <w:pPr>
              <w:widowControl/>
              <w:topLinePunct/>
              <w:snapToGrid w:val="0"/>
              <w:spacing w:line="400" w:lineRule="exact"/>
              <w:rPr>
                <w:kern w:val="0"/>
                <w:szCs w:val="21"/>
              </w:rPr>
            </w:pPr>
            <w:r w:rsidRPr="00407DDC">
              <w:rPr>
                <w:rFonts w:hint="eastAsia"/>
                <w:kern w:val="0"/>
                <w:szCs w:val="21"/>
              </w:rPr>
              <w:t>招标人：</w:t>
            </w:r>
            <w:r w:rsidRPr="00407DDC">
              <w:rPr>
                <w:rFonts w:hint="eastAsia"/>
                <w:kern w:val="0"/>
                <w:szCs w:val="21"/>
              </w:rPr>
              <w:t xml:space="preserve"> </w:t>
            </w:r>
            <w:permStart w:id="687814953" w:edGrp="everyone"/>
          </w:p>
          <w:permEnd w:id="687814953"/>
          <w:p w14:paraId="47F364D7" w14:textId="77777777" w:rsidR="00E472F5" w:rsidRPr="00407DDC" w:rsidRDefault="00000000">
            <w:pPr>
              <w:widowControl/>
              <w:topLinePunct/>
              <w:snapToGrid w:val="0"/>
              <w:spacing w:line="400" w:lineRule="exact"/>
              <w:rPr>
                <w:rFonts w:ascii="宋体" w:hAnsi="宋体"/>
                <w:kern w:val="0"/>
                <w:szCs w:val="21"/>
              </w:rPr>
            </w:pPr>
            <w:r w:rsidRPr="00407DDC">
              <w:rPr>
                <w:rFonts w:hint="eastAsia"/>
                <w:kern w:val="0"/>
                <w:szCs w:val="21"/>
              </w:rPr>
              <w:t>联系人：</w:t>
            </w:r>
            <w:permStart w:id="1608740836" w:edGrp="everyone"/>
            <w:r w:rsidRPr="00407DDC">
              <w:rPr>
                <w:rFonts w:hint="eastAsia"/>
                <w:kern w:val="0"/>
                <w:szCs w:val="21"/>
              </w:rPr>
              <w:t xml:space="preserve"> </w:t>
            </w:r>
          </w:p>
          <w:permEnd w:id="1608740836"/>
          <w:p w14:paraId="5F706FD5" w14:textId="77777777" w:rsidR="00E472F5" w:rsidRPr="00407DDC" w:rsidRDefault="00000000">
            <w:pPr>
              <w:widowControl/>
              <w:topLinePunct/>
              <w:snapToGrid w:val="0"/>
              <w:spacing w:line="400" w:lineRule="exact"/>
              <w:rPr>
                <w:rFonts w:ascii="宋体" w:hAnsi="宋体"/>
                <w:szCs w:val="21"/>
              </w:rPr>
            </w:pPr>
            <w:r w:rsidRPr="00407DDC">
              <w:rPr>
                <w:rFonts w:ascii="宋体" w:hAnsi="宋体" w:hint="eastAsia"/>
                <w:szCs w:val="21"/>
              </w:rPr>
              <w:t>代建单位：</w:t>
            </w:r>
            <w:permStart w:id="1237011742" w:edGrp="everyone"/>
            <w:r w:rsidRPr="00407DDC">
              <w:rPr>
                <w:rFonts w:ascii="宋体" w:hAnsi="宋体" w:hint="eastAsia"/>
                <w:szCs w:val="21"/>
              </w:rPr>
              <w:t xml:space="preserve"> </w:t>
            </w:r>
          </w:p>
          <w:permEnd w:id="1237011742"/>
          <w:p w14:paraId="777F3583" w14:textId="77777777" w:rsidR="00E472F5" w:rsidRPr="00407DDC" w:rsidRDefault="00000000">
            <w:pPr>
              <w:spacing w:line="400" w:lineRule="exact"/>
              <w:rPr>
                <w:rFonts w:ascii="宋体" w:hAnsi="宋体"/>
                <w:szCs w:val="21"/>
              </w:rPr>
            </w:pPr>
            <w:r w:rsidRPr="00407DDC">
              <w:rPr>
                <w:rFonts w:ascii="宋体" w:hAnsi="宋体" w:hint="eastAsia"/>
                <w:szCs w:val="21"/>
              </w:rPr>
              <w:t>联系人：</w:t>
            </w:r>
            <w:permStart w:id="586112343" w:edGrp="everyone"/>
            <w:r w:rsidRPr="00407DDC">
              <w:rPr>
                <w:rFonts w:ascii="宋体" w:hAnsi="宋体" w:hint="eastAsia"/>
                <w:szCs w:val="21"/>
              </w:rPr>
              <w:t xml:space="preserve">   </w:t>
            </w:r>
            <w:permEnd w:id="586112343"/>
          </w:p>
        </w:tc>
      </w:tr>
      <w:tr w:rsidR="00407DDC" w:rsidRPr="00407DDC" w14:paraId="35D7FAC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4D3A42B"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1.1.3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64DD3D9"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招标代理机构</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2C4F796" w14:textId="77777777" w:rsidR="00E472F5" w:rsidRPr="00407DDC" w:rsidRDefault="00000000">
            <w:pPr>
              <w:spacing w:line="400" w:lineRule="exact"/>
              <w:rPr>
                <w:rFonts w:ascii="宋体" w:hAnsi="宋体"/>
                <w:szCs w:val="21"/>
              </w:rPr>
            </w:pPr>
            <w:r w:rsidRPr="00407DDC">
              <w:rPr>
                <w:rFonts w:ascii="宋体" w:hAnsi="宋体" w:hint="eastAsia"/>
                <w:szCs w:val="21"/>
              </w:rPr>
              <w:t>名  称：</w:t>
            </w:r>
            <w:permStart w:id="1644718045" w:edGrp="everyone"/>
            <w:r w:rsidRPr="00407DDC">
              <w:rPr>
                <w:rFonts w:ascii="宋体" w:hAnsi="宋体" w:hint="eastAsia"/>
                <w:szCs w:val="21"/>
              </w:rPr>
              <w:t xml:space="preserve"> </w:t>
            </w:r>
          </w:p>
          <w:permEnd w:id="1644718045"/>
          <w:p w14:paraId="195B0179" w14:textId="77777777" w:rsidR="00E472F5" w:rsidRPr="00407DDC" w:rsidRDefault="00000000">
            <w:pPr>
              <w:widowControl/>
              <w:topLinePunct/>
              <w:spacing w:line="400" w:lineRule="exact"/>
              <w:rPr>
                <w:kern w:val="0"/>
                <w:szCs w:val="21"/>
              </w:rPr>
            </w:pPr>
            <w:r w:rsidRPr="00407DDC">
              <w:rPr>
                <w:rFonts w:hint="eastAsia"/>
                <w:kern w:val="0"/>
                <w:szCs w:val="21"/>
              </w:rPr>
              <w:t>地</w:t>
            </w:r>
            <w:r w:rsidRPr="00407DDC">
              <w:rPr>
                <w:kern w:val="0"/>
                <w:szCs w:val="21"/>
              </w:rPr>
              <w:t xml:space="preserve">  </w:t>
            </w:r>
            <w:r w:rsidRPr="00407DDC">
              <w:rPr>
                <w:rFonts w:hint="eastAsia"/>
                <w:kern w:val="0"/>
                <w:szCs w:val="21"/>
              </w:rPr>
              <w:t>址：</w:t>
            </w:r>
            <w:permStart w:id="957489061" w:edGrp="everyone"/>
            <w:r w:rsidRPr="00407DDC">
              <w:rPr>
                <w:rFonts w:hint="eastAsia"/>
                <w:kern w:val="0"/>
                <w:szCs w:val="21"/>
              </w:rPr>
              <w:t xml:space="preserve"> </w:t>
            </w:r>
          </w:p>
          <w:permEnd w:id="957489061"/>
          <w:p w14:paraId="5354397A" w14:textId="77777777" w:rsidR="00E472F5" w:rsidRPr="00407DDC" w:rsidRDefault="00000000">
            <w:pPr>
              <w:spacing w:line="400" w:lineRule="exact"/>
              <w:rPr>
                <w:kern w:val="0"/>
                <w:szCs w:val="21"/>
              </w:rPr>
            </w:pPr>
            <w:r w:rsidRPr="00407DDC">
              <w:rPr>
                <w:rFonts w:ascii="宋体" w:hAnsi="宋体" w:hint="eastAsia"/>
                <w:szCs w:val="21"/>
              </w:rPr>
              <w:t>联系人：</w:t>
            </w:r>
            <w:permStart w:id="1925781771" w:edGrp="everyone"/>
            <w:r w:rsidRPr="00407DDC">
              <w:rPr>
                <w:rFonts w:hint="eastAsia"/>
                <w:kern w:val="0"/>
                <w:szCs w:val="21"/>
              </w:rPr>
              <w:t xml:space="preserve"> </w:t>
            </w:r>
          </w:p>
          <w:permEnd w:id="1925781771"/>
          <w:p w14:paraId="612DD1D6" w14:textId="77777777" w:rsidR="00E472F5" w:rsidRPr="00407DDC" w:rsidRDefault="00000000">
            <w:pPr>
              <w:spacing w:line="400" w:lineRule="exact"/>
              <w:rPr>
                <w:rFonts w:ascii="宋体" w:hAnsi="宋体"/>
                <w:szCs w:val="21"/>
              </w:rPr>
            </w:pPr>
            <w:r w:rsidRPr="00407DDC">
              <w:rPr>
                <w:rFonts w:hint="eastAsia"/>
                <w:kern w:val="0"/>
                <w:szCs w:val="21"/>
              </w:rPr>
              <w:t>电话</w:t>
            </w:r>
            <w:r w:rsidRPr="00407DDC">
              <w:rPr>
                <w:kern w:val="0"/>
                <w:szCs w:val="21"/>
              </w:rPr>
              <w:t>/</w:t>
            </w:r>
            <w:r w:rsidRPr="00407DDC">
              <w:rPr>
                <w:rFonts w:hint="eastAsia"/>
                <w:kern w:val="0"/>
                <w:szCs w:val="21"/>
              </w:rPr>
              <w:t>邮箱：</w:t>
            </w:r>
            <w:permStart w:id="555046371" w:edGrp="everyone"/>
            <w:r w:rsidRPr="00407DDC">
              <w:rPr>
                <w:rFonts w:hint="eastAsia"/>
                <w:kern w:val="0"/>
                <w:szCs w:val="21"/>
              </w:rPr>
              <w:t xml:space="preserve">   </w:t>
            </w:r>
            <w:permEnd w:id="555046371"/>
          </w:p>
        </w:tc>
      </w:tr>
      <w:tr w:rsidR="00407DDC" w:rsidRPr="00407DDC" w14:paraId="114FB39C"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9BB62D4"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1.1.4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4CB3901"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项目名称</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356BAF8" w14:textId="77777777" w:rsidR="00E472F5" w:rsidRPr="00407DDC" w:rsidRDefault="00000000">
            <w:pPr>
              <w:spacing w:line="400" w:lineRule="exact"/>
              <w:rPr>
                <w:rFonts w:ascii="宋体" w:hAnsi="宋体"/>
                <w:szCs w:val="21"/>
              </w:rPr>
            </w:pPr>
            <w:r w:rsidRPr="00407DDC">
              <w:rPr>
                <w:rFonts w:ascii="宋体" w:hAnsi="宋体" w:hint="eastAsia"/>
                <w:szCs w:val="21"/>
              </w:rPr>
              <w:t xml:space="preserve">  </w:t>
            </w:r>
            <w:permStart w:id="1977632872" w:edGrp="everyone"/>
            <w:r w:rsidRPr="00407DDC">
              <w:rPr>
                <w:rFonts w:ascii="宋体" w:hAnsi="宋体" w:hint="eastAsia"/>
                <w:szCs w:val="21"/>
              </w:rPr>
              <w:t xml:space="preserve">   </w:t>
            </w:r>
            <w:permEnd w:id="1977632872"/>
          </w:p>
        </w:tc>
      </w:tr>
      <w:tr w:rsidR="00407DDC" w:rsidRPr="00407DDC" w14:paraId="25CE05F1"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9AA1049"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1.1.5</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C3F853A"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设计项目地点</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BE6F190" w14:textId="77777777" w:rsidR="00E472F5" w:rsidRPr="00407DDC" w:rsidRDefault="00000000">
            <w:pPr>
              <w:spacing w:line="400" w:lineRule="exact"/>
              <w:rPr>
                <w:rFonts w:ascii="宋体" w:hAnsi="宋体"/>
              </w:rPr>
            </w:pPr>
            <w:r w:rsidRPr="00407DDC">
              <w:rPr>
                <w:rFonts w:ascii="宋体" w:hAnsi="宋体" w:hint="eastAsia"/>
                <w:szCs w:val="21"/>
              </w:rPr>
              <w:t xml:space="preserve"> </w:t>
            </w:r>
            <w:permStart w:id="1498573496" w:edGrp="everyone"/>
            <w:r w:rsidRPr="00407DDC">
              <w:rPr>
                <w:rFonts w:ascii="宋体" w:hAnsi="宋体" w:hint="eastAsia"/>
                <w:szCs w:val="21"/>
              </w:rPr>
              <w:t xml:space="preserve">   </w:t>
            </w:r>
            <w:permEnd w:id="1498573496"/>
          </w:p>
        </w:tc>
      </w:tr>
      <w:tr w:rsidR="00407DDC" w:rsidRPr="00407DDC" w14:paraId="38670F8B"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BC6C637" w14:textId="77777777" w:rsidR="00E472F5" w:rsidRPr="00407DDC" w:rsidRDefault="00000000">
            <w:pPr>
              <w:spacing w:line="400" w:lineRule="exact"/>
              <w:jc w:val="center"/>
              <w:rPr>
                <w:rFonts w:ascii="宋体" w:hAnsi="宋体"/>
                <w:szCs w:val="21"/>
              </w:rPr>
            </w:pPr>
            <w:permStart w:id="75716566" w:edGrp="everyone" w:colFirst="2" w:colLast="2"/>
            <w:r w:rsidRPr="00407DDC">
              <w:rPr>
                <w:rFonts w:ascii="宋体" w:hAnsi="宋体" w:hint="eastAsia"/>
                <w:szCs w:val="21"/>
              </w:rPr>
              <w:t>1.2.1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3AF19C0"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资金来源及比例</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F7BB8A3" w14:textId="77777777" w:rsidR="00E472F5" w:rsidRPr="00407DDC" w:rsidRDefault="00000000">
            <w:pPr>
              <w:spacing w:line="400" w:lineRule="exact"/>
              <w:rPr>
                <w:rFonts w:ascii="宋体" w:hAnsi="宋体"/>
                <w:szCs w:val="21"/>
              </w:rPr>
            </w:pPr>
            <w:r w:rsidRPr="00407DDC">
              <w:rPr>
                <w:rFonts w:ascii="宋体" w:hAnsi="宋体" w:hint="eastAsia"/>
              </w:rPr>
              <w:t xml:space="preserve"> </w:t>
            </w:r>
          </w:p>
        </w:tc>
      </w:tr>
      <w:tr w:rsidR="00407DDC" w:rsidRPr="00407DDC" w14:paraId="06B525C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4CC2887" w14:textId="77777777" w:rsidR="00E472F5" w:rsidRPr="00407DDC" w:rsidRDefault="00000000">
            <w:pPr>
              <w:spacing w:line="400" w:lineRule="exact"/>
              <w:jc w:val="center"/>
              <w:rPr>
                <w:rFonts w:ascii="宋体" w:hAnsi="宋体"/>
                <w:szCs w:val="21"/>
              </w:rPr>
            </w:pPr>
            <w:permStart w:id="951530500" w:edGrp="everyone" w:colFirst="2" w:colLast="2"/>
            <w:permEnd w:id="75716566"/>
            <w:r w:rsidRPr="00407DDC">
              <w:rPr>
                <w:rFonts w:ascii="宋体" w:hAnsi="宋体" w:hint="eastAsia"/>
                <w:szCs w:val="21"/>
              </w:rPr>
              <w:t>1.2.2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73BA581"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资金落实情况</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648ECE7" w14:textId="77777777" w:rsidR="00E472F5" w:rsidRPr="00407DDC" w:rsidRDefault="00000000">
            <w:pPr>
              <w:spacing w:line="400" w:lineRule="exact"/>
              <w:rPr>
                <w:rFonts w:ascii="宋体" w:hAnsi="宋体"/>
                <w:szCs w:val="21"/>
              </w:rPr>
            </w:pPr>
            <w:r w:rsidRPr="00407DDC">
              <w:rPr>
                <w:rFonts w:ascii="宋体" w:hAnsi="宋体" w:hint="eastAsia"/>
              </w:rPr>
              <w:t xml:space="preserve"> </w:t>
            </w:r>
          </w:p>
        </w:tc>
      </w:tr>
      <w:permEnd w:id="951530500"/>
      <w:tr w:rsidR="00407DDC" w:rsidRPr="00407DDC" w14:paraId="0ED54BE3"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E75E354"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1.3.1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B9F10A4"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招标范围</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04E389F" w14:textId="77777777" w:rsidR="00E472F5" w:rsidRPr="00407DDC" w:rsidRDefault="00000000">
            <w:pPr>
              <w:snapToGrid w:val="0"/>
              <w:spacing w:line="400" w:lineRule="exact"/>
              <w:rPr>
                <w:rFonts w:ascii="宋体" w:hAnsi="宋体"/>
              </w:rPr>
            </w:pPr>
            <w:r w:rsidRPr="00407DDC">
              <w:rPr>
                <w:rFonts w:ascii="宋体" w:hAnsi="宋体" w:hint="eastAsia"/>
                <w:szCs w:val="21"/>
              </w:rPr>
              <w:t>1）建设规模：</w:t>
            </w:r>
            <w:r w:rsidRPr="00407DDC">
              <w:rPr>
                <w:rFonts w:hint="eastAsia"/>
              </w:rPr>
              <w:t xml:space="preserve"> </w:t>
            </w:r>
            <w:permStart w:id="1751612773" w:edGrp="everyone"/>
          </w:p>
          <w:permEnd w:id="1751612773"/>
          <w:p w14:paraId="33DF0BD2" w14:textId="77777777" w:rsidR="00E472F5" w:rsidRPr="00407DDC" w:rsidRDefault="00000000">
            <w:pPr>
              <w:adjustRightInd w:val="0"/>
              <w:snapToGrid w:val="0"/>
              <w:spacing w:line="380" w:lineRule="exact"/>
              <w:rPr>
                <w:rFonts w:ascii="宋体" w:hAnsi="宋体"/>
                <w:szCs w:val="21"/>
              </w:rPr>
            </w:pPr>
            <w:r w:rsidRPr="00407DDC">
              <w:rPr>
                <w:rFonts w:ascii="宋体" w:hAnsi="宋体" w:hint="eastAsia"/>
              </w:rPr>
              <w:t xml:space="preserve">2）设计范围： </w:t>
            </w:r>
            <w:permStart w:id="1476360889" w:edGrp="everyone"/>
            <w:r w:rsidRPr="00407DDC">
              <w:rPr>
                <w:rFonts w:ascii="宋体" w:hAnsi="宋体" w:hint="eastAsia"/>
              </w:rPr>
              <w:t xml:space="preserve">   </w:t>
            </w:r>
            <w:permEnd w:id="1476360889"/>
          </w:p>
        </w:tc>
      </w:tr>
      <w:tr w:rsidR="00407DDC" w:rsidRPr="00407DDC" w14:paraId="0CC4EDF6"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7CCF9B7"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1.3.2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D94A86F"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设计服务期</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B0EAB0D" w14:textId="77777777" w:rsidR="00E472F5" w:rsidRPr="00407DDC" w:rsidRDefault="00000000">
            <w:pPr>
              <w:widowControl/>
              <w:spacing w:line="400" w:lineRule="exact"/>
              <w:ind w:rightChars="-50" w:right="-105"/>
              <w:jc w:val="left"/>
              <w:rPr>
                <w:rFonts w:ascii="宋体" w:hAnsi="宋体"/>
                <w:szCs w:val="21"/>
              </w:rPr>
            </w:pPr>
            <w:permStart w:id="1503861857" w:edGrp="everyone"/>
            <w:r w:rsidRPr="00407DDC">
              <w:rPr>
                <w:rFonts w:ascii="宋体" w:hAnsi="宋体" w:hint="eastAsia"/>
                <w:szCs w:val="21"/>
              </w:rPr>
              <w:t xml:space="preserve">   </w:t>
            </w:r>
            <w:permEnd w:id="1503861857"/>
          </w:p>
        </w:tc>
      </w:tr>
      <w:tr w:rsidR="00407DDC" w:rsidRPr="00407DDC" w14:paraId="55FD5AF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9E9C0D8"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1.3.3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7980D71"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质量要求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F485BFA" w14:textId="77777777" w:rsidR="00E472F5" w:rsidRPr="00407DDC" w:rsidRDefault="00000000">
            <w:pPr>
              <w:spacing w:line="400" w:lineRule="exact"/>
              <w:rPr>
                <w:rFonts w:ascii="宋体" w:hAnsi="宋体"/>
                <w:szCs w:val="21"/>
              </w:rPr>
            </w:pPr>
            <w:r w:rsidRPr="00407DDC">
              <w:rPr>
                <w:rFonts w:ascii="宋体" w:hAnsi="宋体" w:hint="eastAsia"/>
              </w:rPr>
              <w:t>专家评审合格</w:t>
            </w:r>
          </w:p>
        </w:tc>
      </w:tr>
      <w:tr w:rsidR="00407DDC" w:rsidRPr="00407DDC" w14:paraId="1FB8A5E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3969036"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1.4.1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2275E73"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投标人资质条件、能力和其他</w:t>
            </w:r>
          </w:p>
          <w:p w14:paraId="6B5F6546" w14:textId="77777777" w:rsidR="00E472F5" w:rsidRPr="00407DDC" w:rsidRDefault="00000000">
            <w:pPr>
              <w:spacing w:line="400" w:lineRule="exact"/>
              <w:jc w:val="center"/>
              <w:rPr>
                <w:rFonts w:ascii="宋体" w:hAnsi="宋体"/>
              </w:rPr>
            </w:pPr>
            <w:r w:rsidRPr="00407DDC">
              <w:rPr>
                <w:rFonts w:ascii="宋体" w:hAnsi="宋体" w:hint="eastAsia"/>
                <w:szCs w:val="21"/>
              </w:rPr>
              <w:t>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5BD263D" w14:textId="77777777" w:rsidR="00E472F5" w:rsidRPr="00407DDC" w:rsidRDefault="00000000">
            <w:pPr>
              <w:spacing w:line="400" w:lineRule="exact"/>
              <w:rPr>
                <w:szCs w:val="21"/>
              </w:rPr>
            </w:pPr>
            <w:r w:rsidRPr="00407DDC">
              <w:rPr>
                <w:szCs w:val="21"/>
              </w:rPr>
              <w:t>1</w:t>
            </w:r>
            <w:r w:rsidRPr="00407DDC">
              <w:rPr>
                <w:rFonts w:hint="eastAsia"/>
                <w:szCs w:val="21"/>
              </w:rPr>
              <w:t>、</w:t>
            </w:r>
            <w:r w:rsidRPr="00407DDC">
              <w:rPr>
                <w:rFonts w:hint="eastAsia"/>
              </w:rPr>
              <w:t>资质条件：见招标公告</w:t>
            </w:r>
          </w:p>
          <w:p w14:paraId="0470DD16" w14:textId="77777777" w:rsidR="00E472F5" w:rsidRPr="00407DDC" w:rsidRDefault="00000000">
            <w:pPr>
              <w:spacing w:line="400" w:lineRule="exact"/>
              <w:rPr>
                <w:szCs w:val="21"/>
              </w:rPr>
            </w:pPr>
            <w:r w:rsidRPr="00407DDC">
              <w:rPr>
                <w:szCs w:val="21"/>
              </w:rPr>
              <w:t>2</w:t>
            </w:r>
            <w:r w:rsidRPr="00407DDC">
              <w:rPr>
                <w:rFonts w:hint="eastAsia"/>
                <w:szCs w:val="21"/>
              </w:rPr>
              <w:t>、</w:t>
            </w:r>
            <w:r w:rsidRPr="00407DDC">
              <w:rPr>
                <w:rFonts w:ascii="宋体" w:hAnsi="宋体" w:cs="宋体" w:hint="eastAsia"/>
                <w:kern w:val="0"/>
                <w:szCs w:val="21"/>
              </w:rPr>
              <w:t>项目设计负责人</w:t>
            </w:r>
            <w:r w:rsidRPr="00407DDC">
              <w:rPr>
                <w:rFonts w:hint="eastAsia"/>
                <w:szCs w:val="21"/>
              </w:rPr>
              <w:t>：见</w:t>
            </w:r>
            <w:r w:rsidRPr="00407DDC">
              <w:rPr>
                <w:rFonts w:hint="eastAsia"/>
              </w:rPr>
              <w:t>招标公告</w:t>
            </w:r>
          </w:p>
          <w:p w14:paraId="78DE502F" w14:textId="77777777" w:rsidR="00E472F5" w:rsidRPr="00407DDC" w:rsidRDefault="00000000">
            <w:pPr>
              <w:spacing w:line="400" w:lineRule="exact"/>
              <w:rPr>
                <w:szCs w:val="21"/>
              </w:rPr>
            </w:pPr>
            <w:r w:rsidRPr="00407DDC">
              <w:rPr>
                <w:szCs w:val="21"/>
              </w:rPr>
              <w:t>3</w:t>
            </w:r>
            <w:r w:rsidRPr="00407DDC">
              <w:rPr>
                <w:rFonts w:hint="eastAsia"/>
                <w:szCs w:val="21"/>
              </w:rPr>
              <w:t>、信誉要求：见</w:t>
            </w:r>
            <w:r w:rsidRPr="00407DDC">
              <w:rPr>
                <w:rFonts w:hint="eastAsia"/>
              </w:rPr>
              <w:t>招标公告</w:t>
            </w:r>
          </w:p>
          <w:p w14:paraId="03B707F3" w14:textId="77777777" w:rsidR="00E472F5" w:rsidRPr="00407DDC" w:rsidRDefault="00000000">
            <w:pPr>
              <w:spacing w:line="400" w:lineRule="exact"/>
              <w:rPr>
                <w:rFonts w:ascii="宋体" w:hAnsi="宋体"/>
              </w:rPr>
            </w:pPr>
            <w:r w:rsidRPr="00407DDC">
              <w:rPr>
                <w:szCs w:val="21"/>
              </w:rPr>
              <w:t>4</w:t>
            </w:r>
            <w:r w:rsidRPr="00407DDC">
              <w:rPr>
                <w:rFonts w:hint="eastAsia"/>
                <w:szCs w:val="21"/>
              </w:rPr>
              <w:t>、其他要求：见</w:t>
            </w:r>
            <w:r w:rsidRPr="00407DDC">
              <w:rPr>
                <w:rFonts w:hint="eastAsia"/>
              </w:rPr>
              <w:t>招标公告</w:t>
            </w:r>
          </w:p>
        </w:tc>
      </w:tr>
      <w:tr w:rsidR="00407DDC" w:rsidRPr="00407DDC" w14:paraId="0128CD3A"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9C18AB4"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1.9.1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0F2D190" w14:textId="77777777" w:rsidR="00E472F5" w:rsidRPr="00407DDC" w:rsidRDefault="00000000">
            <w:pPr>
              <w:spacing w:line="380" w:lineRule="exact"/>
              <w:jc w:val="center"/>
              <w:rPr>
                <w:rFonts w:ascii="宋体" w:hAnsi="宋体"/>
                <w:szCs w:val="21"/>
              </w:rPr>
            </w:pPr>
            <w:r w:rsidRPr="00407DDC">
              <w:rPr>
                <w:rFonts w:ascii="宋体" w:hAnsi="宋体" w:hint="eastAsia"/>
                <w:szCs w:val="21"/>
              </w:rPr>
              <w:t>踏勘现场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E5E67AA" w14:textId="77777777" w:rsidR="00E472F5" w:rsidRPr="00407DDC" w:rsidRDefault="00000000">
            <w:pPr>
              <w:pStyle w:val="p21"/>
              <w:topLinePunct/>
              <w:spacing w:line="440" w:lineRule="exact"/>
              <w:rPr>
                <w:sz w:val="21"/>
                <w:szCs w:val="21"/>
              </w:rPr>
            </w:pPr>
            <w:permStart w:id="618272613" w:edGrp="everyone"/>
            <w:r w:rsidRPr="00407DDC">
              <w:rPr>
                <w:sz w:val="21"/>
                <w:szCs w:val="21"/>
              </w:rPr>
              <w:t>□</w:t>
            </w:r>
            <w:permEnd w:id="618272613"/>
            <w:r w:rsidRPr="00407DDC">
              <w:rPr>
                <w:rFonts w:hint="eastAsia"/>
                <w:sz w:val="21"/>
                <w:szCs w:val="21"/>
              </w:rPr>
              <w:t>不召开</w:t>
            </w:r>
          </w:p>
          <w:p w14:paraId="66BBC33E" w14:textId="77777777" w:rsidR="00E472F5" w:rsidRPr="00407DDC" w:rsidRDefault="00000000">
            <w:pPr>
              <w:pStyle w:val="p0"/>
              <w:spacing w:line="440" w:lineRule="exact"/>
              <w:rPr>
                <w:rFonts w:ascii="宋体" w:hAnsi="宋体"/>
              </w:rPr>
            </w:pPr>
            <w:permStart w:id="1568607081" w:edGrp="everyone"/>
            <w:r w:rsidRPr="00407DDC">
              <w:rPr>
                <w:rFonts w:ascii="宋体" w:hAnsi="宋体"/>
              </w:rPr>
              <w:t>□</w:t>
            </w:r>
            <w:permEnd w:id="1568607081"/>
            <w:r w:rsidRPr="00407DDC">
              <w:rPr>
                <w:rFonts w:ascii="宋体" w:hAnsi="宋体" w:hint="eastAsia"/>
              </w:rPr>
              <w:t>召开，召开时间：</w:t>
            </w:r>
            <w:bookmarkStart w:id="23" w:name="MD9BE151D198B435FB6891E47ED4C1A7D"/>
            <w:permStart w:id="1995317803" w:edGrp="everyone"/>
            <w:r w:rsidRPr="00407DDC">
              <w:rPr>
                <w:rFonts w:ascii="宋体" w:hAnsi="宋体" w:hint="eastAsia"/>
              </w:rPr>
              <w:t xml:space="preserve">    </w:t>
            </w:r>
          </w:p>
          <w:bookmarkEnd w:id="23"/>
          <w:permEnd w:id="1995317803"/>
          <w:p w14:paraId="4C3DFD3C" w14:textId="77777777" w:rsidR="00E472F5" w:rsidRPr="00407DDC" w:rsidRDefault="00000000">
            <w:pPr>
              <w:spacing w:line="380" w:lineRule="exact"/>
              <w:rPr>
                <w:rFonts w:ascii="宋体" w:hAnsi="宋体"/>
                <w:szCs w:val="21"/>
              </w:rPr>
            </w:pPr>
            <w:r w:rsidRPr="00407DDC">
              <w:rPr>
                <w:rFonts w:hint="eastAsia"/>
                <w:szCs w:val="21"/>
              </w:rPr>
              <w:t xml:space="preserve">       </w:t>
            </w:r>
            <w:r w:rsidRPr="00407DDC">
              <w:rPr>
                <w:rFonts w:hint="eastAsia"/>
                <w:szCs w:val="21"/>
              </w:rPr>
              <w:t>召开地点：</w:t>
            </w:r>
            <w:permStart w:id="63529206" w:edGrp="everyone"/>
            <w:r w:rsidRPr="00407DDC">
              <w:rPr>
                <w:rFonts w:ascii="宋体" w:hAnsi="宋体" w:hint="eastAsia"/>
                <w:szCs w:val="21"/>
              </w:rPr>
              <w:t xml:space="preserve">     </w:t>
            </w:r>
            <w:permEnd w:id="63529206"/>
          </w:p>
        </w:tc>
      </w:tr>
      <w:tr w:rsidR="00407DDC" w:rsidRPr="00407DDC" w14:paraId="5DE2E92C"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555E92A"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1.10.1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BDEA17D" w14:textId="77777777" w:rsidR="00E472F5" w:rsidRPr="00407DDC" w:rsidRDefault="00000000">
            <w:pPr>
              <w:spacing w:line="380" w:lineRule="exact"/>
              <w:jc w:val="center"/>
              <w:rPr>
                <w:rFonts w:ascii="宋体" w:hAnsi="宋体"/>
                <w:szCs w:val="21"/>
              </w:rPr>
            </w:pPr>
            <w:r w:rsidRPr="00407DDC">
              <w:rPr>
                <w:rFonts w:ascii="宋体" w:hAnsi="宋体" w:hint="eastAsia"/>
                <w:szCs w:val="21"/>
              </w:rPr>
              <w:t>投标预备会</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6E6045A" w14:textId="77777777" w:rsidR="00E472F5" w:rsidRPr="00407DDC" w:rsidRDefault="00000000">
            <w:pPr>
              <w:pStyle w:val="p21"/>
              <w:topLinePunct/>
              <w:spacing w:line="440" w:lineRule="exact"/>
              <w:rPr>
                <w:sz w:val="21"/>
                <w:szCs w:val="21"/>
              </w:rPr>
            </w:pPr>
            <w:permStart w:id="2057009296" w:edGrp="everyone"/>
            <w:r w:rsidRPr="00407DDC">
              <w:rPr>
                <w:sz w:val="21"/>
                <w:szCs w:val="21"/>
              </w:rPr>
              <w:t>□</w:t>
            </w:r>
            <w:permEnd w:id="2057009296"/>
            <w:r w:rsidRPr="00407DDC">
              <w:rPr>
                <w:rFonts w:hint="eastAsia"/>
                <w:sz w:val="21"/>
                <w:szCs w:val="21"/>
              </w:rPr>
              <w:t>不召开</w:t>
            </w:r>
          </w:p>
          <w:p w14:paraId="0141BAEA" w14:textId="77777777" w:rsidR="00E472F5" w:rsidRPr="00407DDC" w:rsidRDefault="00000000">
            <w:pPr>
              <w:pStyle w:val="p0"/>
              <w:spacing w:line="440" w:lineRule="exact"/>
              <w:rPr>
                <w:rFonts w:ascii="宋体" w:hAnsi="宋体"/>
                <w:u w:val="single"/>
              </w:rPr>
            </w:pPr>
            <w:permStart w:id="422077820" w:edGrp="everyone"/>
            <w:r w:rsidRPr="00407DDC">
              <w:rPr>
                <w:rFonts w:ascii="宋体" w:hAnsi="宋体"/>
              </w:rPr>
              <w:t>□</w:t>
            </w:r>
            <w:permEnd w:id="422077820"/>
            <w:r w:rsidRPr="00407DDC">
              <w:rPr>
                <w:rFonts w:ascii="宋体" w:hAnsi="宋体" w:hint="eastAsia"/>
              </w:rPr>
              <w:t>召开，召开时间：</w:t>
            </w:r>
            <w:permStart w:id="177030665" w:edGrp="everyone"/>
            <w:r w:rsidRPr="00407DDC">
              <w:rPr>
                <w:rFonts w:ascii="宋体" w:hAnsi="宋体" w:hint="eastAsia"/>
                <w:u w:val="single"/>
              </w:rPr>
              <w:t xml:space="preserve">         </w:t>
            </w:r>
            <w:permEnd w:id="177030665"/>
          </w:p>
          <w:p w14:paraId="51AC6671" w14:textId="77777777" w:rsidR="00E472F5" w:rsidRPr="00407DDC" w:rsidRDefault="00000000">
            <w:pPr>
              <w:spacing w:line="380" w:lineRule="exact"/>
              <w:rPr>
                <w:rFonts w:ascii="宋体" w:hAnsi="宋体"/>
                <w:szCs w:val="21"/>
              </w:rPr>
            </w:pPr>
            <w:r w:rsidRPr="00407DDC">
              <w:rPr>
                <w:rFonts w:hint="eastAsia"/>
                <w:szCs w:val="21"/>
              </w:rPr>
              <w:t xml:space="preserve">       </w:t>
            </w:r>
            <w:r w:rsidRPr="00407DDC">
              <w:rPr>
                <w:rFonts w:hint="eastAsia"/>
                <w:szCs w:val="21"/>
              </w:rPr>
              <w:t>召开地点：</w:t>
            </w:r>
            <w:permStart w:id="1696300296" w:edGrp="everyone"/>
            <w:r w:rsidRPr="00407DDC">
              <w:rPr>
                <w:rFonts w:ascii="宋体" w:hAnsi="宋体" w:hint="eastAsia"/>
                <w:u w:val="single"/>
              </w:rPr>
              <w:t xml:space="preserve">         </w:t>
            </w:r>
            <w:permEnd w:id="1696300296"/>
            <w:r w:rsidRPr="00407DDC">
              <w:rPr>
                <w:rFonts w:ascii="宋体" w:hAnsi="宋体" w:hint="eastAsia"/>
                <w:szCs w:val="21"/>
              </w:rPr>
              <w:t xml:space="preserve">     </w:t>
            </w:r>
          </w:p>
        </w:tc>
      </w:tr>
      <w:tr w:rsidR="00407DDC" w:rsidRPr="00407DDC" w14:paraId="1E33D2FB"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5182668" w14:textId="77777777" w:rsidR="00E472F5" w:rsidRPr="00407DDC" w:rsidRDefault="00000000">
            <w:pPr>
              <w:spacing w:line="380" w:lineRule="exact"/>
              <w:jc w:val="center"/>
              <w:rPr>
                <w:rFonts w:ascii="宋体" w:hAnsi="宋体"/>
                <w:szCs w:val="21"/>
              </w:rPr>
            </w:pPr>
            <w:r w:rsidRPr="00407DDC">
              <w:rPr>
                <w:rFonts w:ascii="宋体" w:hAnsi="宋体" w:hint="eastAsia"/>
                <w:szCs w:val="21"/>
              </w:rPr>
              <w:t>1.11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A86536C" w14:textId="77777777" w:rsidR="00E472F5" w:rsidRPr="00407DDC" w:rsidRDefault="00000000">
            <w:pPr>
              <w:spacing w:line="380" w:lineRule="exact"/>
              <w:jc w:val="center"/>
              <w:rPr>
                <w:rFonts w:ascii="宋体" w:hAnsi="宋体"/>
                <w:szCs w:val="21"/>
              </w:rPr>
            </w:pPr>
            <w:r w:rsidRPr="00407DDC">
              <w:rPr>
                <w:rFonts w:ascii="宋体" w:hAnsi="宋体" w:hint="eastAsia"/>
                <w:szCs w:val="21"/>
              </w:rPr>
              <w:t>分包</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E3B48CD" w14:textId="77777777" w:rsidR="00E472F5" w:rsidRPr="00407DDC" w:rsidRDefault="00000000">
            <w:pPr>
              <w:spacing w:line="380" w:lineRule="exact"/>
              <w:rPr>
                <w:rFonts w:ascii="宋体" w:hAnsi="宋体"/>
                <w:szCs w:val="21"/>
              </w:rPr>
            </w:pPr>
            <w:permStart w:id="884283414" w:edGrp="everyone"/>
            <w:r w:rsidRPr="00407DDC">
              <w:rPr>
                <w:szCs w:val="21"/>
              </w:rPr>
              <w:t>□</w:t>
            </w:r>
            <w:permEnd w:id="884283414"/>
            <w:r w:rsidRPr="00407DDC">
              <w:rPr>
                <w:rFonts w:ascii="宋体" w:hAnsi="宋体" w:hint="eastAsia"/>
                <w:szCs w:val="21"/>
              </w:rPr>
              <w:t>不允许</w:t>
            </w:r>
          </w:p>
          <w:p w14:paraId="0364AFE7" w14:textId="77777777" w:rsidR="00E472F5" w:rsidRPr="00407DDC" w:rsidRDefault="00000000">
            <w:pPr>
              <w:pStyle w:val="p0"/>
              <w:spacing w:line="440" w:lineRule="exact"/>
              <w:rPr>
                <w:rFonts w:ascii="宋体" w:hAnsi="宋体"/>
              </w:rPr>
            </w:pPr>
            <w:permStart w:id="441927671" w:edGrp="everyone"/>
            <w:r w:rsidRPr="00407DDC">
              <w:t>□</w:t>
            </w:r>
            <w:permEnd w:id="441927671"/>
            <w:r w:rsidRPr="00407DDC">
              <w:rPr>
                <w:rFonts w:ascii="宋体" w:hAnsi="宋体" w:hint="eastAsia"/>
              </w:rPr>
              <w:t>允许,分包内容要求:</w:t>
            </w:r>
            <w:permStart w:id="240397891" w:edGrp="everyone"/>
            <w:r w:rsidRPr="00407DDC">
              <w:rPr>
                <w:rFonts w:ascii="宋体" w:hAnsi="宋体" w:hint="eastAsia"/>
              </w:rPr>
              <w:t xml:space="preserve">    </w:t>
            </w:r>
          </w:p>
          <w:permEnd w:id="240397891"/>
          <w:p w14:paraId="48BCD2B6" w14:textId="77777777" w:rsidR="00E472F5" w:rsidRPr="00407DDC" w:rsidRDefault="00000000">
            <w:pPr>
              <w:spacing w:line="380" w:lineRule="exact"/>
              <w:ind w:left="360"/>
              <w:rPr>
                <w:rFonts w:ascii="宋体" w:hAnsi="宋体"/>
                <w:szCs w:val="21"/>
              </w:rPr>
            </w:pPr>
            <w:r w:rsidRPr="00407DDC">
              <w:rPr>
                <w:rFonts w:ascii="宋体" w:hAnsi="宋体" w:hint="eastAsia"/>
                <w:szCs w:val="21"/>
              </w:rPr>
              <w:t xml:space="preserve">   分包金额要求:</w:t>
            </w:r>
            <w:permStart w:id="899901791" w:edGrp="everyone"/>
            <w:r w:rsidRPr="00407DDC">
              <w:rPr>
                <w:rFonts w:ascii="宋体" w:hAnsi="宋体" w:hint="eastAsia"/>
                <w:szCs w:val="21"/>
              </w:rPr>
              <w:t xml:space="preserve">    </w:t>
            </w:r>
          </w:p>
          <w:permEnd w:id="899901791"/>
          <w:p w14:paraId="0EEC66E3" w14:textId="77777777" w:rsidR="00E472F5" w:rsidRPr="00407DDC" w:rsidRDefault="00000000">
            <w:pPr>
              <w:spacing w:line="380" w:lineRule="exact"/>
              <w:rPr>
                <w:rFonts w:ascii="宋体" w:hAnsi="宋体"/>
                <w:szCs w:val="21"/>
              </w:rPr>
            </w:pPr>
            <w:r w:rsidRPr="00407DDC">
              <w:rPr>
                <w:rFonts w:ascii="宋体" w:hAnsi="宋体" w:hint="eastAsia"/>
                <w:szCs w:val="21"/>
              </w:rPr>
              <w:lastRenderedPageBreak/>
              <w:t>接受分包的第三人资质要求:</w:t>
            </w:r>
            <w:permStart w:id="1912694590" w:edGrp="everyone"/>
            <w:r w:rsidRPr="00407DDC">
              <w:rPr>
                <w:rFonts w:ascii="宋体" w:hAnsi="宋体" w:hint="eastAsia"/>
                <w:szCs w:val="21"/>
              </w:rPr>
              <w:t xml:space="preserve"> </w:t>
            </w:r>
            <w:r w:rsidRPr="00407DDC">
              <w:rPr>
                <w:rFonts w:ascii="宋体" w:hAnsi="宋体" w:hint="eastAsia"/>
                <w:szCs w:val="21"/>
                <w:u w:val="single"/>
              </w:rPr>
              <w:t xml:space="preserve">       </w:t>
            </w:r>
            <w:permEnd w:id="1912694590"/>
          </w:p>
        </w:tc>
      </w:tr>
      <w:tr w:rsidR="00407DDC" w:rsidRPr="00407DDC" w14:paraId="6D2F41A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4531A9B8"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lastRenderedPageBreak/>
              <w:t>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D48DD13"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构成招标文件的其他材料</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F55E498" w14:textId="77777777" w:rsidR="00E472F5" w:rsidRPr="00407DDC" w:rsidRDefault="00000000">
            <w:pPr>
              <w:spacing w:line="400" w:lineRule="exact"/>
              <w:rPr>
                <w:rFonts w:ascii="宋体" w:hAnsi="宋体"/>
                <w:szCs w:val="21"/>
              </w:rPr>
            </w:pPr>
            <w:r w:rsidRPr="00407DDC">
              <w:rPr>
                <w:rFonts w:ascii="宋体" w:hAnsi="宋体" w:hint="eastAsia"/>
              </w:rPr>
              <w:t xml:space="preserve"> </w:t>
            </w:r>
            <w:permStart w:id="1242190971" w:edGrp="everyone"/>
            <w:r w:rsidRPr="00407DDC">
              <w:rPr>
                <w:rFonts w:ascii="宋体" w:hAnsi="宋体" w:hint="eastAsia"/>
              </w:rPr>
              <w:t xml:space="preserve">   </w:t>
            </w:r>
            <w:permEnd w:id="1242190971"/>
          </w:p>
        </w:tc>
      </w:tr>
      <w:tr w:rsidR="00407DDC" w:rsidRPr="00407DDC" w14:paraId="2A8AC9D1" w14:textId="77777777">
        <w:trPr>
          <w:trHeight w:val="197"/>
          <w:jc w:val="center"/>
        </w:trPr>
        <w:tc>
          <w:tcPr>
            <w:tcW w:w="1080" w:type="dxa"/>
            <w:vMerge w:val="restart"/>
            <w:tcBorders>
              <w:top w:val="single" w:sz="4" w:space="0" w:color="auto"/>
              <w:left w:val="single" w:sz="4" w:space="0" w:color="auto"/>
              <w:right w:val="single" w:sz="4" w:space="0" w:color="auto"/>
            </w:tcBorders>
            <w:vAlign w:val="center"/>
          </w:tcPr>
          <w:p w14:paraId="48F6AAD7" w14:textId="77777777" w:rsidR="00E472F5" w:rsidRPr="00407DDC" w:rsidRDefault="00000000">
            <w:pPr>
              <w:spacing w:line="400" w:lineRule="exact"/>
              <w:jc w:val="center"/>
              <w:rPr>
                <w:rFonts w:ascii="宋体" w:hAnsi="宋体"/>
                <w:szCs w:val="21"/>
              </w:rPr>
            </w:pPr>
            <w:r w:rsidRPr="00407DDC">
              <w:rPr>
                <w:rFonts w:hint="eastAsia"/>
              </w:rPr>
              <w:t>2.2.1</w:t>
            </w:r>
          </w:p>
        </w:tc>
        <w:tc>
          <w:tcPr>
            <w:tcW w:w="3066" w:type="dxa"/>
            <w:gridSpan w:val="2"/>
            <w:vMerge w:val="restart"/>
            <w:tcBorders>
              <w:top w:val="single" w:sz="4" w:space="0" w:color="auto"/>
              <w:left w:val="single" w:sz="4" w:space="0" w:color="auto"/>
              <w:right w:val="single" w:sz="4" w:space="0" w:color="auto"/>
            </w:tcBorders>
            <w:vAlign w:val="center"/>
          </w:tcPr>
          <w:p w14:paraId="3A04C7A8" w14:textId="77777777" w:rsidR="00E472F5" w:rsidRPr="00407DDC" w:rsidRDefault="00000000">
            <w:pPr>
              <w:widowControl/>
              <w:spacing w:line="400" w:lineRule="exact"/>
              <w:jc w:val="center"/>
              <w:rPr>
                <w:rFonts w:ascii="宋体" w:hAnsi="宋体"/>
                <w:kern w:val="0"/>
                <w:szCs w:val="21"/>
              </w:rPr>
            </w:pPr>
            <w:r w:rsidRPr="00407DDC">
              <w:rPr>
                <w:rFonts w:hint="eastAsia"/>
              </w:rPr>
              <w:t>投标人要求澄清招标文件</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46C51CB" w14:textId="77777777" w:rsidR="00E472F5" w:rsidRPr="00407DDC" w:rsidRDefault="00000000">
            <w:pPr>
              <w:spacing w:line="380" w:lineRule="exact"/>
              <w:rPr>
                <w:rFonts w:ascii="宋体" w:hAnsi="宋体"/>
                <w:kern w:val="0"/>
                <w:szCs w:val="21"/>
              </w:rPr>
            </w:pPr>
            <w:r w:rsidRPr="00407DDC">
              <w:rPr>
                <w:rFonts w:ascii="宋体" w:hAnsi="宋体" w:hint="eastAsia"/>
                <w:szCs w:val="21"/>
              </w:rPr>
              <w:t>时间：</w:t>
            </w:r>
            <w:r w:rsidRPr="00407DDC">
              <w:rPr>
                <w:rFonts w:hint="eastAsia"/>
              </w:rPr>
              <w:t xml:space="preserve">  </w:t>
            </w:r>
            <w:r w:rsidRPr="00407DDC">
              <w:rPr>
                <w:rFonts w:hint="eastAsia"/>
              </w:rPr>
              <w:t>年</w:t>
            </w:r>
            <w:r w:rsidRPr="00407DDC">
              <w:rPr>
                <w:rFonts w:hint="eastAsia"/>
              </w:rPr>
              <w:t xml:space="preserve">   </w:t>
            </w:r>
            <w:r w:rsidRPr="00407DDC">
              <w:rPr>
                <w:rFonts w:hint="eastAsia"/>
              </w:rPr>
              <w:t>月</w:t>
            </w:r>
            <w:r w:rsidRPr="00407DDC">
              <w:rPr>
                <w:rFonts w:hint="eastAsia"/>
              </w:rPr>
              <w:t xml:space="preserve">   </w:t>
            </w:r>
            <w:r w:rsidRPr="00407DDC">
              <w:rPr>
                <w:rFonts w:hint="eastAsia"/>
              </w:rPr>
              <w:t>日</w:t>
            </w:r>
            <w:r w:rsidRPr="00407DDC">
              <w:rPr>
                <w:rFonts w:hint="eastAsia"/>
              </w:rPr>
              <w:t xml:space="preserve">   </w:t>
            </w:r>
            <w:r w:rsidRPr="00407DDC">
              <w:rPr>
                <w:rFonts w:hint="eastAsia"/>
              </w:rPr>
              <w:t>时</w:t>
            </w:r>
            <w:r w:rsidRPr="00407DDC">
              <w:rPr>
                <w:rFonts w:hint="eastAsia"/>
              </w:rPr>
              <w:t xml:space="preserve">   </w:t>
            </w:r>
            <w:r w:rsidRPr="00407DDC">
              <w:rPr>
                <w:rFonts w:hint="eastAsia"/>
              </w:rPr>
              <w:t>分前</w:t>
            </w:r>
            <w:r w:rsidRPr="00407DDC">
              <w:rPr>
                <w:rFonts w:hint="eastAsia"/>
                <w:bCs/>
                <w:snapToGrid w:val="0"/>
                <w:kern w:val="0"/>
                <w:szCs w:val="21"/>
              </w:rPr>
              <w:t>。</w:t>
            </w:r>
          </w:p>
        </w:tc>
      </w:tr>
      <w:tr w:rsidR="00407DDC" w:rsidRPr="00407DDC" w14:paraId="5DEF418C" w14:textId="77777777">
        <w:trPr>
          <w:trHeight w:val="196"/>
          <w:jc w:val="center"/>
        </w:trPr>
        <w:tc>
          <w:tcPr>
            <w:tcW w:w="1080" w:type="dxa"/>
            <w:vMerge/>
            <w:tcBorders>
              <w:left w:val="single" w:sz="4" w:space="0" w:color="auto"/>
              <w:bottom w:val="single" w:sz="4" w:space="0" w:color="auto"/>
              <w:right w:val="single" w:sz="4" w:space="0" w:color="auto"/>
            </w:tcBorders>
            <w:vAlign w:val="center"/>
          </w:tcPr>
          <w:p w14:paraId="296D0E13" w14:textId="77777777" w:rsidR="00E472F5" w:rsidRPr="00407DDC" w:rsidRDefault="00E472F5">
            <w:pPr>
              <w:spacing w:line="400" w:lineRule="exact"/>
              <w:jc w:val="center"/>
              <w:rPr>
                <w:rFonts w:ascii="宋体" w:hAnsi="宋体"/>
                <w:szCs w:val="21"/>
              </w:rPr>
            </w:pPr>
          </w:p>
        </w:tc>
        <w:tc>
          <w:tcPr>
            <w:tcW w:w="3066" w:type="dxa"/>
            <w:gridSpan w:val="2"/>
            <w:vMerge/>
            <w:tcBorders>
              <w:left w:val="single" w:sz="4" w:space="0" w:color="auto"/>
              <w:bottom w:val="single" w:sz="4" w:space="0" w:color="auto"/>
              <w:right w:val="single" w:sz="4" w:space="0" w:color="auto"/>
            </w:tcBorders>
            <w:vAlign w:val="center"/>
          </w:tcPr>
          <w:p w14:paraId="57C1BCC0" w14:textId="77777777" w:rsidR="00E472F5" w:rsidRPr="00407DDC" w:rsidRDefault="00E472F5">
            <w:pPr>
              <w:widowControl/>
              <w:spacing w:line="400" w:lineRule="exact"/>
              <w:jc w:val="center"/>
              <w:rPr>
                <w:rFonts w:ascii="宋体" w:hAnsi="宋体"/>
                <w:kern w:val="0"/>
                <w:szCs w:val="21"/>
              </w:rPr>
            </w:pP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E730763" w14:textId="77777777" w:rsidR="00E472F5" w:rsidRPr="00407DDC" w:rsidRDefault="00000000">
            <w:pPr>
              <w:spacing w:line="380" w:lineRule="exact"/>
              <w:rPr>
                <w:rFonts w:ascii="宋体" w:hAnsi="宋体"/>
                <w:kern w:val="0"/>
                <w:szCs w:val="21"/>
              </w:rPr>
            </w:pPr>
            <w:r w:rsidRPr="00407DDC">
              <w:rPr>
                <w:rFonts w:hint="eastAsia"/>
                <w:bCs/>
                <w:snapToGrid w:val="0"/>
                <w:kern w:val="0"/>
                <w:szCs w:val="21"/>
              </w:rPr>
              <w:t>形式：相关澄清要求应通过电子交易系统提交。</w:t>
            </w:r>
          </w:p>
        </w:tc>
      </w:tr>
      <w:tr w:rsidR="00407DDC" w:rsidRPr="00407DDC" w14:paraId="7697EA16"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EB276DE" w14:textId="77777777" w:rsidR="00E472F5" w:rsidRPr="00407DDC" w:rsidRDefault="00000000">
            <w:pPr>
              <w:spacing w:line="400" w:lineRule="exact"/>
              <w:jc w:val="center"/>
              <w:rPr>
                <w:rFonts w:ascii="宋体" w:hAnsi="宋体"/>
                <w:szCs w:val="21"/>
              </w:rPr>
            </w:pPr>
            <w:r w:rsidRPr="00407DDC">
              <w:rPr>
                <w:rFonts w:hint="eastAsia"/>
              </w:rPr>
              <w:t>2.2.2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F8708C6" w14:textId="77777777" w:rsidR="00E472F5" w:rsidRPr="00407DDC" w:rsidRDefault="00000000">
            <w:pPr>
              <w:widowControl/>
              <w:spacing w:line="400" w:lineRule="exact"/>
              <w:jc w:val="center"/>
              <w:rPr>
                <w:rFonts w:ascii="宋体" w:hAnsi="宋体"/>
                <w:kern w:val="0"/>
                <w:szCs w:val="21"/>
              </w:rPr>
            </w:pPr>
            <w:r w:rsidRPr="00407DDC">
              <w:rPr>
                <w:snapToGrid w:val="0"/>
                <w:kern w:val="0"/>
                <w:szCs w:val="21"/>
              </w:rPr>
              <w:t>招标文件澄清发出的形式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A6883DF" w14:textId="77777777" w:rsidR="00E472F5" w:rsidRPr="00407DDC" w:rsidRDefault="00000000">
            <w:pPr>
              <w:spacing w:line="380" w:lineRule="exact"/>
              <w:rPr>
                <w:rFonts w:ascii="宋体" w:hAnsi="宋体"/>
                <w:kern w:val="0"/>
                <w:szCs w:val="21"/>
              </w:rPr>
            </w:pPr>
            <w:r w:rsidRPr="00407DDC">
              <w:rPr>
                <w:rFonts w:hint="eastAsia"/>
                <w:snapToGrid w:val="0"/>
                <w:kern w:val="0"/>
              </w:rPr>
              <w:t>通过</w:t>
            </w:r>
            <w:r w:rsidRPr="00407DDC">
              <w:rPr>
                <w:rFonts w:hint="eastAsia"/>
                <w:bCs/>
                <w:snapToGrid w:val="0"/>
                <w:kern w:val="0"/>
                <w:szCs w:val="21"/>
              </w:rPr>
              <w:t>电子服务系统</w:t>
            </w:r>
            <w:r w:rsidRPr="00407DDC">
              <w:rPr>
                <w:rFonts w:hint="eastAsia"/>
                <w:snapToGrid w:val="0"/>
                <w:kern w:val="0"/>
              </w:rPr>
              <w:t>发出</w:t>
            </w:r>
          </w:p>
        </w:tc>
      </w:tr>
      <w:tr w:rsidR="00407DDC" w:rsidRPr="00407DDC" w14:paraId="4F6359C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CFC334C" w14:textId="77777777" w:rsidR="00E472F5" w:rsidRPr="00407DDC" w:rsidRDefault="00000000">
            <w:pPr>
              <w:spacing w:line="400" w:lineRule="exact"/>
              <w:jc w:val="center"/>
              <w:rPr>
                <w:rFonts w:ascii="宋体" w:hAnsi="宋体"/>
                <w:szCs w:val="21"/>
              </w:rPr>
            </w:pPr>
            <w:r w:rsidRPr="00407DDC">
              <w:rPr>
                <w:rFonts w:hint="eastAsia"/>
              </w:rPr>
              <w:t>2.2.3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248B444" w14:textId="77777777" w:rsidR="00E472F5" w:rsidRPr="00407DDC" w:rsidRDefault="00000000">
            <w:pPr>
              <w:widowControl/>
              <w:spacing w:line="400" w:lineRule="exact"/>
              <w:jc w:val="center"/>
              <w:rPr>
                <w:rFonts w:ascii="宋体" w:hAnsi="宋体"/>
                <w:kern w:val="0"/>
                <w:szCs w:val="21"/>
              </w:rPr>
            </w:pPr>
            <w:r w:rsidRPr="00407DDC">
              <w:rPr>
                <w:rFonts w:hint="eastAsia"/>
              </w:rPr>
              <w:t>投标人确认收到招标文件澄清</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A385D63" w14:textId="77777777" w:rsidR="00E472F5" w:rsidRPr="00407DDC" w:rsidRDefault="00000000">
            <w:pPr>
              <w:spacing w:line="380" w:lineRule="exact"/>
              <w:rPr>
                <w:rFonts w:ascii="宋体" w:hAnsi="宋体"/>
                <w:kern w:val="0"/>
                <w:szCs w:val="21"/>
              </w:rPr>
            </w:pPr>
            <w:r w:rsidRPr="00407DDC">
              <w:rPr>
                <w:rFonts w:hint="eastAsia"/>
                <w:bCs/>
                <w:snapToGrid w:val="0"/>
                <w:kern w:val="0"/>
                <w:szCs w:val="21"/>
              </w:rPr>
              <w:t>所有潜在投标人在投标截止时间前有义务在电子服务系统自行查询，无需回复确认。</w:t>
            </w:r>
          </w:p>
        </w:tc>
      </w:tr>
      <w:tr w:rsidR="00407DDC" w:rsidRPr="00407DDC" w14:paraId="0EC88644"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1783E0D" w14:textId="77777777" w:rsidR="00E472F5" w:rsidRPr="00407DDC" w:rsidRDefault="00000000">
            <w:pPr>
              <w:spacing w:line="400" w:lineRule="exact"/>
              <w:jc w:val="center"/>
              <w:rPr>
                <w:rFonts w:ascii="宋体" w:hAnsi="宋体"/>
                <w:szCs w:val="21"/>
              </w:rPr>
            </w:pPr>
            <w:r w:rsidRPr="00407DDC">
              <w:rPr>
                <w:snapToGrid w:val="0"/>
                <w:kern w:val="0"/>
                <w:szCs w:val="21"/>
              </w:rPr>
              <w:t>2.3.1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CF13DE1" w14:textId="77777777" w:rsidR="00E472F5" w:rsidRPr="00407DDC" w:rsidRDefault="00000000">
            <w:pPr>
              <w:widowControl/>
              <w:spacing w:line="400" w:lineRule="exact"/>
              <w:jc w:val="center"/>
              <w:rPr>
                <w:rFonts w:ascii="宋体" w:hAnsi="宋体"/>
                <w:kern w:val="0"/>
                <w:szCs w:val="21"/>
              </w:rPr>
            </w:pPr>
            <w:r w:rsidRPr="00407DDC">
              <w:rPr>
                <w:snapToGrid w:val="0"/>
                <w:kern w:val="0"/>
                <w:szCs w:val="21"/>
              </w:rPr>
              <w:t>招标文件修改发出的形式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DDFD3AD" w14:textId="77777777" w:rsidR="00E472F5" w:rsidRPr="00407DDC" w:rsidRDefault="00000000">
            <w:pPr>
              <w:spacing w:line="380" w:lineRule="exact"/>
              <w:rPr>
                <w:rFonts w:ascii="宋体" w:hAnsi="宋体"/>
                <w:kern w:val="0"/>
                <w:szCs w:val="21"/>
              </w:rPr>
            </w:pPr>
            <w:r w:rsidRPr="00407DDC">
              <w:rPr>
                <w:rFonts w:hint="eastAsia"/>
                <w:snapToGrid w:val="0"/>
                <w:kern w:val="0"/>
              </w:rPr>
              <w:t>通过</w:t>
            </w:r>
            <w:r w:rsidRPr="00407DDC">
              <w:rPr>
                <w:rFonts w:hint="eastAsia"/>
                <w:bCs/>
                <w:snapToGrid w:val="0"/>
                <w:kern w:val="0"/>
                <w:szCs w:val="21"/>
              </w:rPr>
              <w:t>电子服务系统</w:t>
            </w:r>
            <w:r w:rsidRPr="00407DDC">
              <w:rPr>
                <w:rFonts w:hint="eastAsia"/>
                <w:snapToGrid w:val="0"/>
                <w:kern w:val="0"/>
              </w:rPr>
              <w:t>发出</w:t>
            </w:r>
          </w:p>
        </w:tc>
      </w:tr>
      <w:tr w:rsidR="00407DDC" w:rsidRPr="00407DDC" w14:paraId="6577ECB1"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DD3A044" w14:textId="77777777" w:rsidR="00E472F5" w:rsidRPr="00407DDC" w:rsidRDefault="00000000">
            <w:pPr>
              <w:spacing w:line="400" w:lineRule="exact"/>
              <w:jc w:val="center"/>
              <w:rPr>
                <w:rFonts w:ascii="宋体" w:hAnsi="宋体"/>
                <w:szCs w:val="21"/>
              </w:rPr>
            </w:pPr>
            <w:r w:rsidRPr="00407DDC">
              <w:rPr>
                <w:rFonts w:hint="eastAsia"/>
              </w:rPr>
              <w:t>2.3.2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AB82811" w14:textId="77777777" w:rsidR="00E472F5" w:rsidRPr="00407DDC" w:rsidRDefault="00000000">
            <w:pPr>
              <w:widowControl/>
              <w:spacing w:line="400" w:lineRule="exact"/>
              <w:jc w:val="center"/>
              <w:rPr>
                <w:rFonts w:ascii="宋体" w:hAnsi="宋体"/>
                <w:kern w:val="0"/>
                <w:szCs w:val="21"/>
              </w:rPr>
            </w:pPr>
            <w:r w:rsidRPr="00407DDC">
              <w:rPr>
                <w:rFonts w:hint="eastAsia"/>
              </w:rPr>
              <w:t>投标人确认收到招标文件修改</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5E60C71" w14:textId="77777777" w:rsidR="00E472F5" w:rsidRPr="00407DDC" w:rsidRDefault="00000000">
            <w:pPr>
              <w:spacing w:line="380" w:lineRule="exact"/>
              <w:rPr>
                <w:rFonts w:ascii="宋体" w:hAnsi="宋体"/>
                <w:kern w:val="0"/>
                <w:szCs w:val="21"/>
              </w:rPr>
            </w:pPr>
            <w:r w:rsidRPr="00407DDC">
              <w:rPr>
                <w:rFonts w:hint="eastAsia"/>
                <w:bCs/>
                <w:snapToGrid w:val="0"/>
                <w:kern w:val="0"/>
                <w:szCs w:val="21"/>
              </w:rPr>
              <w:t>所有潜在投标人在投标截止时间前有义务在</w:t>
            </w:r>
            <w:r w:rsidRPr="00407DDC">
              <w:rPr>
                <w:rFonts w:cs="楷体" w:hint="eastAsia"/>
                <w:bCs/>
                <w:snapToGrid w:val="0"/>
                <w:kern w:val="0"/>
                <w:szCs w:val="21"/>
              </w:rPr>
              <w:t>电子服务系统</w:t>
            </w:r>
            <w:r w:rsidRPr="00407DDC">
              <w:rPr>
                <w:rFonts w:hint="eastAsia"/>
                <w:bCs/>
                <w:snapToGrid w:val="0"/>
                <w:kern w:val="0"/>
                <w:szCs w:val="21"/>
              </w:rPr>
              <w:t>自行查询，无需回复确认。</w:t>
            </w:r>
          </w:p>
        </w:tc>
      </w:tr>
      <w:tr w:rsidR="00407DDC" w:rsidRPr="00407DDC" w14:paraId="4E40F3C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44C0317F"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2.4.1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C379DE5" w14:textId="77777777" w:rsidR="00E472F5" w:rsidRPr="00407DDC" w:rsidRDefault="00000000">
            <w:pPr>
              <w:widowControl/>
              <w:spacing w:line="400" w:lineRule="exact"/>
              <w:jc w:val="center"/>
              <w:rPr>
                <w:rFonts w:ascii="宋体" w:hAnsi="宋体"/>
                <w:kern w:val="0"/>
                <w:szCs w:val="21"/>
              </w:rPr>
            </w:pPr>
            <w:r w:rsidRPr="00407DDC">
              <w:rPr>
                <w:rFonts w:ascii="宋体" w:hAnsi="宋体" w:hint="eastAsia"/>
                <w:kern w:val="0"/>
                <w:szCs w:val="21"/>
              </w:rPr>
              <w:t>招标文件异议和答复</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CB11BFB" w14:textId="77777777" w:rsidR="00E472F5" w:rsidRPr="00407DDC" w:rsidRDefault="00000000">
            <w:pPr>
              <w:widowControl/>
              <w:topLinePunct/>
              <w:spacing w:line="400" w:lineRule="exact"/>
              <w:rPr>
                <w:rFonts w:ascii="宋体" w:hAnsi="宋体" w:cs="宋体"/>
                <w:kern w:val="0"/>
                <w:szCs w:val="21"/>
              </w:rPr>
            </w:pPr>
            <w:r w:rsidRPr="00407DDC">
              <w:rPr>
                <w:rFonts w:ascii="宋体" w:hAnsi="宋体" w:cs="宋体" w:hint="eastAsia"/>
                <w:kern w:val="0"/>
                <w:szCs w:val="21"/>
              </w:rPr>
              <w:t>投标截止时间10日前提出异议，逾期一般不再受理（属于必须答复或延期开标造成的除外），投标人应在开标截止时间前随时关注本项目交易平台所在地交易中心门户网站答疑澄清栏。</w:t>
            </w:r>
          </w:p>
          <w:p w14:paraId="518B3217" w14:textId="77777777" w:rsidR="00E472F5" w:rsidRPr="00407DDC" w:rsidRDefault="00000000">
            <w:pPr>
              <w:spacing w:line="380" w:lineRule="exact"/>
              <w:rPr>
                <w:rFonts w:ascii="宋体" w:hAnsi="宋体"/>
                <w:szCs w:val="21"/>
              </w:rPr>
            </w:pPr>
            <w:r w:rsidRPr="00407DDC">
              <w:rPr>
                <w:rFonts w:ascii="宋体" w:hAnsi="宋体" w:hint="eastAsia"/>
                <w:szCs w:val="21"/>
              </w:rPr>
              <w:t>受理部门：</w:t>
            </w:r>
            <w:permStart w:id="804599462" w:edGrp="everyone"/>
            <w:r w:rsidRPr="00407DDC">
              <w:rPr>
                <w:rFonts w:hint="eastAsia"/>
                <w:szCs w:val="21"/>
              </w:rPr>
              <w:t xml:space="preserve">        </w:t>
            </w:r>
            <w:permEnd w:id="804599462"/>
          </w:p>
          <w:p w14:paraId="640D8840" w14:textId="77777777" w:rsidR="00E472F5" w:rsidRPr="00407DDC" w:rsidRDefault="00000000">
            <w:pPr>
              <w:spacing w:line="380" w:lineRule="exact"/>
              <w:rPr>
                <w:szCs w:val="21"/>
              </w:rPr>
            </w:pPr>
            <w:r w:rsidRPr="00407DDC">
              <w:rPr>
                <w:rFonts w:ascii="宋体" w:hAnsi="宋体" w:hint="eastAsia"/>
                <w:szCs w:val="21"/>
              </w:rPr>
              <w:t>联系电话：</w:t>
            </w:r>
            <w:permStart w:id="1740275456" w:edGrp="everyone"/>
            <w:r w:rsidRPr="00407DDC">
              <w:rPr>
                <w:rFonts w:hint="eastAsia"/>
                <w:szCs w:val="21"/>
              </w:rPr>
              <w:t xml:space="preserve">         </w:t>
            </w:r>
          </w:p>
          <w:permEnd w:id="1740275456"/>
          <w:p w14:paraId="7630EEAA" w14:textId="77777777" w:rsidR="00E472F5" w:rsidRPr="00407DDC" w:rsidRDefault="00000000">
            <w:pPr>
              <w:widowControl/>
              <w:topLinePunct/>
              <w:spacing w:line="400" w:lineRule="exact"/>
              <w:rPr>
                <w:rFonts w:ascii="宋体" w:hAnsi="宋体"/>
                <w:kern w:val="0"/>
                <w:szCs w:val="21"/>
              </w:rPr>
            </w:pPr>
            <w:r w:rsidRPr="00407DDC">
              <w:rPr>
                <w:rFonts w:hint="eastAsia"/>
              </w:rPr>
              <w:t>投标人或利害关系人可依法通过黄山市公共资源交易系统进行线上异议，也可以递交书面异议。</w:t>
            </w:r>
          </w:p>
        </w:tc>
      </w:tr>
      <w:tr w:rsidR="00407DDC" w:rsidRPr="00407DDC" w14:paraId="0647B8C3"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CD51B98" w14:textId="77777777" w:rsidR="00E472F5" w:rsidRPr="00407DDC" w:rsidRDefault="00000000">
            <w:pPr>
              <w:spacing w:line="400" w:lineRule="exact"/>
              <w:jc w:val="center"/>
              <w:rPr>
                <w:rFonts w:ascii="宋体" w:hAnsi="宋体"/>
                <w:szCs w:val="21"/>
              </w:rPr>
            </w:pPr>
            <w:permStart w:id="1426268454" w:edGrp="everyone" w:colFirst="2" w:colLast="2"/>
            <w:r w:rsidRPr="00407DDC">
              <w:rPr>
                <w:rFonts w:ascii="宋体" w:hAnsi="宋体" w:hint="eastAsia"/>
                <w:szCs w:val="21"/>
              </w:rPr>
              <w:t>3.1.1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6906B31"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构成投标文件的其他材料</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D6CE986" w14:textId="77777777" w:rsidR="00E472F5" w:rsidRPr="00407DDC" w:rsidRDefault="00000000">
            <w:pPr>
              <w:spacing w:line="400" w:lineRule="exact"/>
              <w:rPr>
                <w:rFonts w:ascii="宋体" w:hAnsi="宋体"/>
                <w:szCs w:val="21"/>
              </w:rPr>
            </w:pPr>
            <w:r w:rsidRPr="00407DDC">
              <w:rPr>
                <w:rFonts w:ascii="宋体" w:hAnsi="宋体" w:hint="eastAsia"/>
              </w:rPr>
              <w:t xml:space="preserve"> </w:t>
            </w:r>
          </w:p>
        </w:tc>
      </w:tr>
      <w:tr w:rsidR="00407DDC" w:rsidRPr="00407DDC" w14:paraId="16805FAC"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887C6B8" w14:textId="77777777" w:rsidR="00E472F5" w:rsidRPr="00407DDC" w:rsidRDefault="00000000">
            <w:pPr>
              <w:spacing w:line="400" w:lineRule="exact"/>
              <w:jc w:val="center"/>
              <w:rPr>
                <w:rFonts w:ascii="宋体" w:hAnsi="宋体"/>
                <w:szCs w:val="21"/>
              </w:rPr>
            </w:pPr>
            <w:permStart w:id="90512372" w:edGrp="everyone" w:colFirst="2" w:colLast="2"/>
            <w:permEnd w:id="1426268454"/>
            <w:r w:rsidRPr="00407DDC">
              <w:rPr>
                <w:rFonts w:ascii="宋体" w:hAnsi="宋体" w:hint="eastAsia"/>
                <w:szCs w:val="21"/>
              </w:rPr>
              <w:t>3.2.3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BDF24F5" w14:textId="77777777" w:rsidR="00E472F5" w:rsidRPr="00407DDC" w:rsidRDefault="00000000">
            <w:pPr>
              <w:spacing w:line="400" w:lineRule="exact"/>
              <w:ind w:firstLineChars="350" w:firstLine="735"/>
              <w:rPr>
                <w:rFonts w:ascii="宋体" w:hAnsi="宋体"/>
              </w:rPr>
            </w:pPr>
            <w:r w:rsidRPr="00407DDC">
              <w:rPr>
                <w:rFonts w:ascii="宋体" w:hAnsi="宋体" w:hint="eastAsia"/>
              </w:rPr>
              <w:t>最高投标限价</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A99B9FA" w14:textId="77777777" w:rsidR="00E472F5" w:rsidRPr="00407DDC" w:rsidRDefault="00000000">
            <w:pPr>
              <w:spacing w:line="400" w:lineRule="exact"/>
              <w:rPr>
                <w:rFonts w:ascii="宋体" w:hAnsi="宋体"/>
                <w:b/>
              </w:rPr>
            </w:pPr>
            <w:r w:rsidRPr="00407DDC">
              <w:rPr>
                <w:rFonts w:hint="eastAsia"/>
              </w:rPr>
              <w:t xml:space="preserve"> </w:t>
            </w:r>
          </w:p>
        </w:tc>
      </w:tr>
      <w:permEnd w:id="90512372"/>
      <w:tr w:rsidR="00407DDC" w:rsidRPr="00407DDC" w14:paraId="761DE496"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5E317A2"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3.3.1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40E8D01" w14:textId="77777777" w:rsidR="00E472F5" w:rsidRPr="00407DDC" w:rsidRDefault="00000000">
            <w:pPr>
              <w:spacing w:line="400" w:lineRule="exact"/>
              <w:ind w:firstLineChars="300" w:firstLine="630"/>
              <w:rPr>
                <w:rFonts w:ascii="宋体" w:hAnsi="宋体"/>
              </w:rPr>
            </w:pPr>
            <w:r w:rsidRPr="00407DDC">
              <w:rPr>
                <w:rFonts w:ascii="宋体" w:hAnsi="宋体" w:hint="eastAsia"/>
              </w:rPr>
              <w:t>投标有效期</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D440919" w14:textId="7E2A9EAE" w:rsidR="00E472F5" w:rsidRPr="00407DDC" w:rsidRDefault="00407DDC">
            <w:pPr>
              <w:spacing w:line="400" w:lineRule="exact"/>
              <w:ind w:firstLineChars="50" w:firstLine="100"/>
              <w:rPr>
                <w:rFonts w:ascii="宋体" w:hAnsi="宋体"/>
              </w:rPr>
            </w:pPr>
            <w:r w:rsidRPr="0015690B">
              <w:rPr>
                <w:rFonts w:ascii="宋体" w:hAnsi="宋体" w:cs="宋体" w:hint="eastAsia"/>
                <w:snapToGrid w:val="0"/>
                <w:color w:val="FF0000"/>
                <w:kern w:val="0"/>
                <w:sz w:val="20"/>
                <w:szCs w:val="20"/>
              </w:rPr>
              <w:t>自投标人递交投标文件截止之日起计算</w:t>
            </w:r>
            <w:r w:rsidRPr="0015690B">
              <w:rPr>
                <w:rFonts w:ascii="宋体" w:hAnsi="宋体" w:cs="宋体" w:hint="eastAsia"/>
                <w:snapToGrid w:val="0"/>
                <w:color w:val="FF0000"/>
                <w:kern w:val="0"/>
                <w:sz w:val="20"/>
                <w:szCs w:val="20"/>
                <w:u w:val="single"/>
              </w:rPr>
              <w:t xml:space="preserve">       </w:t>
            </w:r>
            <w:r w:rsidRPr="0015690B">
              <w:rPr>
                <w:rFonts w:ascii="宋体" w:hAnsi="宋体" w:cs="宋体" w:hint="eastAsia"/>
                <w:snapToGrid w:val="0"/>
                <w:color w:val="FF0000"/>
                <w:kern w:val="0"/>
                <w:sz w:val="20"/>
                <w:szCs w:val="20"/>
              </w:rPr>
              <w:t>日</w:t>
            </w:r>
          </w:p>
        </w:tc>
      </w:tr>
      <w:tr w:rsidR="00407DDC" w:rsidRPr="00407DDC" w14:paraId="199C945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3D74CE5"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3.4.1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25ADD784" w14:textId="77777777" w:rsidR="00E472F5" w:rsidRPr="00407DDC" w:rsidRDefault="00000000">
            <w:pPr>
              <w:spacing w:line="400" w:lineRule="exact"/>
              <w:jc w:val="center"/>
              <w:rPr>
                <w:rFonts w:ascii="宋体" w:hAnsi="宋体"/>
                <w:szCs w:val="21"/>
              </w:rPr>
            </w:pPr>
            <w:r w:rsidRPr="00407DDC">
              <w:rPr>
                <w:rFonts w:ascii="宋体" w:hAnsi="宋体" w:hint="eastAsia"/>
                <w:bCs/>
                <w:kern w:val="0"/>
              </w:rPr>
              <w:t>投标保证金</w:t>
            </w:r>
            <w:r w:rsidRPr="00407DDC">
              <w:rPr>
                <w:rStyle w:val="aff3"/>
                <w:rFonts w:ascii="宋体" w:hAnsi="宋体"/>
                <w:bCs/>
                <w:kern w:val="0"/>
              </w:rPr>
              <w:footnoteReference w:id="11"/>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931B334"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snapToGrid w:val="0"/>
                <w:kern w:val="0"/>
                <w:sz w:val="22"/>
              </w:rPr>
              <w:t>1、是否要求投标人递交投标保证金：</w:t>
            </w:r>
          </w:p>
          <w:p w14:paraId="22B499F9"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□不要求</w:t>
            </w:r>
            <w:r w:rsidRPr="00407DDC">
              <w:rPr>
                <w:rFonts w:ascii="宋体" w:hAnsi="宋体" w:cs="宋体"/>
                <w:snapToGrid w:val="0"/>
                <w:kern w:val="0"/>
                <w:sz w:val="22"/>
              </w:rPr>
              <w:t></w:t>
            </w:r>
            <w:r w:rsidRPr="00407DDC">
              <w:rPr>
                <w:rFonts w:ascii="宋体" w:hAnsi="宋体" w:cs="宋体" w:hint="eastAsia"/>
                <w:snapToGrid w:val="0"/>
                <w:kern w:val="0"/>
                <w:sz w:val="22"/>
              </w:rPr>
              <w:t>□要求</w:t>
            </w:r>
          </w:p>
          <w:p w14:paraId="0583B542"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snapToGrid w:val="0"/>
                <w:kern w:val="0"/>
                <w:sz w:val="22"/>
              </w:rPr>
              <w:t>2、投标保证金的</w:t>
            </w:r>
            <w:r w:rsidRPr="00407DDC">
              <w:rPr>
                <w:rFonts w:ascii="宋体" w:hAnsi="宋体" w:cs="宋体" w:hint="eastAsia"/>
                <w:snapToGrid w:val="0"/>
                <w:kern w:val="0"/>
                <w:sz w:val="22"/>
              </w:rPr>
              <w:t>缴纳</w:t>
            </w:r>
            <w:r w:rsidRPr="00407DDC">
              <w:rPr>
                <w:rFonts w:ascii="宋体" w:hAnsi="宋体" w:cs="宋体"/>
                <w:snapToGrid w:val="0"/>
                <w:kern w:val="0"/>
                <w:sz w:val="22"/>
              </w:rPr>
              <w:t>形式：</w:t>
            </w:r>
            <w:r w:rsidRPr="00407DDC">
              <w:rPr>
                <w:rFonts w:ascii="宋体" w:hAnsi="宋体" w:cs="宋体" w:hint="eastAsia"/>
                <w:snapToGrid w:val="0"/>
                <w:kern w:val="0"/>
                <w:sz w:val="22"/>
              </w:rPr>
              <w:t>（为减轻投标人负担，鼓励优先使用电子保函形式）</w:t>
            </w:r>
          </w:p>
          <w:p w14:paraId="28CD699D"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第一类：现金（电汇或转账）</w:t>
            </w:r>
          </w:p>
          <w:p w14:paraId="6B596E32"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第二类：支票、本票、汇票</w:t>
            </w:r>
          </w:p>
          <w:p w14:paraId="60E55CEA"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第三类：纸质银行保函</w:t>
            </w:r>
          </w:p>
          <w:p w14:paraId="5A2A5473"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第四类：电子保函（银行、保险、担保等）</w:t>
            </w:r>
          </w:p>
          <w:p w14:paraId="24F698A5"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snapToGrid w:val="0"/>
                <w:kern w:val="0"/>
                <w:sz w:val="22"/>
              </w:rPr>
              <w:t>3、投标保证金的金额：人民币</w:t>
            </w:r>
            <w:r w:rsidRPr="00407DDC">
              <w:rPr>
                <w:rFonts w:ascii="宋体" w:hAnsi="宋体" w:cs="宋体"/>
                <w:snapToGrid w:val="0"/>
                <w:kern w:val="0"/>
                <w:sz w:val="22"/>
                <w:u w:val="single"/>
              </w:rPr>
              <w:t xml:space="preserve">     </w:t>
            </w:r>
            <w:r w:rsidRPr="00407DDC">
              <w:rPr>
                <w:rFonts w:ascii="宋体" w:hAnsi="宋体" w:cs="宋体" w:hint="eastAsia"/>
                <w:snapToGrid w:val="0"/>
                <w:kern w:val="0"/>
                <w:sz w:val="22"/>
              </w:rPr>
              <w:t>万元</w:t>
            </w:r>
          </w:p>
          <w:p w14:paraId="234AB5C1"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snapToGrid w:val="0"/>
                <w:kern w:val="0"/>
                <w:sz w:val="22"/>
              </w:rPr>
              <w:t>4、递交要求：</w:t>
            </w:r>
          </w:p>
          <w:p w14:paraId="042B6F5B"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lastRenderedPageBreak/>
              <w:t>（</w:t>
            </w:r>
            <w:r w:rsidRPr="00407DDC">
              <w:rPr>
                <w:rFonts w:ascii="宋体" w:hAnsi="宋体" w:cs="宋体"/>
                <w:snapToGrid w:val="0"/>
                <w:kern w:val="0"/>
                <w:sz w:val="22"/>
              </w:rPr>
              <w:t>1）如采用第一类形式：</w:t>
            </w:r>
          </w:p>
          <w:p w14:paraId="115B990E" w14:textId="77777777" w:rsidR="00E472F5" w:rsidRPr="00407DDC" w:rsidRDefault="00000000">
            <w:pPr>
              <w:widowControl/>
              <w:shd w:val="clear" w:color="auto" w:fill="FFFFFF"/>
              <w:spacing w:line="440" w:lineRule="exact"/>
              <w:rPr>
                <w:rFonts w:ascii="宋体" w:hAnsi="宋体" w:cs="宋体"/>
                <w:snapToGrid w:val="0"/>
                <w:kern w:val="0"/>
                <w:sz w:val="22"/>
              </w:rPr>
            </w:pPr>
            <w:r w:rsidRPr="00407DDC">
              <w:rPr>
                <w:rFonts w:ascii="宋体" w:hAnsi="宋体" w:cs="宋体" w:hint="eastAsia"/>
                <w:snapToGrid w:val="0"/>
                <w:kern w:val="0"/>
                <w:sz w:val="22"/>
              </w:rPr>
              <w:t>①投标保证金专用账户的户名、账号、开户行：</w:t>
            </w:r>
            <w:permStart w:id="133966850" w:edGrp="everyone"/>
          </w:p>
          <w:p w14:paraId="020B5AE6" w14:textId="77777777" w:rsidR="00E472F5" w:rsidRPr="00407DDC" w:rsidRDefault="00000000">
            <w:pPr>
              <w:widowControl/>
              <w:shd w:val="clear" w:color="auto" w:fill="FFFFFF"/>
              <w:spacing w:line="440" w:lineRule="exact"/>
              <w:rPr>
                <w:rFonts w:ascii="宋体" w:hAnsi="宋体"/>
                <w:kern w:val="0"/>
                <w:sz w:val="24"/>
              </w:rPr>
            </w:pPr>
            <w:r w:rsidRPr="00407DDC">
              <w:rPr>
                <w:rFonts w:ascii="宋体" w:hAnsi="宋体" w:hint="eastAsia"/>
                <w:kern w:val="0"/>
              </w:rPr>
              <w:t>账户名：黄山市公共资源交易中心</w:t>
            </w:r>
          </w:p>
          <w:p w14:paraId="08AACE7F" w14:textId="77777777" w:rsidR="00E472F5" w:rsidRPr="00407DDC" w:rsidRDefault="00000000">
            <w:pPr>
              <w:widowControl/>
              <w:shd w:val="clear" w:color="auto" w:fill="FFFFFF"/>
              <w:spacing w:line="440" w:lineRule="exact"/>
              <w:rPr>
                <w:rFonts w:ascii="宋体" w:hAnsi="宋体"/>
                <w:kern w:val="0"/>
                <w:sz w:val="24"/>
              </w:rPr>
            </w:pPr>
            <w:r w:rsidRPr="00407DDC">
              <w:rPr>
                <w:rFonts w:ascii="宋体" w:hAnsi="宋体" w:hint="eastAsia"/>
                <w:kern w:val="0"/>
              </w:rPr>
              <w:t>开户银行：中国工商银行股份有限公司黄山荷花池支行；</w:t>
            </w:r>
          </w:p>
          <w:p w14:paraId="1BC0A6AC" w14:textId="77777777" w:rsidR="00E472F5" w:rsidRPr="00407DDC" w:rsidRDefault="00000000">
            <w:pPr>
              <w:widowControl/>
              <w:shd w:val="clear" w:color="auto" w:fill="FFFFFF"/>
              <w:spacing w:line="440" w:lineRule="exact"/>
              <w:rPr>
                <w:rFonts w:ascii="宋体" w:hAnsi="宋体"/>
                <w:kern w:val="0"/>
                <w:sz w:val="24"/>
              </w:rPr>
            </w:pPr>
            <w:r w:rsidRPr="00407DDC">
              <w:rPr>
                <w:rFonts w:ascii="宋体" w:hAnsi="宋体" w:hint="eastAsia"/>
                <w:kern w:val="0"/>
              </w:rPr>
              <w:t>账号：</w:t>
            </w:r>
            <w:r w:rsidRPr="00407DDC">
              <w:rPr>
                <w:rFonts w:ascii="宋体" w:hAnsi="宋体"/>
                <w:kern w:val="0"/>
                <w:sz w:val="24"/>
              </w:rPr>
              <w:t xml:space="preserve">              </w:t>
            </w:r>
            <w:r w:rsidRPr="00407DDC">
              <w:rPr>
                <w:rFonts w:ascii="宋体" w:hAnsi="宋体" w:hint="eastAsia"/>
                <w:kern w:val="0"/>
              </w:rPr>
              <w:t>；</w:t>
            </w:r>
          </w:p>
          <w:p w14:paraId="48C6D85C" w14:textId="77777777" w:rsidR="00E472F5" w:rsidRPr="00407DDC" w:rsidRDefault="00000000">
            <w:pPr>
              <w:widowControl/>
              <w:shd w:val="clear" w:color="auto" w:fill="FFFFFF"/>
              <w:spacing w:line="440" w:lineRule="exact"/>
              <w:rPr>
                <w:rFonts w:ascii="宋体" w:hAnsi="宋体"/>
                <w:kern w:val="0"/>
                <w:sz w:val="24"/>
              </w:rPr>
            </w:pPr>
            <w:r w:rsidRPr="00407DDC">
              <w:rPr>
                <w:rFonts w:ascii="宋体" w:hAnsi="宋体" w:hint="eastAsia"/>
                <w:b/>
                <w:bCs/>
                <w:kern w:val="0"/>
              </w:rPr>
              <w:t>或者：</w:t>
            </w:r>
          </w:p>
          <w:p w14:paraId="0F6721BF" w14:textId="77777777" w:rsidR="00E472F5" w:rsidRPr="00407DDC" w:rsidRDefault="00000000">
            <w:pPr>
              <w:widowControl/>
              <w:shd w:val="clear" w:color="auto" w:fill="FFFFFF"/>
              <w:spacing w:line="440" w:lineRule="exact"/>
              <w:rPr>
                <w:rFonts w:ascii="宋体" w:hAnsi="宋体"/>
                <w:kern w:val="0"/>
              </w:rPr>
            </w:pPr>
            <w:r w:rsidRPr="00407DDC">
              <w:rPr>
                <w:rFonts w:ascii="宋体" w:hAnsi="宋体" w:hint="eastAsia"/>
                <w:kern w:val="0"/>
              </w:rPr>
              <w:t>账户名：黄山市公共资源交易中心</w:t>
            </w:r>
          </w:p>
          <w:p w14:paraId="02864FCB" w14:textId="77777777" w:rsidR="00E472F5" w:rsidRPr="00407DDC" w:rsidRDefault="00000000">
            <w:pPr>
              <w:widowControl/>
              <w:shd w:val="clear" w:color="auto" w:fill="FFFFFF"/>
              <w:spacing w:line="440" w:lineRule="exact"/>
              <w:rPr>
                <w:rFonts w:ascii="宋体" w:hAnsi="宋体"/>
                <w:kern w:val="0"/>
                <w:sz w:val="24"/>
              </w:rPr>
            </w:pPr>
            <w:r w:rsidRPr="00407DDC">
              <w:rPr>
                <w:rFonts w:ascii="宋体" w:hAnsi="宋体" w:hint="eastAsia"/>
                <w:kern w:val="0"/>
              </w:rPr>
              <w:t>开户银行：徽商银行股份有限公司黄山屯溪支行；</w:t>
            </w:r>
          </w:p>
          <w:p w14:paraId="75AFC315" w14:textId="77777777" w:rsidR="00E472F5" w:rsidRPr="00407DDC" w:rsidRDefault="00E472F5">
            <w:pPr>
              <w:widowControl/>
              <w:shd w:val="clear" w:color="auto" w:fill="FFFFFF"/>
              <w:spacing w:line="440" w:lineRule="exact"/>
              <w:rPr>
                <w:rFonts w:ascii="宋体" w:hAnsi="宋体"/>
                <w:kern w:val="0"/>
                <w:sz w:val="24"/>
              </w:rPr>
            </w:pPr>
          </w:p>
          <w:p w14:paraId="72DC0081" w14:textId="77777777" w:rsidR="00E472F5" w:rsidRPr="00407DDC" w:rsidRDefault="00000000">
            <w:pPr>
              <w:widowControl/>
              <w:shd w:val="clear" w:color="auto" w:fill="FFFFFF"/>
              <w:spacing w:line="440" w:lineRule="exact"/>
              <w:rPr>
                <w:rFonts w:ascii="宋体" w:hAnsi="宋体"/>
                <w:kern w:val="0"/>
                <w:sz w:val="24"/>
              </w:rPr>
            </w:pPr>
            <w:r w:rsidRPr="00407DDC">
              <w:rPr>
                <w:rFonts w:ascii="宋体" w:hAnsi="宋体" w:hint="eastAsia"/>
                <w:kern w:val="0"/>
              </w:rPr>
              <w:t>账号：</w:t>
            </w:r>
            <w:r w:rsidRPr="00407DDC">
              <w:rPr>
                <w:rFonts w:ascii="宋体" w:hAnsi="宋体" w:hint="eastAsia"/>
                <w:kern w:val="0"/>
                <w:sz w:val="24"/>
              </w:rPr>
              <w:t xml:space="preserve"> </w:t>
            </w:r>
            <w:r w:rsidRPr="00407DDC">
              <w:rPr>
                <w:rFonts w:ascii="宋体" w:hAnsi="宋体"/>
                <w:kern w:val="0"/>
                <w:sz w:val="24"/>
              </w:rPr>
              <w:t xml:space="preserve">              </w:t>
            </w:r>
            <w:r w:rsidRPr="00407DDC">
              <w:rPr>
                <w:rFonts w:ascii="宋体" w:hAnsi="宋体" w:hint="eastAsia"/>
                <w:kern w:val="0"/>
              </w:rPr>
              <w:t>；</w:t>
            </w:r>
          </w:p>
          <w:p w14:paraId="7D0C39CA" w14:textId="77777777" w:rsidR="00E472F5" w:rsidRPr="00407DDC" w:rsidRDefault="00000000">
            <w:pPr>
              <w:widowControl/>
              <w:shd w:val="clear" w:color="auto" w:fill="FFFFFF"/>
              <w:spacing w:line="440" w:lineRule="exact"/>
              <w:rPr>
                <w:rFonts w:ascii="宋体" w:hAnsi="宋体"/>
                <w:kern w:val="0"/>
                <w:sz w:val="24"/>
              </w:rPr>
            </w:pPr>
            <w:r w:rsidRPr="00407DDC">
              <w:rPr>
                <w:rFonts w:ascii="宋体" w:hAnsi="宋体" w:hint="eastAsia"/>
                <w:b/>
                <w:bCs/>
                <w:kern w:val="0"/>
              </w:rPr>
              <w:t>或者：</w:t>
            </w:r>
          </w:p>
          <w:p w14:paraId="5911EDFF" w14:textId="77777777" w:rsidR="00E472F5" w:rsidRPr="00407DDC" w:rsidRDefault="00000000">
            <w:pPr>
              <w:widowControl/>
              <w:shd w:val="clear" w:color="auto" w:fill="FFFFFF"/>
              <w:spacing w:line="440" w:lineRule="exact"/>
              <w:rPr>
                <w:rFonts w:ascii="宋体" w:hAnsi="宋体"/>
                <w:kern w:val="0"/>
                <w:sz w:val="24"/>
              </w:rPr>
            </w:pPr>
            <w:r w:rsidRPr="00407DDC">
              <w:rPr>
                <w:rFonts w:ascii="宋体" w:hAnsi="宋体" w:hint="eastAsia"/>
                <w:kern w:val="0"/>
              </w:rPr>
              <w:t>账户名：黄山市公共资源交易中心</w:t>
            </w:r>
          </w:p>
          <w:p w14:paraId="1FE433F8" w14:textId="77777777" w:rsidR="00E472F5" w:rsidRPr="00407DDC" w:rsidRDefault="00000000">
            <w:pPr>
              <w:widowControl/>
              <w:shd w:val="clear" w:color="auto" w:fill="FFFFFF"/>
              <w:spacing w:line="440" w:lineRule="exact"/>
              <w:rPr>
                <w:rFonts w:ascii="宋体" w:hAnsi="宋体"/>
                <w:kern w:val="0"/>
                <w:sz w:val="24"/>
              </w:rPr>
            </w:pPr>
            <w:r w:rsidRPr="00407DDC">
              <w:rPr>
                <w:rFonts w:ascii="宋体" w:hAnsi="宋体" w:hint="eastAsia"/>
                <w:kern w:val="0"/>
              </w:rPr>
              <w:t>开户银行：中国银行黄山分行营业部</w:t>
            </w:r>
          </w:p>
          <w:p w14:paraId="10AA6CE4" w14:textId="77777777" w:rsidR="00E472F5" w:rsidRDefault="00000000">
            <w:pPr>
              <w:widowControl/>
              <w:shd w:val="clear" w:color="auto" w:fill="FFFFFF"/>
              <w:spacing w:line="440" w:lineRule="exact"/>
              <w:rPr>
                <w:rFonts w:ascii="宋体" w:hAnsi="宋体"/>
                <w:kern w:val="0"/>
              </w:rPr>
            </w:pPr>
            <w:r w:rsidRPr="00407DDC">
              <w:rPr>
                <w:rFonts w:ascii="宋体" w:hAnsi="宋体" w:hint="eastAsia"/>
                <w:kern w:val="0"/>
              </w:rPr>
              <w:t xml:space="preserve">账号： </w:t>
            </w:r>
            <w:r w:rsidRPr="00407DDC">
              <w:rPr>
                <w:rFonts w:ascii="宋体" w:hAnsi="宋体"/>
                <w:kern w:val="0"/>
              </w:rPr>
              <w:t xml:space="preserve">                   </w:t>
            </w:r>
          </w:p>
          <w:p w14:paraId="7FB832CF" w14:textId="77777777" w:rsidR="00407DDC" w:rsidRPr="00124771" w:rsidRDefault="00407DDC" w:rsidP="00407DDC">
            <w:pPr>
              <w:widowControl/>
              <w:shd w:val="clear" w:color="auto" w:fill="FFFFFF"/>
              <w:ind w:firstLine="527"/>
              <w:rPr>
                <w:rFonts w:ascii="宋体" w:hAnsi="宋体"/>
                <w:kern w:val="0"/>
                <w:sz w:val="24"/>
              </w:rPr>
            </w:pPr>
            <w:r w:rsidRPr="00124771">
              <w:rPr>
                <w:rFonts w:ascii="宋体" w:hAnsi="宋体" w:hint="eastAsia"/>
                <w:b/>
                <w:bCs/>
                <w:kern w:val="0"/>
              </w:rPr>
              <w:t>或者：</w:t>
            </w:r>
          </w:p>
          <w:p w14:paraId="58823E63" w14:textId="77777777" w:rsidR="00407DDC" w:rsidRPr="00124771" w:rsidRDefault="00407DDC" w:rsidP="00407DDC">
            <w:pPr>
              <w:widowControl/>
              <w:shd w:val="clear" w:color="auto" w:fill="FFFFFF"/>
              <w:ind w:firstLine="525"/>
              <w:rPr>
                <w:rFonts w:ascii="宋体" w:hAnsi="宋体"/>
                <w:kern w:val="0"/>
                <w:sz w:val="24"/>
              </w:rPr>
            </w:pPr>
            <w:r w:rsidRPr="00124771">
              <w:rPr>
                <w:rFonts w:ascii="宋体" w:hAnsi="宋体" w:hint="eastAsia"/>
                <w:kern w:val="0"/>
              </w:rPr>
              <w:t>账户名：黄山市公共资源交易中心</w:t>
            </w:r>
          </w:p>
          <w:p w14:paraId="17A03A4D" w14:textId="77777777" w:rsidR="00407DDC" w:rsidRPr="00124771" w:rsidRDefault="00407DDC" w:rsidP="00407DDC">
            <w:pPr>
              <w:widowControl/>
              <w:shd w:val="clear" w:color="auto" w:fill="FFFFFF"/>
              <w:ind w:firstLine="525"/>
              <w:rPr>
                <w:rFonts w:ascii="宋体" w:hAnsi="宋体"/>
                <w:kern w:val="0"/>
                <w:sz w:val="24"/>
              </w:rPr>
            </w:pPr>
            <w:r w:rsidRPr="00124771">
              <w:rPr>
                <w:rFonts w:ascii="宋体" w:hAnsi="宋体" w:hint="eastAsia"/>
                <w:kern w:val="0"/>
              </w:rPr>
              <w:t>开户银行：</w:t>
            </w:r>
            <w:r w:rsidRPr="00DA3E68">
              <w:rPr>
                <w:rFonts w:ascii="宋体" w:hAnsi="宋体" w:hint="eastAsia"/>
                <w:kern w:val="0"/>
              </w:rPr>
              <w:t>中国建设银行股份有限公司黄山市分行营业部</w:t>
            </w:r>
          </w:p>
          <w:p w14:paraId="78E969BF" w14:textId="77777777" w:rsidR="00407DDC" w:rsidRPr="00495559" w:rsidRDefault="00407DDC" w:rsidP="00407DDC">
            <w:pPr>
              <w:pStyle w:val="a7"/>
              <w:ind w:firstLineChars="300" w:firstLine="630"/>
              <w:rPr>
                <w:rFonts w:eastAsia="等线"/>
              </w:rPr>
            </w:pPr>
            <w:r w:rsidRPr="00CA2DD9">
              <w:rPr>
                <w:rFonts w:hint="eastAsia"/>
                <w:bCs/>
                <w:sz w:val="21"/>
              </w:rPr>
              <w:t xml:space="preserve">账号： </w:t>
            </w:r>
            <w:r w:rsidRPr="00CA2DD9">
              <w:rPr>
                <w:bCs/>
                <w:sz w:val="21"/>
              </w:rPr>
              <w:t xml:space="preserve">                   </w:t>
            </w:r>
          </w:p>
          <w:p w14:paraId="332D2561" w14:textId="77777777" w:rsidR="00407DDC" w:rsidRPr="00407DDC" w:rsidRDefault="00407DDC">
            <w:pPr>
              <w:widowControl/>
              <w:shd w:val="clear" w:color="auto" w:fill="FFFFFF"/>
              <w:spacing w:line="440" w:lineRule="exact"/>
              <w:rPr>
                <w:rFonts w:ascii="宋体" w:hAnsi="宋体"/>
                <w:kern w:val="0"/>
              </w:rPr>
            </w:pPr>
          </w:p>
          <w:permEnd w:id="133966850"/>
          <w:p w14:paraId="7520185A"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②投标保证金必须从投标人的开户银行基本账户足额转出，汇款人必须与投标人名称相一致，不得由其他法人或其他组织代汇，也不得从个人账户代汇。投标保证金必须在投标截止时间前到达指定账户，由于投标人迟汇、错汇、</w:t>
            </w:r>
            <w:proofErr w:type="gramStart"/>
            <w:r w:rsidRPr="00407DDC">
              <w:rPr>
                <w:rFonts w:ascii="宋体" w:hAnsi="宋体" w:cs="宋体" w:hint="eastAsia"/>
                <w:snapToGrid w:val="0"/>
                <w:kern w:val="0"/>
                <w:sz w:val="22"/>
              </w:rPr>
              <w:t>误汇等</w:t>
            </w:r>
            <w:proofErr w:type="gramEnd"/>
            <w:r w:rsidRPr="00407DDC">
              <w:rPr>
                <w:rFonts w:ascii="宋体" w:hAnsi="宋体" w:cs="宋体" w:hint="eastAsia"/>
                <w:snapToGrid w:val="0"/>
                <w:kern w:val="0"/>
                <w:sz w:val="22"/>
              </w:rPr>
              <w:t>未按规定提交投标保证金而引起的风险由投标人自负。</w:t>
            </w:r>
          </w:p>
          <w:p w14:paraId="6B53375E"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③黄山公共资源交易中心</w:t>
            </w:r>
            <w:permStart w:id="418842961" w:edGrp="everyone"/>
            <w:r w:rsidRPr="00407DDC">
              <w:rPr>
                <w:rFonts w:ascii="宋体" w:hAnsi="宋体" w:cs="宋体" w:hint="eastAsia"/>
                <w:kern w:val="0"/>
              </w:rPr>
              <w:t xml:space="preserve"> </w:t>
            </w:r>
            <w:r w:rsidRPr="00407DDC">
              <w:rPr>
                <w:rFonts w:ascii="宋体" w:hAnsi="宋体" w:cs="宋体"/>
                <w:kern w:val="0"/>
              </w:rPr>
              <w:t xml:space="preserve"> </w:t>
            </w:r>
            <w:r w:rsidRPr="00407DDC">
              <w:rPr>
                <w:rFonts w:ascii="宋体" w:hAnsi="宋体" w:cs="宋体" w:hint="eastAsia"/>
                <w:kern w:val="0"/>
              </w:rPr>
              <w:t>分中心</w:t>
            </w:r>
            <w:permEnd w:id="418842961"/>
            <w:r w:rsidRPr="00407DDC">
              <w:rPr>
                <w:rFonts w:ascii="宋体" w:hAnsi="宋体" w:cs="宋体" w:hint="eastAsia"/>
                <w:snapToGrid w:val="0"/>
                <w:kern w:val="0"/>
                <w:sz w:val="22"/>
              </w:rPr>
              <w:t>在收到投标保证金后，无须向投标人出具收据；投标人在收到黄山市公共资源交易中心</w:t>
            </w:r>
            <w:permStart w:id="380265171" w:edGrp="everyone"/>
            <w:r w:rsidRPr="00407DDC">
              <w:rPr>
                <w:rFonts w:ascii="宋体" w:hAnsi="宋体" w:cs="宋体" w:hint="eastAsia"/>
                <w:kern w:val="0"/>
              </w:rPr>
              <w:t xml:space="preserve"> </w:t>
            </w:r>
            <w:r w:rsidRPr="00407DDC">
              <w:rPr>
                <w:rFonts w:ascii="宋体" w:hAnsi="宋体" w:cs="宋体"/>
                <w:kern w:val="0"/>
              </w:rPr>
              <w:t xml:space="preserve"> </w:t>
            </w:r>
            <w:r w:rsidRPr="00407DDC">
              <w:rPr>
                <w:rFonts w:ascii="宋体" w:hAnsi="宋体" w:cs="宋体" w:hint="eastAsia"/>
                <w:kern w:val="0"/>
              </w:rPr>
              <w:t>分中心</w:t>
            </w:r>
            <w:permEnd w:id="380265171"/>
            <w:r w:rsidRPr="00407DDC">
              <w:rPr>
                <w:rFonts w:ascii="宋体" w:hAnsi="宋体" w:cs="宋体" w:hint="eastAsia"/>
                <w:snapToGrid w:val="0"/>
                <w:kern w:val="0"/>
                <w:sz w:val="22"/>
              </w:rPr>
              <w:t>退还的投标保证金后，也无须向黄山市公共资源交易中心</w:t>
            </w:r>
            <w:permStart w:id="1269576618" w:edGrp="everyone"/>
            <w:r w:rsidRPr="00407DDC">
              <w:rPr>
                <w:rFonts w:ascii="宋体" w:hAnsi="宋体" w:cs="宋体" w:hint="eastAsia"/>
                <w:kern w:val="0"/>
              </w:rPr>
              <w:t xml:space="preserve"> </w:t>
            </w:r>
            <w:r w:rsidRPr="00407DDC">
              <w:rPr>
                <w:rFonts w:ascii="宋体" w:hAnsi="宋体" w:cs="宋体"/>
                <w:kern w:val="0"/>
              </w:rPr>
              <w:t xml:space="preserve"> </w:t>
            </w:r>
            <w:r w:rsidRPr="00407DDC">
              <w:rPr>
                <w:rFonts w:ascii="宋体" w:hAnsi="宋体" w:cs="宋体" w:hint="eastAsia"/>
                <w:kern w:val="0"/>
              </w:rPr>
              <w:t>分中心</w:t>
            </w:r>
            <w:permEnd w:id="1269576618"/>
            <w:r w:rsidRPr="00407DDC">
              <w:rPr>
                <w:rFonts w:ascii="宋体" w:hAnsi="宋体" w:cs="宋体" w:hint="eastAsia"/>
                <w:snapToGrid w:val="0"/>
                <w:kern w:val="0"/>
                <w:sz w:val="22"/>
              </w:rPr>
              <w:t>出具收据。</w:t>
            </w:r>
          </w:p>
          <w:p w14:paraId="728008F5"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w:t>
            </w:r>
            <w:r w:rsidRPr="00407DDC">
              <w:rPr>
                <w:rFonts w:ascii="宋体" w:hAnsi="宋体" w:cs="宋体"/>
                <w:snapToGrid w:val="0"/>
                <w:kern w:val="0"/>
                <w:sz w:val="22"/>
              </w:rPr>
              <w:t>2）如采用第二类形式：</w:t>
            </w:r>
          </w:p>
          <w:p w14:paraId="34E489ED"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投标人</w:t>
            </w:r>
            <w:r w:rsidRPr="00407DDC">
              <w:rPr>
                <w:rFonts w:ascii="宋体" w:hAnsi="宋体" w:cs="宋体" w:hint="eastAsia"/>
                <w:kern w:val="0"/>
              </w:rPr>
              <w:t>须在投标保证金交纳截止时间前向招标人或招</w:t>
            </w:r>
            <w:r w:rsidRPr="00407DDC">
              <w:rPr>
                <w:rFonts w:ascii="宋体" w:hAnsi="宋体" w:cs="宋体" w:hint="eastAsia"/>
                <w:kern w:val="0"/>
              </w:rPr>
              <w:lastRenderedPageBreak/>
              <w:t>标代理机构出具盖章齐全的有效票据原件，收款人为黄山市公共资源交易中心</w:t>
            </w:r>
            <w:permStart w:id="939873486" w:edGrp="everyone"/>
            <w:r w:rsidRPr="00407DDC">
              <w:rPr>
                <w:rFonts w:ascii="宋体" w:hAnsi="宋体" w:cs="宋体" w:hint="eastAsia"/>
                <w:kern w:val="0"/>
              </w:rPr>
              <w:t xml:space="preserve"> </w:t>
            </w:r>
            <w:r w:rsidRPr="00407DDC">
              <w:rPr>
                <w:rFonts w:ascii="宋体" w:hAnsi="宋体" w:cs="宋体"/>
                <w:kern w:val="0"/>
              </w:rPr>
              <w:t xml:space="preserve"> </w:t>
            </w:r>
            <w:r w:rsidRPr="00407DDC">
              <w:rPr>
                <w:rFonts w:ascii="宋体" w:hAnsi="宋体" w:cs="宋体" w:hint="eastAsia"/>
                <w:kern w:val="0"/>
              </w:rPr>
              <w:t>分中心</w:t>
            </w:r>
            <w:permEnd w:id="939873486"/>
          </w:p>
          <w:p w14:paraId="3E8C2ABB"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w:t>
            </w:r>
            <w:r w:rsidRPr="00407DDC">
              <w:rPr>
                <w:rFonts w:ascii="宋体" w:hAnsi="宋体" w:cs="宋体"/>
                <w:snapToGrid w:val="0"/>
                <w:kern w:val="0"/>
                <w:sz w:val="22"/>
              </w:rPr>
              <w:t>3）如采用第</w:t>
            </w:r>
            <w:r w:rsidRPr="00407DDC">
              <w:rPr>
                <w:rFonts w:ascii="宋体" w:hAnsi="宋体" w:cs="宋体" w:hint="eastAsia"/>
                <w:snapToGrid w:val="0"/>
                <w:kern w:val="0"/>
                <w:sz w:val="22"/>
              </w:rPr>
              <w:t>三</w:t>
            </w:r>
            <w:r w:rsidRPr="00407DDC">
              <w:rPr>
                <w:rFonts w:ascii="宋体" w:hAnsi="宋体" w:cs="宋体"/>
                <w:snapToGrid w:val="0"/>
                <w:kern w:val="0"/>
                <w:sz w:val="22"/>
              </w:rPr>
              <w:t>类形式：</w:t>
            </w:r>
          </w:p>
          <w:p w14:paraId="22501569"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①采用纸质银行保函的，应为投标人基本账户开户行出具的见索即付无条件银行保函（见投标文件格式）；</w:t>
            </w:r>
          </w:p>
          <w:p w14:paraId="75522FF0"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②出具保函的银行级别：无要求。所需的费用由投标人承担。</w:t>
            </w:r>
          </w:p>
          <w:p w14:paraId="6D05FF5F"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③投标人在投标文件中必须提供【基本账户开户许可证】扫描件（或投标企业基本账户开户银行的基本存款账户信息），并按格式承诺真实有效。同时将纸质银行保函复印件</w:t>
            </w:r>
            <w:r w:rsidRPr="00407DDC">
              <w:rPr>
                <w:rFonts w:ascii="宋体" w:hAnsi="宋体" w:cs="宋体"/>
                <w:snapToGrid w:val="0"/>
                <w:kern w:val="0"/>
                <w:sz w:val="22"/>
              </w:rPr>
              <w:t>(或影印件)提供在投标文件中，格式见投标保证金银行保函格式。</w:t>
            </w:r>
          </w:p>
          <w:p w14:paraId="1A22E303"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④</w:t>
            </w:r>
            <w:r w:rsidR="003D7953" w:rsidRPr="00407DDC">
              <w:rPr>
                <w:rFonts w:ascii="宋体" w:hAnsi="宋体" w:cs="宋体" w:hint="eastAsia"/>
                <w:snapToGrid w:val="0"/>
                <w:kern w:val="0"/>
                <w:sz w:val="22"/>
              </w:rPr>
              <w:t>定标候选人</w:t>
            </w:r>
            <w:r w:rsidRPr="00407DDC">
              <w:rPr>
                <w:rFonts w:ascii="宋体" w:hAnsi="宋体" w:cs="宋体" w:hint="eastAsia"/>
                <w:snapToGrid w:val="0"/>
                <w:kern w:val="0"/>
                <w:sz w:val="22"/>
              </w:rPr>
              <w:t>须在</w:t>
            </w:r>
            <w:r w:rsidR="003D7953" w:rsidRPr="00407DDC">
              <w:rPr>
                <w:rFonts w:ascii="宋体" w:hAnsi="宋体" w:cs="宋体" w:hint="eastAsia"/>
                <w:snapToGrid w:val="0"/>
                <w:kern w:val="0"/>
                <w:sz w:val="22"/>
              </w:rPr>
              <w:t>定标候选人</w:t>
            </w:r>
            <w:r w:rsidRPr="00407DDC">
              <w:rPr>
                <w:rFonts w:ascii="宋体" w:hAnsi="宋体" w:cs="宋体" w:hint="eastAsia"/>
                <w:snapToGrid w:val="0"/>
                <w:kern w:val="0"/>
                <w:sz w:val="22"/>
              </w:rPr>
              <w:t>公示期满后</w:t>
            </w:r>
            <w:r w:rsidRPr="00407DDC">
              <w:rPr>
                <w:rFonts w:ascii="宋体" w:hAnsi="宋体" w:cs="宋体"/>
                <w:snapToGrid w:val="0"/>
                <w:kern w:val="0"/>
                <w:sz w:val="22"/>
              </w:rPr>
              <w:t>3个工作日内，将其开具至本项目的纸质银行保函原件提交招标人，且原件须与投标文件中提供的扫描件一致，如存在未按规定提交或提交内容不一致的，招标人有权取消其</w:t>
            </w:r>
            <w:r w:rsidR="003D7953" w:rsidRPr="00407DDC">
              <w:rPr>
                <w:rFonts w:ascii="宋体" w:hAnsi="宋体" w:cs="宋体" w:hint="eastAsia"/>
                <w:snapToGrid w:val="0"/>
                <w:kern w:val="0"/>
                <w:sz w:val="22"/>
              </w:rPr>
              <w:t>定标候选人</w:t>
            </w:r>
            <w:r w:rsidRPr="00407DDC">
              <w:rPr>
                <w:rFonts w:ascii="宋体" w:hAnsi="宋体" w:cs="宋体" w:hint="eastAsia"/>
                <w:snapToGrid w:val="0"/>
                <w:kern w:val="0"/>
                <w:sz w:val="22"/>
              </w:rPr>
              <w:t>资格；发现弄虚作假的，招标人将报监管部门依法处理。</w:t>
            </w:r>
          </w:p>
          <w:p w14:paraId="476BBB89"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w:t>
            </w:r>
            <w:r w:rsidRPr="00407DDC">
              <w:rPr>
                <w:rFonts w:ascii="宋体" w:hAnsi="宋体" w:cs="宋体"/>
                <w:snapToGrid w:val="0"/>
                <w:kern w:val="0"/>
                <w:sz w:val="22"/>
              </w:rPr>
              <w:t>4）如采用第</w:t>
            </w:r>
            <w:r w:rsidRPr="00407DDC">
              <w:rPr>
                <w:rFonts w:ascii="宋体" w:hAnsi="宋体" w:cs="宋体" w:hint="eastAsia"/>
                <w:snapToGrid w:val="0"/>
                <w:kern w:val="0"/>
                <w:sz w:val="22"/>
              </w:rPr>
              <w:t>四</w:t>
            </w:r>
            <w:r w:rsidRPr="00407DDC">
              <w:rPr>
                <w:rFonts w:ascii="宋体" w:hAnsi="宋体" w:cs="宋体"/>
                <w:snapToGrid w:val="0"/>
                <w:kern w:val="0"/>
                <w:sz w:val="22"/>
              </w:rPr>
              <w:t>类形式：</w:t>
            </w:r>
          </w:p>
          <w:p w14:paraId="0B06619F" w14:textId="77777777" w:rsidR="00E472F5" w:rsidRPr="00407DDC" w:rsidRDefault="00000000">
            <w:pPr>
              <w:widowControl/>
              <w:shd w:val="clear" w:color="auto" w:fill="FFFFFF"/>
              <w:spacing w:line="440" w:lineRule="exact"/>
            </w:pPr>
            <w:r w:rsidRPr="00407DDC">
              <w:rPr>
                <w:rFonts w:ascii="宋体" w:hAnsi="宋体" w:cs="宋体" w:hint="eastAsia"/>
                <w:snapToGrid w:val="0"/>
                <w:kern w:val="0"/>
                <w:sz w:val="22"/>
              </w:rPr>
              <w:t>投标人</w:t>
            </w:r>
            <w:r w:rsidRPr="00407DDC">
              <w:t>须通过黄山市公共资源交易平台电子投标保函服务系统开具和提交投标保证金电子投标保函（操作方法详见</w:t>
            </w:r>
            <w:r w:rsidRPr="00407DDC">
              <w:t> </w:t>
            </w:r>
            <w:r w:rsidRPr="00407DDC">
              <w:rPr>
                <w:rFonts w:hint="eastAsia"/>
              </w:rPr>
              <w:t>黄山市公共资源交易中心门户网站——服务指南——投标人专区——黄山市公共资源交易电子保函使用手册</w:t>
            </w:r>
          </w:p>
          <w:p w14:paraId="0EDBC4FD" w14:textId="77777777" w:rsidR="00E472F5" w:rsidRPr="00407DDC" w:rsidRDefault="00000000">
            <w:pPr>
              <w:kinsoku w:val="0"/>
              <w:overflowPunct w:val="0"/>
              <w:autoSpaceDE w:val="0"/>
              <w:autoSpaceDN w:val="0"/>
              <w:adjustRightInd w:val="0"/>
              <w:snapToGrid w:val="0"/>
              <w:spacing w:line="440" w:lineRule="exact"/>
            </w:pPr>
            <w:hyperlink r:id="rId11" w:history="1">
              <w:r w:rsidRPr="00407DDC">
                <w:rPr>
                  <w:rStyle w:val="aff1"/>
                  <w:color w:val="auto"/>
                </w:rPr>
                <w:t>http://ggzy.huangshan.gov.cn/002/002004/20200318/</w:t>
              </w:r>
            </w:hyperlink>
            <w:r w:rsidRPr="00407DDC">
              <w:t>15b15a54-d8e8-4063-aa22-d2ba4c00bd91.html </w:t>
            </w:r>
            <w:r w:rsidRPr="00407DDC">
              <w:t>）</w:t>
            </w:r>
          </w:p>
          <w:p w14:paraId="35620A8B" w14:textId="7F14DAC3" w:rsidR="00E472F5" w:rsidRPr="00407DDC" w:rsidRDefault="00407DDC">
            <w:pPr>
              <w:kinsoku w:val="0"/>
              <w:overflowPunct w:val="0"/>
              <w:autoSpaceDE w:val="0"/>
              <w:autoSpaceDN w:val="0"/>
              <w:adjustRightInd w:val="0"/>
              <w:snapToGrid w:val="0"/>
              <w:spacing w:line="440" w:lineRule="exact"/>
              <w:rPr>
                <w:rFonts w:ascii="宋体" w:hAnsi="宋体" w:cs="宋体"/>
                <w:snapToGrid w:val="0"/>
                <w:kern w:val="0"/>
                <w:sz w:val="22"/>
              </w:rPr>
            </w:pPr>
            <w:r>
              <w:rPr>
                <w:rFonts w:ascii="宋体" w:hAnsi="宋体" w:cs="宋体"/>
                <w:snapToGrid w:val="0"/>
                <w:kern w:val="0"/>
                <w:sz w:val="22"/>
              </w:rPr>
              <w:t>5</w:t>
            </w:r>
            <w:r w:rsidRPr="00407DDC">
              <w:rPr>
                <w:rFonts w:ascii="宋体" w:hAnsi="宋体" w:cs="宋体"/>
                <w:snapToGrid w:val="0"/>
                <w:kern w:val="0"/>
                <w:sz w:val="22"/>
              </w:rPr>
              <w:t>、</w:t>
            </w:r>
            <w:r w:rsidRPr="00407DDC">
              <w:rPr>
                <w:rFonts w:ascii="宋体" w:hAnsi="宋体" w:cs="宋体" w:hint="eastAsia"/>
                <w:snapToGrid w:val="0"/>
                <w:kern w:val="0"/>
                <w:sz w:val="22"/>
              </w:rPr>
              <w:t>注意事项：</w:t>
            </w:r>
          </w:p>
          <w:p w14:paraId="0D3B43C0"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w:t>
            </w:r>
            <w:r w:rsidRPr="00407DDC">
              <w:rPr>
                <w:rFonts w:ascii="宋体" w:hAnsi="宋体" w:cs="宋体"/>
                <w:snapToGrid w:val="0"/>
                <w:kern w:val="0"/>
                <w:sz w:val="22"/>
              </w:rPr>
              <w:t>1）特别提醒：</w:t>
            </w:r>
          </w:p>
          <w:p w14:paraId="35A2DAA4"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投标人采用纸质银行保函提交投标保证金的，如出现本招标项目招标文件“投标人须知”第</w:t>
            </w:r>
            <w:r w:rsidRPr="00407DDC">
              <w:rPr>
                <w:rFonts w:ascii="宋体" w:hAnsi="宋体" w:cs="宋体"/>
                <w:snapToGrid w:val="0"/>
                <w:kern w:val="0"/>
                <w:sz w:val="22"/>
              </w:rPr>
              <w:t xml:space="preserve"> 3.4.4 </w:t>
            </w:r>
            <w:r w:rsidRPr="00407DDC">
              <w:rPr>
                <w:rFonts w:ascii="宋体" w:hAnsi="宋体" w:cs="宋体" w:hint="eastAsia"/>
                <w:snapToGrid w:val="0"/>
                <w:kern w:val="0"/>
                <w:sz w:val="22"/>
              </w:rPr>
              <w:t>项所</w:t>
            </w:r>
            <w:r w:rsidRPr="00407DDC">
              <w:rPr>
                <w:rFonts w:ascii="宋体" w:hAnsi="宋体" w:cs="宋体" w:hint="eastAsia"/>
                <w:snapToGrid w:val="0"/>
                <w:kern w:val="0"/>
                <w:sz w:val="22"/>
              </w:rPr>
              <w:lastRenderedPageBreak/>
              <w:t>列情形的，提供担保的银行将无条件向招标人支付保函所列的全部投标保证金金额，该支付行为视同投标保证金不予退还。</w:t>
            </w:r>
          </w:p>
          <w:p w14:paraId="43AAA0C4"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w:t>
            </w:r>
            <w:r w:rsidRPr="00407DDC">
              <w:rPr>
                <w:rFonts w:ascii="宋体" w:hAnsi="宋体" w:cs="宋体"/>
                <w:snapToGrid w:val="0"/>
                <w:kern w:val="0"/>
                <w:sz w:val="22"/>
              </w:rPr>
              <w:t>2</w:t>
            </w:r>
            <w:r w:rsidRPr="00407DDC">
              <w:rPr>
                <w:rFonts w:ascii="宋体" w:hAnsi="宋体" w:cs="宋体" w:hint="eastAsia"/>
                <w:snapToGrid w:val="0"/>
                <w:kern w:val="0"/>
                <w:sz w:val="22"/>
              </w:rPr>
              <w:t>）投标保证金弄虚作假情形：</w:t>
            </w:r>
          </w:p>
          <w:p w14:paraId="03E65B38" w14:textId="77777777" w:rsidR="00E472F5" w:rsidRPr="00407DDC"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407DDC">
              <w:rPr>
                <w:rFonts w:ascii="宋体" w:hAnsi="宋体" w:cs="宋体" w:hint="eastAsia"/>
                <w:snapToGrid w:val="0"/>
                <w:kern w:val="0"/>
                <w:sz w:val="22"/>
              </w:rPr>
              <w:t>投标人采用虚假纸质银行保函方式提交投标保证金的，除依法承担弄虚作假、骗取中标的法律责任外，还应根据招标文件规定承担投标保证金不予退还的民事责任，其承担方式为限时足额缴纳招标文件所列全部投标保证金，投标人在招标人追缴通知后的规定缴纳时间内不能足额支付投标保证金的，招标人将依法提起诉讼追缴，招标人因此发生的诉讼费、律师代理费等费用均由投标人承担。</w:t>
            </w:r>
          </w:p>
          <w:p w14:paraId="374628EB" w14:textId="77777777" w:rsidR="00E472F5" w:rsidRPr="00407DDC" w:rsidRDefault="00000000">
            <w:pPr>
              <w:pStyle w:val="p0"/>
              <w:spacing w:line="340" w:lineRule="atLeast"/>
              <w:rPr>
                <w:rFonts w:ascii="宋体" w:hAnsi="宋体" w:cs="宋体"/>
              </w:rPr>
            </w:pPr>
            <w:r w:rsidRPr="00407DDC">
              <w:rPr>
                <w:rFonts w:ascii="宋体" w:hAnsi="宋体" w:cs="宋体" w:hint="eastAsia"/>
                <w:snapToGrid w:val="0"/>
                <w:sz w:val="22"/>
                <w:szCs w:val="22"/>
              </w:rPr>
              <w:t>（3）如本项目前次招标失败，招标人退还投标人本项目前次的投标保证金。投标人参与本次招标，须向本项目本次公告公布的投标保证金账号重新</w:t>
            </w:r>
            <w:r w:rsidRPr="00407DDC">
              <w:rPr>
                <w:rFonts w:ascii="宋体" w:hAnsi="宋体" w:cs="宋体" w:hint="eastAsia"/>
                <w:snapToGrid w:val="0"/>
                <w:sz w:val="22"/>
                <w:szCs w:val="22"/>
                <w:lang w:val="zh-CN"/>
              </w:rPr>
              <w:t>缴纳</w:t>
            </w:r>
            <w:r w:rsidRPr="00407DDC">
              <w:rPr>
                <w:rFonts w:ascii="宋体" w:hAnsi="宋体" w:cs="宋体" w:hint="eastAsia"/>
                <w:snapToGrid w:val="0"/>
                <w:sz w:val="22"/>
                <w:szCs w:val="22"/>
              </w:rPr>
              <w:t>投标保证金。</w:t>
            </w:r>
          </w:p>
        </w:tc>
      </w:tr>
      <w:tr w:rsidR="00407DDC" w:rsidRPr="00407DDC" w14:paraId="2DBB6EE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6F3A6B2" w14:textId="77777777" w:rsidR="00E472F5" w:rsidRPr="00407DDC" w:rsidRDefault="00000000">
            <w:pPr>
              <w:spacing w:line="380" w:lineRule="exact"/>
              <w:jc w:val="center"/>
              <w:rPr>
                <w:rFonts w:ascii="宋体" w:hAnsi="宋体"/>
                <w:szCs w:val="21"/>
              </w:rPr>
            </w:pPr>
            <w:permStart w:id="1190020168" w:edGrp="everyone" w:colFirst="2" w:colLast="2"/>
            <w:r w:rsidRPr="00407DDC">
              <w:rPr>
                <w:rFonts w:ascii="宋体" w:hAnsi="宋体" w:hint="eastAsia"/>
                <w:szCs w:val="21"/>
              </w:rPr>
              <w:lastRenderedPageBreak/>
              <w:t>3.5.2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C4ED360" w14:textId="77777777" w:rsidR="00E472F5" w:rsidRPr="00407DDC" w:rsidRDefault="00000000">
            <w:pPr>
              <w:spacing w:line="380" w:lineRule="exact"/>
              <w:jc w:val="center"/>
              <w:rPr>
                <w:rFonts w:ascii="宋体" w:hAnsi="宋体"/>
                <w:szCs w:val="21"/>
              </w:rPr>
            </w:pPr>
            <w:r w:rsidRPr="00407DDC">
              <w:rPr>
                <w:rFonts w:ascii="宋体" w:hAnsi="宋体" w:hint="eastAsia"/>
                <w:szCs w:val="21"/>
              </w:rPr>
              <w:t>近年财务状况的年份要求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7100C7A" w14:textId="77777777" w:rsidR="00E472F5" w:rsidRPr="00407DDC" w:rsidRDefault="00000000">
            <w:pPr>
              <w:spacing w:line="380" w:lineRule="exact"/>
              <w:ind w:left="210" w:hangingChars="100" w:hanging="210"/>
              <w:rPr>
                <w:rFonts w:ascii="宋体" w:hAnsi="宋体"/>
                <w:szCs w:val="21"/>
              </w:rPr>
            </w:pPr>
            <w:r w:rsidRPr="00407DDC">
              <w:rPr>
                <w:rFonts w:ascii="黑体" w:eastAsia="黑体" w:hint="eastAsia"/>
                <w:szCs w:val="21"/>
              </w:rPr>
              <w:t xml:space="preserve"> </w:t>
            </w:r>
            <w:r w:rsidRPr="00407DDC">
              <w:rPr>
                <w:rFonts w:ascii="宋体" w:hAnsi="宋体" w:hint="eastAsia"/>
                <w:szCs w:val="21"/>
                <w:u w:val="single"/>
              </w:rPr>
              <w:t xml:space="preserve">        </w:t>
            </w:r>
            <w:r w:rsidRPr="00407DDC">
              <w:rPr>
                <w:rFonts w:ascii="宋体" w:hAnsi="宋体" w:hint="eastAsia"/>
                <w:szCs w:val="21"/>
              </w:rPr>
              <w:t>年，指</w:t>
            </w:r>
            <w:r w:rsidRPr="00407DDC">
              <w:rPr>
                <w:rFonts w:ascii="宋体" w:hAnsi="宋体" w:hint="eastAsia"/>
                <w:szCs w:val="21"/>
                <w:u w:val="single"/>
              </w:rPr>
              <w:t xml:space="preserve">     </w:t>
            </w:r>
            <w:r w:rsidRPr="00407DDC">
              <w:rPr>
                <w:rFonts w:ascii="宋体" w:hAnsi="宋体" w:hint="eastAsia"/>
                <w:szCs w:val="21"/>
              </w:rPr>
              <w:t>年起至</w:t>
            </w:r>
            <w:r w:rsidRPr="00407DDC">
              <w:rPr>
                <w:rFonts w:ascii="宋体" w:hAnsi="宋体" w:hint="eastAsia"/>
                <w:szCs w:val="21"/>
                <w:u w:val="single"/>
              </w:rPr>
              <w:t xml:space="preserve">    </w:t>
            </w:r>
            <w:r w:rsidRPr="00407DDC">
              <w:rPr>
                <w:rFonts w:ascii="宋体" w:hAnsi="宋体" w:hint="eastAsia"/>
                <w:szCs w:val="21"/>
              </w:rPr>
              <w:t>年止</w:t>
            </w:r>
            <w:r w:rsidRPr="00407DDC">
              <w:rPr>
                <w:rFonts w:ascii="黑体" w:eastAsia="黑体" w:hint="eastAsia"/>
                <w:szCs w:val="21"/>
              </w:rPr>
              <w:t xml:space="preserve">  </w:t>
            </w:r>
            <w:r w:rsidRPr="00407DDC">
              <w:rPr>
                <w:rFonts w:hint="eastAsia"/>
                <w:szCs w:val="21"/>
              </w:rPr>
              <w:t xml:space="preserve">  </w:t>
            </w:r>
          </w:p>
        </w:tc>
      </w:tr>
      <w:tr w:rsidR="00407DDC" w:rsidRPr="00407DDC" w14:paraId="5BF68C1F"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A9956F4" w14:textId="77777777" w:rsidR="00E472F5" w:rsidRPr="00407DDC" w:rsidRDefault="00000000">
            <w:pPr>
              <w:spacing w:line="380" w:lineRule="exact"/>
              <w:jc w:val="center"/>
              <w:rPr>
                <w:rFonts w:ascii="宋体" w:hAnsi="宋体"/>
                <w:szCs w:val="21"/>
              </w:rPr>
            </w:pPr>
            <w:permStart w:id="1851871977" w:edGrp="everyone" w:colFirst="2" w:colLast="2"/>
            <w:permEnd w:id="1190020168"/>
            <w:r w:rsidRPr="00407DDC">
              <w:rPr>
                <w:rFonts w:ascii="宋体" w:hAnsi="宋体" w:hint="eastAsia"/>
                <w:szCs w:val="21"/>
              </w:rPr>
              <w:t>3.5.3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7A97E5F" w14:textId="77777777" w:rsidR="00E472F5" w:rsidRPr="00407DDC" w:rsidRDefault="00000000">
            <w:pPr>
              <w:spacing w:line="380" w:lineRule="exact"/>
              <w:jc w:val="center"/>
              <w:rPr>
                <w:rFonts w:ascii="宋体" w:hAnsi="宋体"/>
                <w:szCs w:val="21"/>
              </w:rPr>
            </w:pPr>
            <w:r w:rsidRPr="00407DDC">
              <w:rPr>
                <w:rFonts w:ascii="宋体" w:hAnsi="宋体" w:hint="eastAsia"/>
                <w:szCs w:val="21"/>
              </w:rPr>
              <w:t>近年完成的类似项目的年份要求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C61D109" w14:textId="77777777" w:rsidR="00E472F5" w:rsidRPr="00407DDC" w:rsidRDefault="00000000">
            <w:pPr>
              <w:spacing w:line="380" w:lineRule="exact"/>
              <w:ind w:left="210" w:hangingChars="100" w:hanging="210"/>
              <w:rPr>
                <w:rFonts w:ascii="宋体" w:hAnsi="宋体"/>
                <w:szCs w:val="21"/>
              </w:rPr>
            </w:pPr>
            <w:r w:rsidRPr="00407DDC">
              <w:rPr>
                <w:rFonts w:ascii="黑体" w:eastAsia="黑体" w:hint="eastAsia"/>
                <w:szCs w:val="21"/>
              </w:rPr>
              <w:t xml:space="preserve"> </w:t>
            </w:r>
            <w:r w:rsidRPr="00407DDC">
              <w:rPr>
                <w:rFonts w:ascii="宋体" w:hAnsi="宋体" w:hint="eastAsia"/>
                <w:szCs w:val="21"/>
                <w:u w:val="single"/>
              </w:rPr>
              <w:t xml:space="preserve">        </w:t>
            </w:r>
            <w:r w:rsidRPr="00407DDC">
              <w:rPr>
                <w:rFonts w:ascii="宋体" w:hAnsi="宋体" w:hint="eastAsia"/>
                <w:szCs w:val="21"/>
              </w:rPr>
              <w:t>年，指</w:t>
            </w:r>
            <w:r w:rsidRPr="00407DDC">
              <w:rPr>
                <w:rFonts w:ascii="宋体" w:hAnsi="宋体" w:hint="eastAsia"/>
                <w:szCs w:val="21"/>
                <w:u w:val="single"/>
              </w:rPr>
              <w:t xml:space="preserve">     </w:t>
            </w:r>
            <w:r w:rsidRPr="00407DDC">
              <w:rPr>
                <w:rFonts w:ascii="宋体" w:hAnsi="宋体" w:hint="eastAsia"/>
                <w:szCs w:val="21"/>
              </w:rPr>
              <w:t>年</w:t>
            </w:r>
            <w:r w:rsidRPr="00407DDC">
              <w:rPr>
                <w:rFonts w:ascii="宋体" w:hAnsi="宋体" w:hint="eastAsia"/>
                <w:szCs w:val="21"/>
                <w:u w:val="single"/>
              </w:rPr>
              <w:t xml:space="preserve">    </w:t>
            </w:r>
            <w:r w:rsidRPr="00407DDC">
              <w:rPr>
                <w:rFonts w:ascii="宋体" w:hAnsi="宋体" w:hint="eastAsia"/>
                <w:szCs w:val="21"/>
              </w:rPr>
              <w:t>月</w:t>
            </w:r>
            <w:r w:rsidRPr="00407DDC">
              <w:rPr>
                <w:rFonts w:ascii="宋体" w:hAnsi="宋体" w:hint="eastAsia"/>
                <w:szCs w:val="21"/>
                <w:u w:val="single"/>
              </w:rPr>
              <w:t xml:space="preserve">    </w:t>
            </w:r>
            <w:r w:rsidRPr="00407DDC">
              <w:rPr>
                <w:rFonts w:ascii="宋体" w:hAnsi="宋体" w:hint="eastAsia"/>
                <w:szCs w:val="21"/>
              </w:rPr>
              <w:t>日起</w:t>
            </w:r>
          </w:p>
          <w:p w14:paraId="4F9D2DE5" w14:textId="77777777" w:rsidR="00E472F5" w:rsidRPr="00407DDC" w:rsidRDefault="00000000">
            <w:pPr>
              <w:spacing w:line="380" w:lineRule="exact"/>
              <w:rPr>
                <w:rFonts w:ascii="宋体" w:hAnsi="宋体"/>
                <w:szCs w:val="21"/>
              </w:rPr>
            </w:pPr>
            <w:r w:rsidRPr="00407DDC">
              <w:rPr>
                <w:rFonts w:ascii="宋体" w:hAnsi="宋体" w:hint="eastAsia"/>
                <w:szCs w:val="21"/>
              </w:rPr>
              <w:t>至</w:t>
            </w:r>
            <w:r w:rsidRPr="00407DDC">
              <w:rPr>
                <w:rFonts w:ascii="宋体" w:hAnsi="宋体" w:hint="eastAsia"/>
                <w:szCs w:val="21"/>
                <w:u w:val="single"/>
              </w:rPr>
              <w:t xml:space="preserve">    </w:t>
            </w:r>
            <w:r w:rsidRPr="00407DDC">
              <w:rPr>
                <w:rFonts w:ascii="宋体" w:hAnsi="宋体" w:hint="eastAsia"/>
                <w:szCs w:val="21"/>
              </w:rPr>
              <w:t>年</w:t>
            </w:r>
            <w:r w:rsidRPr="00407DDC">
              <w:rPr>
                <w:rFonts w:ascii="宋体" w:hAnsi="宋体" w:hint="eastAsia"/>
                <w:szCs w:val="21"/>
                <w:u w:val="single"/>
              </w:rPr>
              <w:t xml:space="preserve">     </w:t>
            </w:r>
            <w:r w:rsidRPr="00407DDC">
              <w:rPr>
                <w:rFonts w:ascii="宋体" w:hAnsi="宋体" w:hint="eastAsia"/>
                <w:szCs w:val="21"/>
              </w:rPr>
              <w:t>月</w:t>
            </w:r>
            <w:r w:rsidRPr="00407DDC">
              <w:rPr>
                <w:rFonts w:ascii="宋体" w:hAnsi="宋体" w:hint="eastAsia"/>
                <w:szCs w:val="21"/>
                <w:u w:val="single"/>
              </w:rPr>
              <w:t xml:space="preserve">    </w:t>
            </w:r>
            <w:r w:rsidRPr="00407DDC">
              <w:rPr>
                <w:rFonts w:ascii="宋体" w:hAnsi="宋体" w:hint="eastAsia"/>
                <w:szCs w:val="21"/>
              </w:rPr>
              <w:t>日止</w:t>
            </w:r>
            <w:r w:rsidRPr="00407DDC">
              <w:rPr>
                <w:rFonts w:ascii="黑体" w:eastAsia="黑体" w:hint="eastAsia"/>
                <w:szCs w:val="21"/>
              </w:rPr>
              <w:t xml:space="preserve">  </w:t>
            </w:r>
            <w:r w:rsidRPr="00407DDC">
              <w:rPr>
                <w:rFonts w:hint="eastAsia"/>
                <w:szCs w:val="21"/>
              </w:rPr>
              <w:t xml:space="preserve">  </w:t>
            </w:r>
          </w:p>
        </w:tc>
      </w:tr>
      <w:tr w:rsidR="00407DDC" w:rsidRPr="00407DDC" w14:paraId="5A1E4A4E"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C6A6A9D" w14:textId="77777777" w:rsidR="00E472F5" w:rsidRPr="00407DDC" w:rsidRDefault="00000000">
            <w:pPr>
              <w:spacing w:line="380" w:lineRule="exact"/>
              <w:jc w:val="center"/>
              <w:rPr>
                <w:rFonts w:ascii="宋体" w:hAnsi="宋体"/>
                <w:szCs w:val="21"/>
              </w:rPr>
            </w:pPr>
            <w:permStart w:id="112805792" w:edGrp="everyone" w:colFirst="2" w:colLast="2"/>
            <w:permEnd w:id="1851871977"/>
            <w:r w:rsidRPr="00407DDC">
              <w:rPr>
                <w:rFonts w:ascii="宋体" w:hAnsi="宋体" w:hint="eastAsia"/>
                <w:szCs w:val="21"/>
              </w:rPr>
              <w:t>3.5.4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988CB59" w14:textId="77777777" w:rsidR="00E472F5" w:rsidRPr="00407DDC" w:rsidRDefault="00000000">
            <w:pPr>
              <w:spacing w:line="380" w:lineRule="exact"/>
              <w:jc w:val="center"/>
              <w:rPr>
                <w:rFonts w:ascii="宋体" w:hAnsi="宋体"/>
                <w:szCs w:val="21"/>
              </w:rPr>
            </w:pPr>
            <w:r w:rsidRPr="00407DDC">
              <w:rPr>
                <w:rFonts w:ascii="宋体" w:hAnsi="宋体" w:hint="eastAsia"/>
                <w:szCs w:val="21"/>
              </w:rPr>
              <w:t>近年发生的诉讼及仲裁情况的年份要求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FEDE5A8" w14:textId="77777777" w:rsidR="00E472F5" w:rsidRPr="00407DDC" w:rsidRDefault="00000000">
            <w:pPr>
              <w:spacing w:line="380" w:lineRule="exact"/>
              <w:ind w:left="210" w:hangingChars="100" w:hanging="210"/>
              <w:rPr>
                <w:rFonts w:ascii="宋体" w:hAnsi="宋体"/>
                <w:szCs w:val="21"/>
              </w:rPr>
            </w:pPr>
            <w:r w:rsidRPr="00407DDC">
              <w:rPr>
                <w:rFonts w:ascii="黑体" w:eastAsia="黑体" w:hint="eastAsia"/>
                <w:szCs w:val="21"/>
              </w:rPr>
              <w:t xml:space="preserve"> </w:t>
            </w:r>
            <w:r w:rsidRPr="00407DDC">
              <w:rPr>
                <w:rFonts w:ascii="宋体" w:hAnsi="宋体" w:hint="eastAsia"/>
                <w:szCs w:val="21"/>
                <w:u w:val="single"/>
              </w:rPr>
              <w:t xml:space="preserve">        </w:t>
            </w:r>
            <w:r w:rsidRPr="00407DDC">
              <w:rPr>
                <w:rFonts w:ascii="宋体" w:hAnsi="宋体" w:hint="eastAsia"/>
                <w:szCs w:val="21"/>
              </w:rPr>
              <w:t>年，指</w:t>
            </w:r>
            <w:r w:rsidRPr="00407DDC">
              <w:rPr>
                <w:rFonts w:ascii="宋体" w:hAnsi="宋体" w:hint="eastAsia"/>
                <w:szCs w:val="21"/>
                <w:u w:val="single"/>
              </w:rPr>
              <w:t xml:space="preserve">     </w:t>
            </w:r>
            <w:r w:rsidRPr="00407DDC">
              <w:rPr>
                <w:rFonts w:ascii="宋体" w:hAnsi="宋体" w:hint="eastAsia"/>
                <w:szCs w:val="21"/>
              </w:rPr>
              <w:t>年</w:t>
            </w:r>
            <w:r w:rsidRPr="00407DDC">
              <w:rPr>
                <w:rFonts w:ascii="宋体" w:hAnsi="宋体" w:hint="eastAsia"/>
                <w:szCs w:val="21"/>
                <w:u w:val="single"/>
              </w:rPr>
              <w:t xml:space="preserve">    </w:t>
            </w:r>
            <w:r w:rsidRPr="00407DDC">
              <w:rPr>
                <w:rFonts w:ascii="宋体" w:hAnsi="宋体" w:hint="eastAsia"/>
                <w:szCs w:val="21"/>
              </w:rPr>
              <w:t>月</w:t>
            </w:r>
            <w:r w:rsidRPr="00407DDC">
              <w:rPr>
                <w:rFonts w:ascii="宋体" w:hAnsi="宋体" w:hint="eastAsia"/>
                <w:szCs w:val="21"/>
                <w:u w:val="single"/>
              </w:rPr>
              <w:t xml:space="preserve">    </w:t>
            </w:r>
            <w:r w:rsidRPr="00407DDC">
              <w:rPr>
                <w:rFonts w:ascii="宋体" w:hAnsi="宋体" w:hint="eastAsia"/>
                <w:szCs w:val="21"/>
              </w:rPr>
              <w:t>日起</w:t>
            </w:r>
          </w:p>
          <w:p w14:paraId="74902D14" w14:textId="77777777" w:rsidR="00E472F5" w:rsidRPr="00407DDC" w:rsidRDefault="00000000">
            <w:pPr>
              <w:spacing w:line="380" w:lineRule="exact"/>
              <w:rPr>
                <w:rFonts w:ascii="宋体" w:hAnsi="宋体"/>
                <w:szCs w:val="21"/>
              </w:rPr>
            </w:pPr>
            <w:r w:rsidRPr="00407DDC">
              <w:rPr>
                <w:rFonts w:ascii="宋体" w:hAnsi="宋体" w:hint="eastAsia"/>
                <w:szCs w:val="21"/>
              </w:rPr>
              <w:t>至</w:t>
            </w:r>
            <w:r w:rsidRPr="00407DDC">
              <w:rPr>
                <w:rFonts w:ascii="宋体" w:hAnsi="宋体" w:hint="eastAsia"/>
                <w:szCs w:val="21"/>
                <w:u w:val="single"/>
              </w:rPr>
              <w:t xml:space="preserve">    </w:t>
            </w:r>
            <w:r w:rsidRPr="00407DDC">
              <w:rPr>
                <w:rFonts w:ascii="宋体" w:hAnsi="宋体" w:hint="eastAsia"/>
                <w:szCs w:val="21"/>
              </w:rPr>
              <w:t>年</w:t>
            </w:r>
            <w:r w:rsidRPr="00407DDC">
              <w:rPr>
                <w:rFonts w:ascii="宋体" w:hAnsi="宋体" w:hint="eastAsia"/>
                <w:szCs w:val="21"/>
                <w:u w:val="single"/>
              </w:rPr>
              <w:t xml:space="preserve">     </w:t>
            </w:r>
            <w:r w:rsidRPr="00407DDC">
              <w:rPr>
                <w:rFonts w:ascii="宋体" w:hAnsi="宋体" w:hint="eastAsia"/>
                <w:szCs w:val="21"/>
              </w:rPr>
              <w:t>月</w:t>
            </w:r>
            <w:r w:rsidRPr="00407DDC">
              <w:rPr>
                <w:rFonts w:ascii="宋体" w:hAnsi="宋体" w:hint="eastAsia"/>
                <w:szCs w:val="21"/>
                <w:u w:val="single"/>
              </w:rPr>
              <w:t xml:space="preserve">    </w:t>
            </w:r>
            <w:r w:rsidRPr="00407DDC">
              <w:rPr>
                <w:rFonts w:ascii="宋体" w:hAnsi="宋体" w:hint="eastAsia"/>
                <w:szCs w:val="21"/>
              </w:rPr>
              <w:t>日止</w:t>
            </w:r>
            <w:r w:rsidRPr="00407DDC">
              <w:rPr>
                <w:rFonts w:ascii="黑体" w:eastAsia="黑体" w:hint="eastAsia"/>
                <w:szCs w:val="21"/>
              </w:rPr>
              <w:t xml:space="preserve">  </w:t>
            </w:r>
            <w:r w:rsidRPr="00407DDC">
              <w:rPr>
                <w:rFonts w:hint="eastAsia"/>
                <w:szCs w:val="21"/>
              </w:rPr>
              <w:t xml:space="preserve">  </w:t>
            </w:r>
          </w:p>
        </w:tc>
      </w:tr>
      <w:tr w:rsidR="00407DDC" w:rsidRPr="00407DDC" w14:paraId="158C7069"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7157DDB" w14:textId="77777777" w:rsidR="00E472F5" w:rsidRPr="00407DDC" w:rsidRDefault="00000000">
            <w:pPr>
              <w:spacing w:line="400" w:lineRule="exact"/>
              <w:jc w:val="center"/>
              <w:rPr>
                <w:rFonts w:ascii="宋体" w:hAnsi="宋体"/>
                <w:szCs w:val="21"/>
              </w:rPr>
            </w:pPr>
            <w:permStart w:id="772934393" w:edGrp="everyone" w:colFirst="2" w:colLast="2"/>
            <w:permEnd w:id="112805792"/>
            <w:r w:rsidRPr="00407DDC">
              <w:rPr>
                <w:rFonts w:ascii="宋体" w:hAnsi="宋体" w:hint="eastAsia"/>
                <w:szCs w:val="21"/>
              </w:rPr>
              <w:t>3.5.6</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E8A2D7F"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资格审查的其他资料</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6005367" w14:textId="77777777" w:rsidR="00E472F5" w:rsidRPr="00407DDC" w:rsidRDefault="00000000">
            <w:pPr>
              <w:spacing w:line="400" w:lineRule="exact"/>
              <w:rPr>
                <w:rFonts w:ascii="宋体" w:hAnsi="宋体"/>
                <w:szCs w:val="21"/>
              </w:rPr>
            </w:pPr>
            <w:r w:rsidRPr="00407DDC">
              <w:rPr>
                <w:rFonts w:ascii="宋体" w:hAnsi="宋体" w:hint="eastAsia"/>
                <w:szCs w:val="21"/>
              </w:rPr>
              <w:t xml:space="preserve"> </w:t>
            </w:r>
          </w:p>
        </w:tc>
      </w:tr>
      <w:tr w:rsidR="00407DDC" w:rsidRPr="00407DDC" w14:paraId="1FA8315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47C12564" w14:textId="77777777" w:rsidR="00E472F5" w:rsidRPr="00407DDC" w:rsidRDefault="00000000">
            <w:pPr>
              <w:spacing w:line="380" w:lineRule="exact"/>
              <w:jc w:val="center"/>
              <w:rPr>
                <w:rFonts w:ascii="宋体" w:hAnsi="宋体"/>
                <w:szCs w:val="21"/>
              </w:rPr>
            </w:pPr>
            <w:permStart w:id="974332754" w:edGrp="everyone" w:colFirst="2" w:colLast="2"/>
            <w:permEnd w:id="772934393"/>
            <w:r w:rsidRPr="00407DDC">
              <w:rPr>
                <w:rFonts w:ascii="宋体" w:hAnsi="宋体" w:hint="eastAsia"/>
                <w:szCs w:val="21"/>
              </w:rPr>
              <w:t>3.6</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7C43E79" w14:textId="77777777" w:rsidR="00E472F5" w:rsidRPr="00407DDC" w:rsidRDefault="00000000">
            <w:pPr>
              <w:spacing w:line="380" w:lineRule="exact"/>
              <w:jc w:val="center"/>
              <w:rPr>
                <w:rFonts w:ascii="宋体" w:hAnsi="宋体"/>
                <w:szCs w:val="21"/>
              </w:rPr>
            </w:pPr>
            <w:r w:rsidRPr="00407DDC">
              <w:rPr>
                <w:rFonts w:ascii="宋体" w:hAnsi="宋体" w:hint="eastAsia"/>
                <w:szCs w:val="21"/>
              </w:rPr>
              <w:t>是否允许递交备选投标方案</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E9D9D4C" w14:textId="77777777" w:rsidR="00E472F5" w:rsidRPr="00407DDC" w:rsidRDefault="00000000">
            <w:pPr>
              <w:spacing w:line="380" w:lineRule="exact"/>
              <w:rPr>
                <w:rFonts w:ascii="宋体" w:hAnsi="宋体"/>
                <w:szCs w:val="21"/>
              </w:rPr>
            </w:pPr>
            <w:r w:rsidRPr="00407DDC">
              <w:rPr>
                <w:rFonts w:ascii="宋体" w:hAnsi="宋体" w:hint="eastAsia"/>
                <w:szCs w:val="21"/>
              </w:rPr>
              <w:t xml:space="preserve">    </w:t>
            </w:r>
          </w:p>
        </w:tc>
      </w:tr>
      <w:permEnd w:id="974332754"/>
      <w:tr w:rsidR="00407DDC" w:rsidRPr="00407DDC" w14:paraId="66F5F7C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278DFEC"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3.</w:t>
            </w:r>
            <w:r w:rsidRPr="00407DDC">
              <w:rPr>
                <w:rFonts w:ascii="宋体" w:hAnsi="宋体"/>
                <w:szCs w:val="21"/>
              </w:rPr>
              <w:t>7.4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2331F00" w14:textId="77777777" w:rsidR="00E472F5" w:rsidRPr="00407DDC" w:rsidRDefault="00000000">
            <w:pPr>
              <w:spacing w:line="380" w:lineRule="exact"/>
              <w:jc w:val="center"/>
              <w:rPr>
                <w:rFonts w:ascii="宋体" w:hAnsi="宋体"/>
                <w:szCs w:val="21"/>
              </w:rPr>
            </w:pPr>
            <w:r w:rsidRPr="00407DDC">
              <w:rPr>
                <w:rFonts w:hint="eastAsia"/>
                <w:snapToGrid w:val="0"/>
                <w:kern w:val="0"/>
                <w:szCs w:val="21"/>
                <w:shd w:val="clear" w:color="auto" w:fill="FFFFFF"/>
              </w:rPr>
              <w:t>非加密投标文件递交</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E391AAB" w14:textId="77777777" w:rsidR="00E472F5" w:rsidRPr="00407DDC" w:rsidRDefault="00000000">
            <w:pPr>
              <w:snapToGrid w:val="0"/>
              <w:rPr>
                <w:snapToGrid w:val="0"/>
                <w:kern w:val="0"/>
                <w:szCs w:val="21"/>
                <w:shd w:val="clear" w:color="auto" w:fill="FFFFFF"/>
              </w:rPr>
            </w:pPr>
            <w:r w:rsidRPr="00407DDC">
              <w:rPr>
                <w:rFonts w:hint="eastAsia"/>
                <w:snapToGrid w:val="0"/>
                <w:kern w:val="0"/>
                <w:szCs w:val="21"/>
                <w:shd w:val="clear" w:color="auto" w:fill="FFFFFF"/>
              </w:rPr>
              <w:t>非加密投标文件由投标人自行确定是否递交。</w:t>
            </w:r>
          </w:p>
          <w:p w14:paraId="2FC0D987" w14:textId="77777777" w:rsidR="00E472F5" w:rsidRPr="00407DDC" w:rsidRDefault="00000000">
            <w:pPr>
              <w:snapToGrid w:val="0"/>
              <w:rPr>
                <w:snapToGrid w:val="0"/>
                <w:kern w:val="0"/>
                <w:szCs w:val="21"/>
                <w:shd w:val="clear" w:color="auto" w:fill="FFFFFF"/>
              </w:rPr>
            </w:pPr>
            <w:r w:rsidRPr="00407DDC">
              <w:rPr>
                <w:rFonts w:hint="eastAsia"/>
                <w:snapToGrid w:val="0"/>
                <w:kern w:val="0"/>
                <w:szCs w:val="21"/>
                <w:shd w:val="clear" w:color="auto" w:fill="FFFFFF"/>
              </w:rPr>
              <w:t>如递交，应在投标截止时间前在开标地点递交，并提供以下证明材料，否则招标人不予接收。</w:t>
            </w:r>
          </w:p>
          <w:p w14:paraId="1465EDDB" w14:textId="77777777" w:rsidR="00E472F5" w:rsidRPr="00407DDC" w:rsidRDefault="00000000">
            <w:pPr>
              <w:snapToGrid w:val="0"/>
              <w:rPr>
                <w:snapToGrid w:val="0"/>
                <w:kern w:val="0"/>
                <w:szCs w:val="21"/>
                <w:shd w:val="clear" w:color="auto" w:fill="FFFFFF"/>
              </w:rPr>
            </w:pPr>
            <w:r w:rsidRPr="00407DDC">
              <w:rPr>
                <w:rFonts w:hint="eastAsia"/>
                <w:snapToGrid w:val="0"/>
                <w:kern w:val="0"/>
                <w:szCs w:val="21"/>
                <w:shd w:val="clear" w:color="auto" w:fill="FFFFFF"/>
              </w:rPr>
              <w:t>（</w:t>
            </w:r>
            <w:r w:rsidRPr="00407DDC">
              <w:rPr>
                <w:rFonts w:hint="eastAsia"/>
                <w:snapToGrid w:val="0"/>
                <w:kern w:val="0"/>
                <w:szCs w:val="21"/>
                <w:shd w:val="clear" w:color="auto" w:fill="FFFFFF"/>
              </w:rPr>
              <w:t>1</w:t>
            </w:r>
            <w:r w:rsidRPr="00407DDC">
              <w:rPr>
                <w:rFonts w:hint="eastAsia"/>
                <w:snapToGrid w:val="0"/>
                <w:kern w:val="0"/>
                <w:szCs w:val="21"/>
                <w:shd w:val="clear" w:color="auto" w:fill="FFFFFF"/>
              </w:rPr>
              <w:t>）法定代表人亲自递交的，应提供法定代表人身份证明和法定代表人的有效身份证件；</w:t>
            </w:r>
          </w:p>
          <w:p w14:paraId="2562ADEC" w14:textId="77777777" w:rsidR="00E472F5" w:rsidRPr="00407DDC" w:rsidRDefault="00000000">
            <w:pPr>
              <w:snapToGrid w:val="0"/>
              <w:rPr>
                <w:snapToGrid w:val="0"/>
                <w:kern w:val="0"/>
                <w:szCs w:val="21"/>
                <w:shd w:val="clear" w:color="auto" w:fill="FFFFFF"/>
              </w:rPr>
            </w:pPr>
            <w:r w:rsidRPr="00407DDC">
              <w:rPr>
                <w:rFonts w:hint="eastAsia"/>
                <w:snapToGrid w:val="0"/>
                <w:kern w:val="0"/>
                <w:szCs w:val="21"/>
                <w:shd w:val="clear" w:color="auto" w:fill="FFFFFF"/>
              </w:rPr>
              <w:t>（</w:t>
            </w:r>
            <w:r w:rsidRPr="00407DDC">
              <w:rPr>
                <w:rFonts w:hint="eastAsia"/>
                <w:snapToGrid w:val="0"/>
                <w:kern w:val="0"/>
                <w:szCs w:val="21"/>
                <w:shd w:val="clear" w:color="auto" w:fill="FFFFFF"/>
              </w:rPr>
              <w:t>2</w:t>
            </w:r>
            <w:r w:rsidRPr="00407DDC">
              <w:rPr>
                <w:rFonts w:hint="eastAsia"/>
                <w:snapToGrid w:val="0"/>
                <w:kern w:val="0"/>
                <w:szCs w:val="21"/>
                <w:shd w:val="clear" w:color="auto" w:fill="FFFFFF"/>
              </w:rPr>
              <w:t>）委托代理人递交的，应提供授权委托书和委托代理人的有效身份证件。</w:t>
            </w:r>
          </w:p>
          <w:p w14:paraId="55B6F586" w14:textId="77777777" w:rsidR="00E472F5" w:rsidRPr="00407DDC" w:rsidRDefault="00000000">
            <w:pPr>
              <w:adjustRightInd w:val="0"/>
              <w:snapToGrid w:val="0"/>
              <w:spacing w:line="300" w:lineRule="exact"/>
              <w:rPr>
                <w:rFonts w:ascii="宋体" w:hAnsi="宋体"/>
                <w:szCs w:val="21"/>
              </w:rPr>
            </w:pPr>
            <w:r w:rsidRPr="00407DDC">
              <w:rPr>
                <w:rFonts w:hint="eastAsia"/>
                <w:snapToGrid w:val="0"/>
                <w:kern w:val="0"/>
                <w:szCs w:val="21"/>
                <w:shd w:val="clear" w:color="auto" w:fill="FFFFFF"/>
              </w:rPr>
              <w:t>非加密投标文件介质：光盘或</w:t>
            </w:r>
            <w:r w:rsidRPr="00407DDC">
              <w:rPr>
                <w:rFonts w:hint="eastAsia"/>
                <w:snapToGrid w:val="0"/>
                <w:kern w:val="0"/>
                <w:szCs w:val="21"/>
                <w:shd w:val="clear" w:color="auto" w:fill="FFFFFF"/>
              </w:rPr>
              <w:t>U</w:t>
            </w:r>
            <w:r w:rsidRPr="00407DDC">
              <w:rPr>
                <w:rFonts w:hint="eastAsia"/>
                <w:snapToGrid w:val="0"/>
                <w:kern w:val="0"/>
                <w:szCs w:val="21"/>
                <w:shd w:val="clear" w:color="auto" w:fill="FFFFFF"/>
              </w:rPr>
              <w:t>盘</w:t>
            </w:r>
          </w:p>
        </w:tc>
      </w:tr>
      <w:tr w:rsidR="00407DDC" w:rsidRPr="00407DDC" w14:paraId="6D670C9D"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52EC4C4"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4.1.</w:t>
            </w:r>
            <w:r w:rsidRPr="00407DDC">
              <w:rPr>
                <w:rFonts w:ascii="宋体" w:hAnsi="宋体"/>
                <w:szCs w:val="21"/>
              </w:rPr>
              <w:t>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E3F4D45" w14:textId="77777777" w:rsidR="00E472F5" w:rsidRPr="00407DDC" w:rsidRDefault="00000000">
            <w:pPr>
              <w:spacing w:line="400" w:lineRule="exact"/>
              <w:jc w:val="center"/>
              <w:rPr>
                <w:rFonts w:ascii="宋体" w:hAnsi="宋体"/>
                <w:szCs w:val="21"/>
              </w:rPr>
            </w:pPr>
            <w:r w:rsidRPr="00407DDC">
              <w:rPr>
                <w:rFonts w:hint="eastAsia"/>
                <w:snapToGrid w:val="0"/>
                <w:kern w:val="0"/>
                <w:szCs w:val="21"/>
                <w:shd w:val="clear" w:color="auto" w:fill="FFFFFF"/>
              </w:rPr>
              <w:t>非加密投标文件及工程保函密封和标记要求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D844781" w14:textId="77777777" w:rsidR="00E472F5" w:rsidRPr="00407DDC" w:rsidRDefault="00000000">
            <w:pPr>
              <w:snapToGrid w:val="0"/>
              <w:rPr>
                <w:b/>
                <w:bCs/>
                <w:snapToGrid w:val="0"/>
                <w:kern w:val="0"/>
                <w:szCs w:val="21"/>
              </w:rPr>
            </w:pPr>
            <w:r w:rsidRPr="00407DDC">
              <w:rPr>
                <w:rFonts w:hint="eastAsia"/>
                <w:b/>
                <w:bCs/>
                <w:snapToGrid w:val="0"/>
                <w:kern w:val="0"/>
                <w:szCs w:val="21"/>
              </w:rPr>
              <w:t>非加密投标文件封套：</w:t>
            </w:r>
          </w:p>
          <w:p w14:paraId="26B7E805" w14:textId="77777777" w:rsidR="00E472F5" w:rsidRPr="00407DDC" w:rsidRDefault="00000000">
            <w:pPr>
              <w:snapToGrid w:val="0"/>
              <w:rPr>
                <w:bCs/>
                <w:snapToGrid w:val="0"/>
                <w:kern w:val="0"/>
                <w:szCs w:val="21"/>
              </w:rPr>
            </w:pPr>
            <w:r w:rsidRPr="00407DDC">
              <w:rPr>
                <w:rFonts w:hint="eastAsia"/>
                <w:bCs/>
                <w:snapToGrid w:val="0"/>
                <w:kern w:val="0"/>
                <w:szCs w:val="21"/>
              </w:rPr>
              <w:t>投标人地址：</w:t>
            </w:r>
            <w:r w:rsidRPr="00407DDC">
              <w:rPr>
                <w:rFonts w:hint="eastAsia"/>
                <w:bCs/>
                <w:snapToGrid w:val="0"/>
                <w:kern w:val="0"/>
                <w:szCs w:val="21"/>
                <w:u w:val="single"/>
              </w:rPr>
              <w:t xml:space="preserve">              </w:t>
            </w:r>
          </w:p>
          <w:p w14:paraId="784CDE95" w14:textId="77777777" w:rsidR="00E472F5" w:rsidRPr="00407DDC" w:rsidRDefault="00000000">
            <w:pPr>
              <w:snapToGrid w:val="0"/>
              <w:rPr>
                <w:bCs/>
                <w:snapToGrid w:val="0"/>
                <w:kern w:val="0"/>
                <w:szCs w:val="21"/>
              </w:rPr>
            </w:pPr>
            <w:r w:rsidRPr="00407DDC">
              <w:rPr>
                <w:rFonts w:hint="eastAsia"/>
                <w:bCs/>
                <w:snapToGrid w:val="0"/>
                <w:kern w:val="0"/>
                <w:szCs w:val="21"/>
              </w:rPr>
              <w:t>投标人名称：</w:t>
            </w:r>
            <w:r w:rsidRPr="00407DDC">
              <w:rPr>
                <w:rFonts w:hint="eastAsia"/>
                <w:bCs/>
                <w:snapToGrid w:val="0"/>
                <w:kern w:val="0"/>
                <w:szCs w:val="21"/>
                <w:u w:val="single"/>
              </w:rPr>
              <w:t xml:space="preserve">              </w:t>
            </w:r>
          </w:p>
          <w:p w14:paraId="3803E102" w14:textId="77777777" w:rsidR="00E472F5" w:rsidRPr="00407DDC" w:rsidRDefault="00000000">
            <w:pPr>
              <w:snapToGrid w:val="0"/>
              <w:rPr>
                <w:bCs/>
                <w:snapToGrid w:val="0"/>
                <w:kern w:val="0"/>
                <w:szCs w:val="21"/>
              </w:rPr>
            </w:pPr>
            <w:r w:rsidRPr="00407DDC">
              <w:rPr>
                <w:rFonts w:hint="eastAsia"/>
                <w:bCs/>
                <w:snapToGrid w:val="0"/>
                <w:kern w:val="0"/>
                <w:szCs w:val="21"/>
                <w:u w:val="single"/>
              </w:rPr>
              <w:t xml:space="preserve">       </w:t>
            </w:r>
            <w:r w:rsidRPr="00407DDC">
              <w:rPr>
                <w:rFonts w:hint="eastAsia"/>
                <w:bCs/>
                <w:snapToGrid w:val="0"/>
                <w:kern w:val="0"/>
                <w:szCs w:val="21"/>
              </w:rPr>
              <w:t>(</w:t>
            </w:r>
            <w:r w:rsidRPr="00407DDC">
              <w:rPr>
                <w:rFonts w:hint="eastAsia"/>
                <w:bCs/>
                <w:snapToGrid w:val="0"/>
                <w:kern w:val="0"/>
                <w:szCs w:val="21"/>
              </w:rPr>
              <w:t>招标项目名称</w:t>
            </w:r>
            <w:r w:rsidRPr="00407DDC">
              <w:rPr>
                <w:rFonts w:hint="eastAsia"/>
                <w:bCs/>
                <w:snapToGrid w:val="0"/>
                <w:kern w:val="0"/>
                <w:szCs w:val="21"/>
              </w:rPr>
              <w:t>)</w:t>
            </w:r>
            <w:r w:rsidRPr="00407DDC">
              <w:rPr>
                <w:rFonts w:hint="eastAsia"/>
                <w:bCs/>
                <w:snapToGrid w:val="0"/>
                <w:kern w:val="0"/>
                <w:szCs w:val="21"/>
                <w:u w:val="single"/>
              </w:rPr>
              <w:t xml:space="preserve">      </w:t>
            </w:r>
            <w:r w:rsidRPr="00407DDC">
              <w:rPr>
                <w:rFonts w:hint="eastAsia"/>
                <w:bCs/>
                <w:snapToGrid w:val="0"/>
                <w:kern w:val="0"/>
                <w:szCs w:val="21"/>
              </w:rPr>
              <w:t>标段投标文件（非加密投标文件）</w:t>
            </w:r>
          </w:p>
          <w:p w14:paraId="07DBCC57" w14:textId="77777777" w:rsidR="00E472F5" w:rsidRPr="00407DDC" w:rsidRDefault="00E472F5">
            <w:pPr>
              <w:snapToGrid w:val="0"/>
              <w:rPr>
                <w:bCs/>
                <w:snapToGrid w:val="0"/>
                <w:kern w:val="0"/>
                <w:szCs w:val="21"/>
              </w:rPr>
            </w:pPr>
          </w:p>
          <w:p w14:paraId="163AEB71" w14:textId="77777777" w:rsidR="00E472F5" w:rsidRPr="00407DDC" w:rsidRDefault="00000000">
            <w:pPr>
              <w:spacing w:line="320" w:lineRule="exact"/>
              <w:rPr>
                <w:rFonts w:ascii="宋体" w:hAnsi="宋体"/>
                <w:szCs w:val="21"/>
              </w:rPr>
            </w:pPr>
            <w:r w:rsidRPr="00407DDC">
              <w:rPr>
                <w:rFonts w:hint="eastAsia"/>
                <w:bCs/>
                <w:snapToGrid w:val="0"/>
                <w:kern w:val="0"/>
                <w:szCs w:val="21"/>
              </w:rPr>
              <w:t>在</w:t>
            </w:r>
            <w:r w:rsidRPr="00407DDC">
              <w:rPr>
                <w:rFonts w:hint="eastAsia"/>
                <w:bCs/>
                <w:snapToGrid w:val="0"/>
                <w:kern w:val="0"/>
                <w:szCs w:val="21"/>
                <w:u w:val="single"/>
              </w:rPr>
              <w:t xml:space="preserve">    </w:t>
            </w:r>
            <w:r w:rsidRPr="00407DDC">
              <w:rPr>
                <w:rFonts w:hint="eastAsia"/>
                <w:bCs/>
                <w:snapToGrid w:val="0"/>
                <w:kern w:val="0"/>
                <w:szCs w:val="21"/>
              </w:rPr>
              <w:t>年</w:t>
            </w:r>
            <w:r w:rsidRPr="00407DDC">
              <w:rPr>
                <w:rFonts w:hint="eastAsia"/>
                <w:bCs/>
                <w:snapToGrid w:val="0"/>
                <w:kern w:val="0"/>
                <w:szCs w:val="21"/>
                <w:u w:val="single"/>
              </w:rPr>
              <w:t xml:space="preserve">   </w:t>
            </w:r>
            <w:r w:rsidRPr="00407DDC">
              <w:rPr>
                <w:rFonts w:hint="eastAsia"/>
                <w:bCs/>
                <w:snapToGrid w:val="0"/>
                <w:kern w:val="0"/>
                <w:szCs w:val="21"/>
              </w:rPr>
              <w:t>月</w:t>
            </w:r>
            <w:r w:rsidRPr="00407DDC">
              <w:rPr>
                <w:rFonts w:hint="eastAsia"/>
                <w:bCs/>
                <w:snapToGrid w:val="0"/>
                <w:kern w:val="0"/>
                <w:szCs w:val="21"/>
                <w:u w:val="single"/>
              </w:rPr>
              <w:t xml:space="preserve">   </w:t>
            </w:r>
            <w:r w:rsidRPr="00407DDC">
              <w:rPr>
                <w:rFonts w:hint="eastAsia"/>
                <w:bCs/>
                <w:snapToGrid w:val="0"/>
                <w:kern w:val="0"/>
                <w:szCs w:val="21"/>
              </w:rPr>
              <w:t>日</w:t>
            </w:r>
            <w:r w:rsidRPr="00407DDC">
              <w:rPr>
                <w:rFonts w:hint="eastAsia"/>
                <w:bCs/>
                <w:snapToGrid w:val="0"/>
                <w:kern w:val="0"/>
                <w:szCs w:val="21"/>
                <w:u w:val="single"/>
              </w:rPr>
              <w:t xml:space="preserve">    </w:t>
            </w:r>
            <w:r w:rsidRPr="00407DDC">
              <w:rPr>
                <w:rFonts w:hint="eastAsia"/>
                <w:bCs/>
                <w:snapToGrid w:val="0"/>
                <w:kern w:val="0"/>
                <w:szCs w:val="21"/>
              </w:rPr>
              <w:t>时</w:t>
            </w:r>
            <w:r w:rsidRPr="00407DDC">
              <w:rPr>
                <w:rFonts w:hint="eastAsia"/>
                <w:bCs/>
                <w:snapToGrid w:val="0"/>
                <w:kern w:val="0"/>
                <w:szCs w:val="21"/>
                <w:u w:val="single"/>
              </w:rPr>
              <w:t xml:space="preserve">   </w:t>
            </w:r>
            <w:r w:rsidRPr="00407DDC">
              <w:rPr>
                <w:rFonts w:hint="eastAsia"/>
                <w:bCs/>
                <w:snapToGrid w:val="0"/>
                <w:kern w:val="0"/>
                <w:szCs w:val="21"/>
              </w:rPr>
              <w:t>分前不得开启</w:t>
            </w:r>
          </w:p>
        </w:tc>
      </w:tr>
      <w:tr w:rsidR="00407DDC" w:rsidRPr="00407DDC" w14:paraId="30F3354E"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55BD694"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lastRenderedPageBreak/>
              <w:t>4.2.1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F43A2D6"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投标截止时间、开标时间和开标方式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0CAD8FC" w14:textId="77777777" w:rsidR="00E472F5" w:rsidRPr="00407DDC" w:rsidRDefault="00000000">
            <w:pPr>
              <w:spacing w:line="400" w:lineRule="exact"/>
              <w:rPr>
                <w:rFonts w:ascii="宋体" w:hAnsi="宋体"/>
                <w:szCs w:val="21"/>
              </w:rPr>
            </w:pPr>
            <w:r w:rsidRPr="00407DDC">
              <w:rPr>
                <w:rFonts w:ascii="宋体" w:hAnsi="宋体" w:hint="eastAsia"/>
                <w:szCs w:val="21"/>
              </w:rPr>
              <w:t>详见招标公告</w:t>
            </w:r>
          </w:p>
        </w:tc>
      </w:tr>
      <w:tr w:rsidR="00407DDC" w:rsidRPr="00407DDC" w14:paraId="15364CEB" w14:textId="77777777">
        <w:trPr>
          <w:trHeight w:val="487"/>
          <w:jc w:val="center"/>
        </w:trPr>
        <w:tc>
          <w:tcPr>
            <w:tcW w:w="1080" w:type="dxa"/>
            <w:tcBorders>
              <w:top w:val="single" w:sz="4" w:space="0" w:color="auto"/>
              <w:left w:val="single" w:sz="4" w:space="0" w:color="auto"/>
              <w:bottom w:val="single" w:sz="4" w:space="0" w:color="auto"/>
              <w:right w:val="single" w:sz="4" w:space="0" w:color="auto"/>
            </w:tcBorders>
            <w:vAlign w:val="center"/>
          </w:tcPr>
          <w:p w14:paraId="7D50D19E"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4.2.2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208683E6"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递交投标文件地点</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37EDECD" w14:textId="77777777" w:rsidR="00E472F5" w:rsidRPr="00407DDC" w:rsidRDefault="00000000">
            <w:pPr>
              <w:widowControl/>
              <w:spacing w:line="400" w:lineRule="exact"/>
              <w:rPr>
                <w:rFonts w:ascii="宋体" w:hAnsi="宋体"/>
                <w:kern w:val="0"/>
                <w:szCs w:val="21"/>
              </w:rPr>
            </w:pPr>
            <w:r w:rsidRPr="00407DDC">
              <w:rPr>
                <w:rFonts w:ascii="宋体" w:hAnsi="宋体" w:hint="eastAsia"/>
                <w:szCs w:val="21"/>
              </w:rPr>
              <w:t>详见招标公告</w:t>
            </w:r>
          </w:p>
        </w:tc>
      </w:tr>
      <w:tr w:rsidR="00407DDC" w:rsidRPr="00407DDC" w14:paraId="2E22B657"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F31A32B"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4.2.3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E4D939F"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是否退还投标文件</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124FCEC" w14:textId="77777777" w:rsidR="00E472F5" w:rsidRPr="00407DDC" w:rsidRDefault="00000000">
            <w:pPr>
              <w:topLinePunct/>
              <w:spacing w:after="120" w:line="400" w:lineRule="exact"/>
              <w:rPr>
                <w:rFonts w:ascii="宋体" w:hAnsi="宋体"/>
                <w:szCs w:val="21"/>
              </w:rPr>
            </w:pPr>
            <w:permStart w:id="526069970" w:edGrp="everyone"/>
            <w:r w:rsidRPr="00407DDC">
              <w:rPr>
                <w:rFonts w:ascii="宋体" w:hAnsi="宋体" w:hint="eastAsia"/>
                <w:sz w:val="32"/>
                <w:szCs w:val="32"/>
              </w:rPr>
              <w:t>□</w:t>
            </w:r>
            <w:permEnd w:id="526069970"/>
            <w:r w:rsidRPr="00407DDC">
              <w:rPr>
                <w:rFonts w:ascii="宋体" w:hAnsi="宋体" w:hint="eastAsia"/>
                <w:szCs w:val="21"/>
              </w:rPr>
              <w:t>否</w:t>
            </w:r>
          </w:p>
          <w:p w14:paraId="1307D27D" w14:textId="77777777" w:rsidR="00E472F5" w:rsidRPr="00407DDC" w:rsidRDefault="00000000">
            <w:pPr>
              <w:spacing w:line="400" w:lineRule="exact"/>
              <w:rPr>
                <w:rFonts w:ascii="宋体" w:hAnsi="宋体"/>
                <w:szCs w:val="21"/>
              </w:rPr>
            </w:pPr>
            <w:permStart w:id="24325479" w:edGrp="everyone"/>
            <w:r w:rsidRPr="00407DDC">
              <w:rPr>
                <w:rFonts w:ascii="宋体" w:hAnsi="宋体" w:hint="eastAsia"/>
                <w:sz w:val="32"/>
                <w:szCs w:val="32"/>
              </w:rPr>
              <w:t>□</w:t>
            </w:r>
            <w:permEnd w:id="24325479"/>
            <w:r w:rsidRPr="00407DDC">
              <w:rPr>
                <w:rFonts w:ascii="宋体" w:hAnsi="宋体" w:hint="eastAsia"/>
                <w:szCs w:val="21"/>
              </w:rPr>
              <w:t>是</w:t>
            </w:r>
          </w:p>
        </w:tc>
      </w:tr>
      <w:tr w:rsidR="00407DDC" w:rsidRPr="00407DDC" w14:paraId="592CB4D0"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04B9F28A" w14:textId="77777777" w:rsidR="00E472F5" w:rsidRPr="00407DDC" w:rsidRDefault="00000000">
            <w:pPr>
              <w:spacing w:line="400" w:lineRule="exact"/>
              <w:jc w:val="center"/>
              <w:rPr>
                <w:rFonts w:ascii="宋体" w:hAnsi="宋体"/>
                <w:sz w:val="18"/>
                <w:szCs w:val="18"/>
              </w:rPr>
            </w:pPr>
            <w:r w:rsidRPr="00407DDC">
              <w:rPr>
                <w:rFonts w:ascii="宋体" w:hAnsi="宋体" w:hint="eastAsia"/>
                <w:sz w:val="18"/>
                <w:szCs w:val="18"/>
              </w:rPr>
              <w:t>5.</w:t>
            </w:r>
            <w:r w:rsidRPr="00407DDC">
              <w:rPr>
                <w:rFonts w:ascii="宋体" w:hAnsi="宋体"/>
                <w:sz w:val="18"/>
                <w:szCs w:val="18"/>
              </w:rPr>
              <w:t>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C9A3DD2" w14:textId="77777777" w:rsidR="00E472F5" w:rsidRPr="00407DDC" w:rsidRDefault="00000000">
            <w:pPr>
              <w:spacing w:line="400" w:lineRule="exact"/>
              <w:jc w:val="center"/>
              <w:rPr>
                <w:rFonts w:ascii="宋体" w:hAnsi="宋体"/>
              </w:rPr>
            </w:pPr>
            <w:r w:rsidRPr="00407DDC">
              <w:rPr>
                <w:rFonts w:ascii="宋体" w:hAnsi="宋体" w:hint="eastAsia"/>
              </w:rPr>
              <w:t>开标程序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4428923" w14:textId="77777777" w:rsidR="00E472F5" w:rsidRPr="00407DDC" w:rsidRDefault="00000000">
            <w:pPr>
              <w:spacing w:line="400" w:lineRule="exact"/>
              <w:rPr>
                <w:rFonts w:hAnsi="宋体"/>
                <w:szCs w:val="21"/>
              </w:rPr>
            </w:pPr>
            <w:r w:rsidRPr="00407DDC">
              <w:rPr>
                <w:rFonts w:hAnsi="宋体" w:hint="eastAsia"/>
                <w:szCs w:val="21"/>
              </w:rPr>
              <w:t>密封情况检查：由公证机关或推荐的投标人代表检查。</w:t>
            </w:r>
          </w:p>
          <w:p w14:paraId="3793FAA0" w14:textId="77777777" w:rsidR="00E472F5" w:rsidRPr="00407DDC" w:rsidRDefault="00000000">
            <w:pPr>
              <w:spacing w:line="400" w:lineRule="exact"/>
              <w:rPr>
                <w:rFonts w:ascii="宋体" w:hAnsi="宋体"/>
                <w:szCs w:val="24"/>
              </w:rPr>
            </w:pPr>
            <w:r w:rsidRPr="00407DDC">
              <w:rPr>
                <w:rFonts w:hAnsi="宋体" w:hint="eastAsia"/>
                <w:szCs w:val="21"/>
              </w:rPr>
              <w:t>开标程序：</w:t>
            </w:r>
            <w:r w:rsidRPr="00407DDC">
              <w:rPr>
                <w:rFonts w:ascii="宋体" w:hAnsi="宋体" w:hint="eastAsia"/>
                <w:szCs w:val="24"/>
              </w:rPr>
              <w:t>资格评审→</w:t>
            </w:r>
            <w:proofErr w:type="gramStart"/>
            <w:r w:rsidRPr="00407DDC">
              <w:rPr>
                <w:rFonts w:ascii="宋体" w:hAnsi="宋体" w:hint="eastAsia"/>
                <w:szCs w:val="24"/>
              </w:rPr>
              <w:t>标函标</w:t>
            </w:r>
            <w:proofErr w:type="gramEnd"/>
            <w:r w:rsidRPr="00407DDC">
              <w:rPr>
                <w:rFonts w:ascii="宋体" w:hAnsi="宋体" w:hint="eastAsia"/>
                <w:szCs w:val="24"/>
              </w:rPr>
              <w:t>→技术标（设计方案阐述）评审→商务报价评审。</w:t>
            </w:r>
          </w:p>
          <w:p w14:paraId="4302B028" w14:textId="77777777" w:rsidR="00E472F5" w:rsidRPr="00407DDC" w:rsidRDefault="00000000">
            <w:pPr>
              <w:spacing w:line="400" w:lineRule="exact"/>
              <w:rPr>
                <w:rFonts w:ascii="宋体" w:hAnsi="宋体"/>
              </w:rPr>
            </w:pPr>
            <w:r w:rsidRPr="00407DDC">
              <w:rPr>
                <w:rFonts w:ascii="宋体" w:hAnsi="宋体" w:hint="eastAsia"/>
                <w:szCs w:val="21"/>
              </w:rPr>
              <w:t>开标当日若因交易系统故障造成开标无法顺利进行的，由招标人宣布暂停开标，待故障排除后继续开标，如故障确实无法排除的，招标人可以宣布本次招标终止。</w:t>
            </w:r>
          </w:p>
        </w:tc>
      </w:tr>
      <w:tr w:rsidR="00407DDC" w:rsidRPr="00407DDC" w14:paraId="53E689F3"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232177F1"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6.1.1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6030D00"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评标委员会的组建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E169888" w14:textId="77777777" w:rsidR="00E472F5" w:rsidRPr="00407DDC" w:rsidRDefault="00000000">
            <w:pPr>
              <w:spacing w:line="400" w:lineRule="exact"/>
              <w:rPr>
                <w:rFonts w:ascii="宋体" w:hAnsi="宋体"/>
                <w:szCs w:val="21"/>
              </w:rPr>
            </w:pPr>
            <w:r w:rsidRPr="00407DDC">
              <w:rPr>
                <w:rFonts w:ascii="宋体" w:hAnsi="宋体" w:hint="eastAsia"/>
                <w:szCs w:val="21"/>
              </w:rPr>
              <w:t>评标委员会构成：由5人以上单数组成，依法产生。</w:t>
            </w:r>
          </w:p>
        </w:tc>
      </w:tr>
      <w:tr w:rsidR="00407DDC" w:rsidRPr="00407DDC" w14:paraId="4B321AFB"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4E47025F" w14:textId="77777777" w:rsidR="003D7953" w:rsidRPr="00407DDC" w:rsidRDefault="003D7953" w:rsidP="003D7953">
            <w:pPr>
              <w:spacing w:line="380" w:lineRule="exact"/>
              <w:jc w:val="center"/>
              <w:rPr>
                <w:rFonts w:ascii="宋体" w:hAnsi="宋体"/>
                <w:szCs w:val="21"/>
              </w:rPr>
            </w:pPr>
            <w:r w:rsidRPr="00407DDC">
              <w:rPr>
                <w:rFonts w:ascii="宋体" w:hAnsi="宋体" w:hint="eastAsia"/>
                <w:szCs w:val="21"/>
              </w:rPr>
              <w:t>6.4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532E136" w14:textId="77777777" w:rsidR="003D7953" w:rsidRPr="00407DDC" w:rsidRDefault="003D7953" w:rsidP="003D7953">
            <w:pPr>
              <w:adjustRightInd w:val="0"/>
              <w:snapToGrid w:val="0"/>
              <w:spacing w:line="380" w:lineRule="exact"/>
              <w:jc w:val="center"/>
              <w:rPr>
                <w:rFonts w:ascii="宋体" w:hAnsi="宋体"/>
                <w:szCs w:val="21"/>
              </w:rPr>
            </w:pPr>
            <w:r w:rsidRPr="00407DDC">
              <w:rPr>
                <w:rFonts w:ascii="宋体" w:hAnsi="宋体" w:cs="宋体" w:hint="eastAsia"/>
                <w:szCs w:val="21"/>
              </w:rPr>
              <w:t>评标委员会推荐定标候选人的人数</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BF6A144" w14:textId="77777777" w:rsidR="003D7953" w:rsidRPr="00407DDC" w:rsidRDefault="003D7953" w:rsidP="003D7953">
            <w:pPr>
              <w:adjustRightInd w:val="0"/>
              <w:snapToGrid w:val="0"/>
              <w:spacing w:line="380" w:lineRule="exact"/>
              <w:rPr>
                <w:rFonts w:ascii="宋体" w:hAnsi="宋体" w:cs="宋体"/>
                <w:szCs w:val="21"/>
              </w:rPr>
            </w:pPr>
            <w:r w:rsidRPr="00407DDC">
              <w:rPr>
                <w:rFonts w:ascii="宋体" w:hAnsi="宋体" w:cs="宋体" w:hint="eastAsia"/>
                <w:szCs w:val="21"/>
              </w:rPr>
              <w:t>定标候选人数量：</w:t>
            </w:r>
            <w:r w:rsidRPr="00407DDC">
              <w:rPr>
                <w:rFonts w:ascii="宋体" w:hAnsi="宋体" w:cs="宋体" w:hint="eastAsia"/>
                <w:szCs w:val="21"/>
                <w:u w:val="single"/>
              </w:rPr>
              <w:t xml:space="preserve"> </w:t>
            </w:r>
            <w:r w:rsidRPr="00407DDC">
              <w:rPr>
                <w:rFonts w:ascii="宋体" w:hAnsi="宋体" w:cs="宋体" w:hint="eastAsia"/>
                <w:b/>
                <w:bCs/>
                <w:szCs w:val="21"/>
                <w:u w:val="single"/>
              </w:rPr>
              <w:t xml:space="preserve"> </w:t>
            </w:r>
            <w:r w:rsidRPr="00407DDC">
              <w:rPr>
                <w:rFonts w:ascii="宋体" w:hAnsi="宋体" w:cs="宋体"/>
                <w:b/>
                <w:bCs/>
                <w:szCs w:val="21"/>
                <w:u w:val="single"/>
              </w:rPr>
              <w:t>3</w:t>
            </w:r>
            <w:r w:rsidRPr="00407DDC">
              <w:rPr>
                <w:rFonts w:ascii="宋体" w:hAnsi="宋体" w:cs="宋体" w:hint="eastAsia"/>
                <w:b/>
                <w:bCs/>
                <w:szCs w:val="21"/>
                <w:u w:val="single"/>
              </w:rPr>
              <w:t xml:space="preserve"> </w:t>
            </w:r>
            <w:r w:rsidRPr="00407DDC">
              <w:rPr>
                <w:rFonts w:ascii="宋体" w:hAnsi="宋体" w:cs="宋体" w:hint="eastAsia"/>
                <w:szCs w:val="21"/>
                <w:u w:val="single"/>
              </w:rPr>
              <w:t xml:space="preserve"> </w:t>
            </w:r>
            <w:proofErr w:type="gramStart"/>
            <w:r w:rsidRPr="00407DDC">
              <w:rPr>
                <w:rFonts w:ascii="宋体" w:hAnsi="宋体" w:cs="宋体" w:hint="eastAsia"/>
                <w:szCs w:val="21"/>
              </w:rPr>
              <w:t>个</w:t>
            </w:r>
            <w:proofErr w:type="gramEnd"/>
            <w:r w:rsidRPr="00407DDC">
              <w:rPr>
                <w:rFonts w:ascii="宋体" w:hAnsi="宋体" w:cs="宋体" w:hint="eastAsia"/>
                <w:szCs w:val="21"/>
              </w:rPr>
              <w:t>。</w:t>
            </w:r>
          </w:p>
          <w:p w14:paraId="1F95A6F0" w14:textId="3E9DC2C7" w:rsidR="003D7953" w:rsidRPr="00407DDC" w:rsidRDefault="003D7953" w:rsidP="003D7953">
            <w:pPr>
              <w:adjustRightInd w:val="0"/>
              <w:snapToGrid w:val="0"/>
              <w:spacing w:line="440" w:lineRule="exact"/>
              <w:rPr>
                <w:rFonts w:ascii="宋体" w:hAnsi="宋体"/>
                <w:szCs w:val="21"/>
              </w:rPr>
            </w:pPr>
            <w:r w:rsidRPr="00407DDC">
              <w:rPr>
                <w:rFonts w:ascii="宋体" w:hAnsi="宋体" w:cs="宋体" w:hint="eastAsia"/>
                <w:szCs w:val="21"/>
              </w:rPr>
              <w:t>注：本项目</w:t>
            </w:r>
            <w:r w:rsidRPr="00407DDC">
              <w:rPr>
                <w:rFonts w:ascii="宋体" w:hAnsi="宋体" w:cs="宋体"/>
                <w:szCs w:val="21"/>
              </w:rPr>
              <w:t>采用评定分离方式确定中标人。</w:t>
            </w:r>
            <w:bookmarkStart w:id="25" w:name="_Hlk176190966"/>
            <w:proofErr w:type="gramStart"/>
            <w:r w:rsidRPr="00407DDC">
              <w:rPr>
                <w:rFonts w:ascii="宋体" w:hAnsi="宋体" w:cs="宋体" w:hint="eastAsia"/>
                <w:szCs w:val="21"/>
              </w:rPr>
              <w:t>经</w:t>
            </w:r>
            <w:r w:rsidR="00110233" w:rsidRPr="00407DDC">
              <w:rPr>
                <w:rFonts w:ascii="宋体" w:hAnsi="宋体" w:cs="宋体" w:hint="eastAsia"/>
                <w:b/>
                <w:bCs/>
                <w:szCs w:val="21"/>
              </w:rPr>
              <w:t>最终</w:t>
            </w:r>
            <w:proofErr w:type="gramEnd"/>
            <w:r w:rsidRPr="00407DDC">
              <w:rPr>
                <w:rFonts w:ascii="宋体" w:hAnsi="宋体" w:cs="宋体" w:hint="eastAsia"/>
                <w:szCs w:val="21"/>
              </w:rPr>
              <w:t>评审为合格的投标人少于</w:t>
            </w:r>
            <w:r w:rsidRPr="00407DDC">
              <w:rPr>
                <w:rFonts w:ascii="宋体" w:hAnsi="宋体" w:cs="宋体"/>
                <w:szCs w:val="21"/>
              </w:rPr>
              <w:t>3</w:t>
            </w:r>
            <w:r w:rsidR="00442034" w:rsidRPr="00407DDC">
              <w:rPr>
                <w:rFonts w:ascii="宋体" w:hAnsi="宋体" w:cs="宋体" w:hint="eastAsia"/>
                <w:szCs w:val="21"/>
              </w:rPr>
              <w:t>个</w:t>
            </w:r>
            <w:r w:rsidRPr="00407DDC">
              <w:rPr>
                <w:rFonts w:ascii="宋体" w:hAnsi="宋体" w:cs="宋体" w:hint="eastAsia"/>
                <w:szCs w:val="21"/>
              </w:rPr>
              <w:t>时，所有合格的投标人全部推荐入围。</w:t>
            </w:r>
            <w:bookmarkEnd w:id="25"/>
          </w:p>
        </w:tc>
      </w:tr>
      <w:tr w:rsidR="00407DDC" w:rsidRPr="00407DDC" w14:paraId="61BBB589"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5C41E832" w14:textId="77777777" w:rsidR="003D7953" w:rsidRPr="00407DDC" w:rsidRDefault="003D7953" w:rsidP="003D7953">
            <w:pPr>
              <w:spacing w:line="380" w:lineRule="exact"/>
              <w:jc w:val="center"/>
              <w:rPr>
                <w:rFonts w:ascii="宋体" w:hAnsi="宋体"/>
                <w:szCs w:val="21"/>
              </w:rPr>
            </w:pPr>
            <w:r w:rsidRPr="00407DDC">
              <w:rPr>
                <w:rFonts w:ascii="宋体" w:hAnsi="宋体" w:hint="eastAsia"/>
                <w:b/>
                <w:bCs/>
                <w:szCs w:val="21"/>
              </w:rPr>
              <w:t>6</w:t>
            </w:r>
            <w:r w:rsidRPr="00407DDC">
              <w:rPr>
                <w:rFonts w:ascii="宋体" w:hAnsi="宋体"/>
                <w:b/>
                <w:bCs/>
                <w:szCs w:val="21"/>
              </w:rPr>
              <w:t>.5.2</w:t>
            </w:r>
            <w:r w:rsidRPr="00407DDC">
              <w:rPr>
                <w:rFonts w:ascii="宋体" w:hAnsi="宋体" w:hint="eastAsia"/>
                <w:b/>
                <w:bCs/>
                <w:szCs w:val="21"/>
              </w:rPr>
              <w:t>（2）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775BE46" w14:textId="77777777" w:rsidR="003D7953" w:rsidRPr="00407DDC" w:rsidRDefault="003D7953" w:rsidP="003D7953">
            <w:pPr>
              <w:adjustRightInd w:val="0"/>
              <w:snapToGrid w:val="0"/>
              <w:spacing w:line="380" w:lineRule="exact"/>
              <w:jc w:val="center"/>
              <w:rPr>
                <w:rFonts w:ascii="宋体" w:hAnsi="宋体" w:cs="宋体"/>
                <w:szCs w:val="21"/>
              </w:rPr>
            </w:pPr>
            <w:r w:rsidRPr="00407DDC">
              <w:rPr>
                <w:rFonts w:ascii="宋体" w:hAnsi="宋体" w:cs="宋体" w:hint="eastAsia"/>
                <w:b/>
                <w:bCs/>
                <w:szCs w:val="21"/>
              </w:rPr>
              <w:t>因异议、投诉等原因导致候选单位只有1家时的处理</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B1163CA" w14:textId="77777777" w:rsidR="003D7953" w:rsidRPr="00407DDC" w:rsidRDefault="003D7953" w:rsidP="003D7953">
            <w:pPr>
              <w:adjustRightInd w:val="0"/>
              <w:snapToGrid w:val="0"/>
              <w:spacing w:line="380" w:lineRule="exact"/>
              <w:rPr>
                <w:rFonts w:ascii="宋体" w:hAnsi="宋体" w:cs="宋体"/>
                <w:b/>
                <w:bCs/>
                <w:szCs w:val="21"/>
              </w:rPr>
            </w:pPr>
            <w:permStart w:id="103830423" w:edGrp="everyone"/>
            <w:r w:rsidRPr="00407DDC">
              <w:rPr>
                <w:rFonts w:ascii="宋体" w:hAnsi="宋体" w:cs="宋体" w:hint="eastAsia"/>
                <w:b/>
                <w:bCs/>
                <w:snapToGrid w:val="0"/>
                <w:kern w:val="0"/>
                <w:szCs w:val="21"/>
              </w:rPr>
              <w:t>□</w:t>
            </w:r>
            <w:permEnd w:id="103830423"/>
            <w:r w:rsidRPr="00407DDC">
              <w:rPr>
                <w:rFonts w:ascii="宋体" w:hAnsi="宋体" w:cs="宋体" w:hint="eastAsia"/>
                <w:b/>
                <w:bCs/>
                <w:szCs w:val="21"/>
              </w:rPr>
              <w:t>继续定标</w:t>
            </w:r>
          </w:p>
          <w:p w14:paraId="552E067C" w14:textId="60698829" w:rsidR="003D7953" w:rsidRPr="00407DDC" w:rsidRDefault="003D7953" w:rsidP="003D7953">
            <w:pPr>
              <w:adjustRightInd w:val="0"/>
              <w:snapToGrid w:val="0"/>
              <w:spacing w:line="380" w:lineRule="exact"/>
              <w:rPr>
                <w:rFonts w:ascii="宋体" w:hAnsi="宋体" w:cs="宋体"/>
                <w:szCs w:val="21"/>
              </w:rPr>
            </w:pPr>
            <w:permStart w:id="638322495" w:edGrp="everyone"/>
            <w:r w:rsidRPr="00407DDC">
              <w:rPr>
                <w:rFonts w:ascii="宋体" w:hAnsi="宋体" w:cs="宋体" w:hint="eastAsia"/>
                <w:b/>
                <w:bCs/>
                <w:snapToGrid w:val="0"/>
                <w:kern w:val="0"/>
                <w:szCs w:val="21"/>
              </w:rPr>
              <w:t xml:space="preserve">□ </w:t>
            </w:r>
            <w:permEnd w:id="638322495"/>
            <w:r w:rsidRPr="00407DDC">
              <w:rPr>
                <w:rFonts w:ascii="宋体" w:hAnsi="宋体" w:cs="宋体" w:hint="eastAsia"/>
                <w:b/>
                <w:bCs/>
                <w:szCs w:val="21"/>
              </w:rPr>
              <w:t>组织原评标委员会按照原评审情况依照评审程序在合格的投标人中补充推荐至</w:t>
            </w:r>
            <w:r w:rsidRPr="00407DDC">
              <w:rPr>
                <w:rFonts w:ascii="宋体" w:hAnsi="宋体" w:cs="宋体"/>
                <w:b/>
                <w:bCs/>
                <w:szCs w:val="21"/>
              </w:rPr>
              <w:t>3</w:t>
            </w:r>
            <w:r w:rsidR="00442034" w:rsidRPr="00407DDC">
              <w:rPr>
                <w:rFonts w:ascii="宋体" w:hAnsi="宋体" w:cs="宋体" w:hint="eastAsia"/>
                <w:b/>
                <w:bCs/>
                <w:szCs w:val="21"/>
              </w:rPr>
              <w:t>个</w:t>
            </w:r>
            <w:r w:rsidRPr="00407DDC">
              <w:rPr>
                <w:rFonts w:ascii="宋体" w:hAnsi="宋体" w:cs="宋体" w:hint="eastAsia"/>
                <w:b/>
                <w:bCs/>
                <w:szCs w:val="21"/>
              </w:rPr>
              <w:t>定标候选人，不足</w:t>
            </w:r>
            <w:r w:rsidRPr="00407DDC">
              <w:rPr>
                <w:rFonts w:ascii="宋体" w:hAnsi="宋体" w:cs="宋体"/>
                <w:b/>
                <w:bCs/>
                <w:szCs w:val="21"/>
              </w:rPr>
              <w:t>3</w:t>
            </w:r>
            <w:r w:rsidR="00442034" w:rsidRPr="00407DDC">
              <w:rPr>
                <w:rFonts w:ascii="宋体" w:hAnsi="宋体" w:cs="宋体" w:hint="eastAsia"/>
                <w:b/>
                <w:bCs/>
                <w:szCs w:val="21"/>
              </w:rPr>
              <w:t>个</w:t>
            </w:r>
            <w:r w:rsidRPr="00407DDC">
              <w:rPr>
                <w:rFonts w:ascii="宋体" w:hAnsi="宋体" w:cs="宋体" w:hint="eastAsia"/>
                <w:b/>
                <w:bCs/>
                <w:szCs w:val="21"/>
              </w:rPr>
              <w:t>时按实际数量全量递补。</w:t>
            </w:r>
          </w:p>
        </w:tc>
      </w:tr>
      <w:tr w:rsidR="00407DDC" w:rsidRPr="00407DDC" w14:paraId="4139412A"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79303796" w14:textId="77777777" w:rsidR="00E472F5" w:rsidRPr="00407DDC" w:rsidRDefault="00000000">
            <w:pPr>
              <w:adjustRightInd w:val="0"/>
              <w:snapToGrid w:val="0"/>
              <w:jc w:val="center"/>
              <w:rPr>
                <w:rFonts w:ascii="宋体" w:hAnsi="宋体"/>
                <w:szCs w:val="21"/>
              </w:rPr>
            </w:pPr>
            <w:r w:rsidRPr="00407DDC">
              <w:rPr>
                <w:rFonts w:ascii="宋体" w:hAnsi="宋体" w:cs="宋体" w:hint="eastAsia"/>
                <w:szCs w:val="21"/>
              </w:rPr>
              <w:t>7.2.2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9D16822" w14:textId="77777777" w:rsidR="00E472F5" w:rsidRPr="00407DDC" w:rsidRDefault="003D7953">
            <w:pPr>
              <w:adjustRightInd w:val="0"/>
              <w:snapToGrid w:val="0"/>
              <w:jc w:val="center"/>
              <w:rPr>
                <w:rFonts w:ascii="宋体" w:hAnsi="宋体" w:cs="宋体"/>
                <w:szCs w:val="21"/>
              </w:rPr>
            </w:pPr>
            <w:r w:rsidRPr="00407DDC">
              <w:rPr>
                <w:rFonts w:ascii="宋体" w:hAnsi="宋体" w:cs="宋体" w:hint="eastAsia"/>
                <w:szCs w:val="21"/>
              </w:rPr>
              <w:t>定标候选人考察</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194B6E6" w14:textId="77777777" w:rsidR="00E472F5" w:rsidRPr="00407DDC" w:rsidRDefault="00000000">
            <w:pPr>
              <w:adjustRightInd w:val="0"/>
              <w:snapToGrid w:val="0"/>
              <w:spacing w:line="440" w:lineRule="exact"/>
              <w:rPr>
                <w:rFonts w:ascii="宋体" w:hAnsi="宋体" w:cs="宋体"/>
                <w:szCs w:val="21"/>
              </w:rPr>
            </w:pPr>
            <w:r w:rsidRPr="00407DDC">
              <w:rPr>
                <w:rFonts w:ascii="宋体" w:hAnsi="宋体" w:cs="宋体" w:hint="eastAsia"/>
                <w:bCs/>
                <w:snapToGrid w:val="0"/>
                <w:kern w:val="0"/>
                <w:szCs w:val="21"/>
              </w:rPr>
              <w:t>□是 □否</w:t>
            </w:r>
          </w:p>
        </w:tc>
      </w:tr>
      <w:tr w:rsidR="00407DDC" w:rsidRPr="00407DDC" w14:paraId="5DCACB63" w14:textId="77777777">
        <w:trPr>
          <w:trHeight w:val="458"/>
          <w:jc w:val="center"/>
        </w:trPr>
        <w:tc>
          <w:tcPr>
            <w:tcW w:w="1080" w:type="dxa"/>
            <w:tcBorders>
              <w:top w:val="single" w:sz="4" w:space="0" w:color="auto"/>
              <w:left w:val="single" w:sz="4" w:space="0" w:color="auto"/>
              <w:bottom w:val="single" w:sz="4" w:space="0" w:color="auto"/>
              <w:right w:val="single" w:sz="4" w:space="0" w:color="auto"/>
            </w:tcBorders>
            <w:vAlign w:val="center"/>
          </w:tcPr>
          <w:p w14:paraId="4C85B728" w14:textId="77777777" w:rsidR="00E472F5" w:rsidRPr="00407DDC" w:rsidRDefault="00000000">
            <w:pPr>
              <w:spacing w:line="380" w:lineRule="exact"/>
              <w:jc w:val="center"/>
              <w:rPr>
                <w:rFonts w:ascii="宋体" w:hAnsi="宋体"/>
                <w:szCs w:val="21"/>
              </w:rPr>
            </w:pPr>
            <w:r w:rsidRPr="00407DDC">
              <w:rPr>
                <w:rFonts w:ascii="宋体" w:hAnsi="宋体" w:hint="eastAsia"/>
                <w:szCs w:val="21"/>
              </w:rPr>
              <w:t>7.2.3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0D0691A" w14:textId="77777777" w:rsidR="00E472F5" w:rsidRPr="00407DDC" w:rsidRDefault="00000000">
            <w:pPr>
              <w:adjustRightInd w:val="0"/>
              <w:snapToGrid w:val="0"/>
              <w:jc w:val="center"/>
              <w:rPr>
                <w:rFonts w:ascii="宋体" w:hAnsi="宋体" w:cs="宋体"/>
                <w:szCs w:val="21"/>
              </w:rPr>
            </w:pPr>
            <w:r w:rsidRPr="00407DDC">
              <w:rPr>
                <w:rFonts w:ascii="宋体" w:hAnsi="宋体" w:cs="宋体" w:hint="eastAsia"/>
                <w:szCs w:val="21"/>
              </w:rPr>
              <w:t xml:space="preserve">采用“评定分离”法时： </w:t>
            </w:r>
          </w:p>
          <w:p w14:paraId="165CCFAF" w14:textId="77777777" w:rsidR="00E472F5" w:rsidRPr="00407DDC" w:rsidRDefault="00000000">
            <w:pPr>
              <w:adjustRightInd w:val="0"/>
              <w:snapToGrid w:val="0"/>
              <w:jc w:val="center"/>
              <w:rPr>
                <w:rFonts w:ascii="宋体" w:hAnsi="宋体" w:cs="宋体"/>
                <w:szCs w:val="21"/>
              </w:rPr>
            </w:pPr>
            <w:r w:rsidRPr="00407DDC">
              <w:rPr>
                <w:rFonts w:ascii="宋体" w:hAnsi="宋体" w:cs="宋体" w:hint="eastAsia"/>
                <w:szCs w:val="21"/>
              </w:rPr>
              <w:t>定标方法</w:t>
            </w:r>
          </w:p>
          <w:p w14:paraId="019819C3" w14:textId="77777777" w:rsidR="00E472F5" w:rsidRPr="00407DDC" w:rsidRDefault="00E472F5">
            <w:pPr>
              <w:adjustRightInd w:val="0"/>
              <w:snapToGrid w:val="0"/>
              <w:jc w:val="center"/>
              <w:rPr>
                <w:rFonts w:ascii="宋体" w:hAnsi="宋体"/>
                <w:szCs w:val="21"/>
              </w:rPr>
            </w:pP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320EF42" w14:textId="77777777" w:rsidR="00E472F5" w:rsidRPr="00407DDC" w:rsidRDefault="00000000">
            <w:pPr>
              <w:spacing w:line="440" w:lineRule="exact"/>
              <w:jc w:val="left"/>
              <w:rPr>
                <w:rFonts w:ascii="宋体" w:hAnsi="宋体"/>
                <w:szCs w:val="21"/>
              </w:rPr>
            </w:pPr>
            <w:r w:rsidRPr="00407DDC">
              <w:rPr>
                <w:rFonts w:ascii="宋体" w:hAnsi="宋体" w:hint="eastAsia"/>
                <w:szCs w:val="21"/>
              </w:rPr>
              <w:t xml:space="preserve">定标方法为： </w:t>
            </w:r>
          </w:p>
          <w:p w14:paraId="61879144" w14:textId="77777777" w:rsidR="00E472F5" w:rsidRPr="00407DDC" w:rsidRDefault="00000000">
            <w:pPr>
              <w:spacing w:line="440" w:lineRule="exact"/>
              <w:jc w:val="left"/>
              <w:rPr>
                <w:rFonts w:ascii="宋体" w:hAnsi="宋体"/>
                <w:szCs w:val="21"/>
              </w:rPr>
            </w:pPr>
            <w:r w:rsidRPr="00407DDC">
              <w:rPr>
                <w:rFonts w:ascii="宋体" w:hAnsi="宋体" w:hint="eastAsia"/>
                <w:szCs w:val="21"/>
              </w:rPr>
              <w:t xml:space="preserve">□ 集体议事法： </w:t>
            </w:r>
          </w:p>
          <w:p w14:paraId="28DCBE4A" w14:textId="77777777" w:rsidR="00E472F5" w:rsidRPr="00407DDC" w:rsidRDefault="00000000">
            <w:pPr>
              <w:spacing w:line="440" w:lineRule="exact"/>
              <w:jc w:val="left"/>
              <w:rPr>
                <w:rFonts w:ascii="宋体" w:hAnsi="宋体"/>
                <w:szCs w:val="21"/>
              </w:rPr>
            </w:pPr>
            <w:r w:rsidRPr="00407DDC">
              <w:rPr>
                <w:rFonts w:ascii="宋体" w:hAnsi="宋体" w:hint="eastAsia"/>
                <w:szCs w:val="21"/>
              </w:rPr>
              <w:t>□ 票决法：□直接票决</w:t>
            </w:r>
          </w:p>
          <w:p w14:paraId="377CD588" w14:textId="77777777" w:rsidR="00E472F5" w:rsidRPr="00407DDC" w:rsidRDefault="00000000">
            <w:pPr>
              <w:spacing w:line="440" w:lineRule="exact"/>
              <w:ind w:firstLineChars="600" w:firstLine="1260"/>
              <w:jc w:val="left"/>
              <w:rPr>
                <w:rFonts w:ascii="宋体" w:hAnsi="宋体"/>
                <w:szCs w:val="21"/>
              </w:rPr>
            </w:pPr>
            <w:r w:rsidRPr="00407DDC">
              <w:rPr>
                <w:rFonts w:ascii="宋体" w:hAnsi="宋体" w:hint="eastAsia"/>
                <w:szCs w:val="21"/>
              </w:rPr>
              <w:t>□逐轮票决</w:t>
            </w:r>
          </w:p>
          <w:p w14:paraId="4B18822B" w14:textId="77777777" w:rsidR="00E472F5" w:rsidRPr="00407DDC" w:rsidRDefault="00000000">
            <w:pPr>
              <w:spacing w:line="440" w:lineRule="exact"/>
              <w:jc w:val="left"/>
              <w:rPr>
                <w:u w:val="single"/>
              </w:rPr>
            </w:pPr>
            <w:r w:rsidRPr="00407DDC">
              <w:rPr>
                <w:rFonts w:ascii="宋体" w:hAnsi="宋体" w:hint="eastAsia"/>
                <w:szCs w:val="21"/>
              </w:rPr>
              <w:t>□其他定标方法：</w:t>
            </w:r>
            <w:r w:rsidRPr="00407DDC">
              <w:rPr>
                <w:rFonts w:hint="eastAsia"/>
                <w:u w:val="single"/>
              </w:rPr>
              <w:t xml:space="preserve">         </w:t>
            </w:r>
          </w:p>
          <w:p w14:paraId="06469B91" w14:textId="77777777" w:rsidR="00E472F5" w:rsidRPr="00407DDC" w:rsidRDefault="00000000">
            <w:pPr>
              <w:spacing w:line="440" w:lineRule="exact"/>
              <w:jc w:val="left"/>
              <w:rPr>
                <w:rFonts w:ascii="宋体" w:hAnsi="宋体"/>
                <w:b/>
                <w:szCs w:val="21"/>
              </w:rPr>
            </w:pPr>
            <w:r w:rsidRPr="00407DDC">
              <w:rPr>
                <w:rFonts w:ascii="宋体" w:hAnsi="宋体" w:hint="eastAsia"/>
                <w:szCs w:val="21"/>
              </w:rPr>
              <w:t>结果公示/公告地点（或网址）：黄山市公共资源交易中心</w:t>
            </w:r>
            <w:proofErr w:type="gramStart"/>
            <w:r w:rsidRPr="00407DDC">
              <w:rPr>
                <w:rFonts w:ascii="宋体" w:hAnsi="宋体" w:hint="eastAsia"/>
                <w:szCs w:val="21"/>
              </w:rPr>
              <w:t>门户网</w:t>
            </w:r>
            <w:proofErr w:type="gramEnd"/>
            <w:r>
              <w:fldChar w:fldCharType="begin"/>
            </w:r>
            <w:r>
              <w:instrText>HYPERLINK "http://www.hszgj.cn/</w:instrText>
            </w:r>
            <w:r>
              <w:instrText>和</w:instrText>
            </w:r>
            <w:r>
              <w:instrText>"</w:instrText>
            </w:r>
            <w:r>
              <w:fldChar w:fldCharType="separate"/>
            </w:r>
            <w:r w:rsidRPr="00407DDC">
              <w:rPr>
                <w:rStyle w:val="aff1"/>
                <w:color w:val="auto"/>
                <w:szCs w:val="21"/>
              </w:rPr>
              <w:t>http://ggzy.huangshan.gov.cn/</w:t>
            </w:r>
            <w:r w:rsidRPr="00407DDC">
              <w:rPr>
                <w:rStyle w:val="aff1"/>
                <w:rFonts w:hint="eastAsia"/>
                <w:color w:val="auto"/>
                <w:szCs w:val="21"/>
              </w:rPr>
              <w:t>和</w:t>
            </w:r>
            <w:r>
              <w:rPr>
                <w:rStyle w:val="aff1"/>
                <w:color w:val="auto"/>
                <w:szCs w:val="21"/>
              </w:rPr>
              <w:fldChar w:fldCharType="end"/>
            </w:r>
            <w:r w:rsidRPr="00407DDC">
              <w:rPr>
                <w:szCs w:val="21"/>
              </w:rPr>
              <w:t>本项目交易平台所在地交易中心</w:t>
            </w:r>
            <w:proofErr w:type="gramStart"/>
            <w:r w:rsidRPr="00407DDC">
              <w:rPr>
                <w:szCs w:val="21"/>
              </w:rPr>
              <w:t>门户网</w:t>
            </w:r>
            <w:permStart w:id="2018006357" w:edGrp="everyone"/>
            <w:proofErr w:type="gramEnd"/>
            <w:r w:rsidRPr="00407DDC">
              <w:rPr>
                <w:rFonts w:hint="eastAsia"/>
                <w:szCs w:val="21"/>
              </w:rPr>
              <w:t xml:space="preserve">        </w:t>
            </w:r>
            <w:permEnd w:id="2018006357"/>
          </w:p>
        </w:tc>
      </w:tr>
      <w:tr w:rsidR="00407DDC" w:rsidRPr="00407DDC" w14:paraId="45EE26D0"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7E97A45" w14:textId="77777777" w:rsidR="00E472F5" w:rsidRPr="00407DDC" w:rsidRDefault="00000000">
            <w:pPr>
              <w:widowControl/>
              <w:spacing w:line="400" w:lineRule="exact"/>
              <w:ind w:firstLine="210"/>
              <w:jc w:val="center"/>
              <w:rPr>
                <w:kern w:val="0"/>
                <w:szCs w:val="21"/>
              </w:rPr>
            </w:pPr>
            <w:r w:rsidRPr="00407DDC">
              <w:rPr>
                <w:rFonts w:ascii="宋体" w:hAnsi="宋体" w:hint="eastAsia"/>
                <w:szCs w:val="21"/>
              </w:rPr>
              <w:t>8.2.1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30472B8" w14:textId="77777777" w:rsidR="00E472F5" w:rsidRPr="00407DDC" w:rsidRDefault="00000000">
            <w:pPr>
              <w:widowControl/>
              <w:spacing w:line="400" w:lineRule="exact"/>
              <w:jc w:val="center"/>
              <w:rPr>
                <w:kern w:val="0"/>
                <w:szCs w:val="21"/>
              </w:rPr>
            </w:pPr>
            <w:r w:rsidRPr="00407DDC">
              <w:rPr>
                <w:rFonts w:ascii="宋体" w:hAnsi="宋体" w:hint="eastAsia"/>
                <w:szCs w:val="21"/>
              </w:rPr>
              <w:t>履约保证金</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CB1EBE3" w14:textId="77777777" w:rsidR="00E472F5" w:rsidRPr="00407DDC" w:rsidRDefault="00000000">
            <w:pPr>
              <w:pStyle w:val="p0"/>
              <w:spacing w:line="288" w:lineRule="auto"/>
            </w:pPr>
            <w:r w:rsidRPr="00407DDC">
              <w:rPr>
                <w:rFonts w:hint="eastAsia"/>
              </w:rPr>
              <w:t>1.</w:t>
            </w:r>
            <w:r w:rsidRPr="00407DDC">
              <w:rPr>
                <w:rFonts w:hint="eastAsia"/>
              </w:rPr>
              <w:t>是否收取履约保证金</w:t>
            </w:r>
            <w:r w:rsidRPr="00407DDC">
              <w:rPr>
                <w:rFonts w:hint="eastAsia"/>
              </w:rPr>
              <w:t>:</w:t>
            </w:r>
          </w:p>
          <w:p w14:paraId="10B344A6" w14:textId="77777777" w:rsidR="00E472F5" w:rsidRPr="00407DDC" w:rsidRDefault="00000000">
            <w:pPr>
              <w:pStyle w:val="p0"/>
              <w:spacing w:line="288" w:lineRule="auto"/>
            </w:pPr>
            <w:permStart w:id="2054569370" w:edGrp="everyone"/>
            <w:r w:rsidRPr="00407DDC">
              <w:rPr>
                <w:rFonts w:hint="eastAsia"/>
              </w:rPr>
              <w:t>口</w:t>
            </w:r>
            <w:permEnd w:id="2054569370"/>
            <w:r w:rsidRPr="00407DDC">
              <w:rPr>
                <w:rFonts w:hint="eastAsia"/>
              </w:rPr>
              <w:t>否。</w:t>
            </w:r>
          </w:p>
          <w:p w14:paraId="485D5E55" w14:textId="77777777" w:rsidR="00E472F5" w:rsidRPr="00407DDC" w:rsidRDefault="00000000">
            <w:pPr>
              <w:pStyle w:val="p0"/>
              <w:spacing w:line="288" w:lineRule="auto"/>
            </w:pPr>
            <w:permStart w:id="873617047" w:edGrp="everyone"/>
            <w:r w:rsidRPr="00407DDC">
              <w:rPr>
                <w:rFonts w:hint="eastAsia"/>
              </w:rPr>
              <w:lastRenderedPageBreak/>
              <w:t>口</w:t>
            </w:r>
            <w:permEnd w:id="873617047"/>
            <w:r w:rsidRPr="00407DDC">
              <w:rPr>
                <w:rFonts w:hint="eastAsia"/>
              </w:rPr>
              <w:t>是，金额</w:t>
            </w:r>
            <w:r w:rsidRPr="00407DDC">
              <w:rPr>
                <w:rStyle w:val="aff3"/>
              </w:rPr>
              <w:footnoteReference w:id="12"/>
            </w:r>
            <w:r w:rsidRPr="00407DDC">
              <w:rPr>
                <w:rFonts w:hint="eastAsia"/>
              </w:rPr>
              <w:t>：</w:t>
            </w:r>
            <w:permStart w:id="374431370" w:edGrp="everyone"/>
            <w:r w:rsidRPr="00407DDC">
              <w:t xml:space="preserve">     </w:t>
            </w:r>
            <w:permEnd w:id="374431370"/>
            <w:r w:rsidRPr="00407DDC">
              <w:rPr>
                <w:rFonts w:hint="eastAsia"/>
              </w:rPr>
              <w:t>。</w:t>
            </w:r>
          </w:p>
          <w:p w14:paraId="40F8CE67" w14:textId="77777777" w:rsidR="00E472F5" w:rsidRPr="00407DDC" w:rsidRDefault="00000000">
            <w:pPr>
              <w:pStyle w:val="p0"/>
              <w:spacing w:line="288" w:lineRule="auto"/>
            </w:pPr>
            <w:r w:rsidRPr="00407DDC">
              <w:rPr>
                <w:rFonts w:hint="eastAsia"/>
              </w:rPr>
              <w:t>2</w:t>
            </w:r>
            <w:r w:rsidRPr="00407DDC">
              <w:rPr>
                <w:rFonts w:hint="eastAsia"/>
              </w:rPr>
              <w:t>中标人可自主选择转账、电汇、支票、汇票、本票、保险、保函等形式缴纳，如以保函、保险方式缴纳履约保证金的，受益人和收取单位须为招标人。</w:t>
            </w:r>
          </w:p>
          <w:p w14:paraId="241311FF" w14:textId="77777777" w:rsidR="00E472F5" w:rsidRPr="00407DDC" w:rsidRDefault="00000000">
            <w:pPr>
              <w:pStyle w:val="p0"/>
              <w:spacing w:line="288" w:lineRule="auto"/>
            </w:pPr>
            <w:r w:rsidRPr="00407DDC">
              <w:rPr>
                <w:rFonts w:hint="eastAsia"/>
              </w:rPr>
              <w:t>3.</w:t>
            </w:r>
            <w:r w:rsidRPr="00407DDC">
              <w:rPr>
                <w:rFonts w:hint="eastAsia"/>
              </w:rPr>
              <w:t>履约保证金账户</w:t>
            </w:r>
            <w:r w:rsidRPr="00407DDC">
              <w:rPr>
                <w:rFonts w:hint="eastAsia"/>
              </w:rPr>
              <w:t>(</w:t>
            </w:r>
            <w:r w:rsidRPr="00407DDC">
              <w:rPr>
                <w:rFonts w:hint="eastAsia"/>
              </w:rPr>
              <w:t>如中标人在合同签订前选择现金形式缴纳履约保证金的，提供以下账户供中标人选择</w:t>
            </w:r>
            <w:r w:rsidRPr="00407DDC">
              <w:rPr>
                <w:rFonts w:hint="eastAsia"/>
              </w:rPr>
              <w:t>)</w:t>
            </w:r>
            <w:r w:rsidRPr="00407DDC">
              <w:rPr>
                <w:rFonts w:hint="eastAsia"/>
              </w:rPr>
              <w:t>。</w:t>
            </w:r>
          </w:p>
          <w:p w14:paraId="402C1AAB" w14:textId="2DC71769" w:rsidR="00E472F5" w:rsidRPr="00407DDC" w:rsidRDefault="00000000" w:rsidP="00407DDC">
            <w:pPr>
              <w:pStyle w:val="p0"/>
              <w:spacing w:line="288" w:lineRule="auto"/>
              <w:rPr>
                <w:rFonts w:ascii="宋体" w:hAnsi="宋体"/>
                <w:sz w:val="24"/>
              </w:rPr>
            </w:pPr>
            <w:permStart w:id="1626890465" w:edGrp="everyone"/>
            <w:r w:rsidRPr="00407DDC">
              <w:rPr>
                <w:rFonts w:hint="eastAsia"/>
              </w:rPr>
              <w:t>口</w:t>
            </w:r>
            <w:permEnd w:id="1626890465"/>
            <w:r w:rsidRPr="00407DDC">
              <w:rPr>
                <w:rFonts w:hint="eastAsia"/>
              </w:rPr>
              <w:t>户名：</w:t>
            </w:r>
            <w:permStart w:id="1685997087" w:edGrp="everyone"/>
            <w:r w:rsidR="00407DDC" w:rsidRPr="00407DDC">
              <w:rPr>
                <w:rFonts w:ascii="宋体" w:hAnsi="宋体"/>
                <w:sz w:val="24"/>
              </w:rPr>
              <w:t xml:space="preserve"> </w:t>
            </w:r>
            <w:r w:rsidRPr="00407DDC">
              <w:rPr>
                <w:rFonts w:ascii="宋体" w:hAnsi="宋体" w:hint="eastAsia"/>
              </w:rPr>
              <w:t>开户银行：徽商银行股份有限公司黄山屯溪支行；</w:t>
            </w:r>
          </w:p>
          <w:p w14:paraId="566447A0" w14:textId="4635E54B" w:rsidR="00E472F5" w:rsidRPr="00407DDC" w:rsidRDefault="00000000" w:rsidP="00407DDC">
            <w:pPr>
              <w:widowControl/>
              <w:shd w:val="clear" w:color="auto" w:fill="FFFFFF"/>
              <w:spacing w:line="288" w:lineRule="auto"/>
              <w:ind w:firstLine="525"/>
              <w:rPr>
                <w:rFonts w:ascii="宋体" w:hAnsi="宋体"/>
                <w:kern w:val="0"/>
                <w:sz w:val="24"/>
              </w:rPr>
            </w:pPr>
            <w:r w:rsidRPr="00407DDC">
              <w:rPr>
                <w:rFonts w:ascii="宋体" w:hAnsi="宋体" w:hint="eastAsia"/>
                <w:kern w:val="0"/>
              </w:rPr>
              <w:t>账号：</w:t>
            </w:r>
            <w:r w:rsidRPr="00407DDC">
              <w:rPr>
                <w:rFonts w:hint="eastAsia"/>
              </w:rPr>
              <w:t>(</w:t>
            </w:r>
            <w:r w:rsidRPr="00407DDC">
              <w:rPr>
                <w:rFonts w:hint="eastAsia"/>
              </w:rPr>
              <w:t>此处填写通过系统生成的投标保证金虚拟账户</w:t>
            </w:r>
            <w:r w:rsidRPr="00407DDC">
              <w:rPr>
                <w:rFonts w:hint="eastAsia"/>
              </w:rPr>
              <w:t>)</w:t>
            </w:r>
            <w:r w:rsidRPr="00407DDC">
              <w:rPr>
                <w:rFonts w:ascii="宋体" w:hAnsi="宋体" w:hint="eastAsia"/>
                <w:kern w:val="0"/>
              </w:rPr>
              <w:t>；</w:t>
            </w:r>
            <w:permEnd w:id="1685997087"/>
          </w:p>
          <w:p w14:paraId="601CB9B6" w14:textId="77777777" w:rsidR="00E472F5" w:rsidRPr="00407DDC" w:rsidRDefault="00000000">
            <w:pPr>
              <w:pStyle w:val="p0"/>
              <w:spacing w:line="288" w:lineRule="auto"/>
            </w:pPr>
            <w:permStart w:id="123565357" w:edGrp="everyone"/>
            <w:r w:rsidRPr="00407DDC">
              <w:rPr>
                <w:rFonts w:hint="eastAsia"/>
              </w:rPr>
              <w:t>口</w:t>
            </w:r>
            <w:permEnd w:id="123565357"/>
            <w:r w:rsidRPr="00407DDC">
              <w:rPr>
                <w:rFonts w:hint="eastAsia"/>
              </w:rPr>
              <w:t>户名</w:t>
            </w:r>
            <w:r w:rsidRPr="00407DDC">
              <w:rPr>
                <w:rFonts w:hint="eastAsia"/>
              </w:rPr>
              <w:t>:</w:t>
            </w:r>
            <w:permStart w:id="900806280" w:edGrp="everyone"/>
            <w:r w:rsidRPr="00407DDC">
              <w:rPr>
                <w:rFonts w:hint="eastAsia"/>
              </w:rPr>
              <w:t>（招标人名称</w:t>
            </w:r>
            <w:r w:rsidRPr="00407DDC">
              <w:rPr>
                <w:rFonts w:hint="eastAsia"/>
              </w:rPr>
              <w:t>)</w:t>
            </w:r>
            <w:r w:rsidRPr="00407DDC">
              <w:rPr>
                <w:rFonts w:hint="eastAsia"/>
              </w:rPr>
              <w:t>。</w:t>
            </w:r>
          </w:p>
          <w:p w14:paraId="490D6D3C" w14:textId="77777777" w:rsidR="00E472F5" w:rsidRPr="00407DDC" w:rsidRDefault="00000000">
            <w:pPr>
              <w:pStyle w:val="p0"/>
              <w:spacing w:line="288" w:lineRule="auto"/>
              <w:ind w:firstLineChars="100" w:firstLine="210"/>
            </w:pPr>
            <w:r w:rsidRPr="00407DDC">
              <w:rPr>
                <w:rFonts w:hint="eastAsia"/>
              </w:rPr>
              <w:t>账号：</w:t>
            </w:r>
            <w:r w:rsidRPr="00407DDC">
              <w:rPr>
                <w:rFonts w:hint="eastAsia"/>
              </w:rPr>
              <w:t>(</w:t>
            </w:r>
            <w:r w:rsidRPr="00407DDC">
              <w:rPr>
                <w:rFonts w:hint="eastAsia"/>
              </w:rPr>
              <w:t>此处填写招标人账号</w:t>
            </w:r>
            <w:r w:rsidRPr="00407DDC">
              <w:rPr>
                <w:rFonts w:hint="eastAsia"/>
              </w:rPr>
              <w:t>)</w:t>
            </w:r>
            <w:r w:rsidRPr="00407DDC">
              <w:rPr>
                <w:rFonts w:hint="eastAsia"/>
              </w:rPr>
              <w:t>。</w:t>
            </w:r>
          </w:p>
          <w:p w14:paraId="232462C7" w14:textId="77777777" w:rsidR="00E472F5" w:rsidRPr="00407DDC" w:rsidRDefault="00000000">
            <w:pPr>
              <w:spacing w:line="380" w:lineRule="exact"/>
              <w:rPr>
                <w:rFonts w:ascii="黑体" w:eastAsia="黑体"/>
                <w:szCs w:val="21"/>
                <w:u w:val="single"/>
              </w:rPr>
            </w:pPr>
            <w:r w:rsidRPr="00407DDC">
              <w:rPr>
                <w:rFonts w:hint="eastAsia"/>
              </w:rPr>
              <w:t>开户银行</w:t>
            </w:r>
            <w:r w:rsidRPr="00407DDC">
              <w:rPr>
                <w:rFonts w:hint="eastAsia"/>
              </w:rPr>
              <w:t>:(</w:t>
            </w:r>
            <w:r w:rsidRPr="00407DDC">
              <w:rPr>
                <w:rFonts w:hint="eastAsia"/>
              </w:rPr>
              <w:t>招标人开户银行</w:t>
            </w:r>
            <w:r w:rsidRPr="00407DDC">
              <w:rPr>
                <w:rFonts w:hint="eastAsia"/>
              </w:rPr>
              <w:t>)</w:t>
            </w:r>
            <w:r w:rsidRPr="00407DDC">
              <w:rPr>
                <w:rFonts w:hint="eastAsia"/>
              </w:rPr>
              <w:t>。</w:t>
            </w:r>
            <w:permEnd w:id="900806280"/>
          </w:p>
        </w:tc>
      </w:tr>
      <w:tr w:rsidR="00407DDC" w:rsidRPr="00407DDC" w14:paraId="11881257"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C53CE15" w14:textId="77777777" w:rsidR="00E472F5" w:rsidRPr="00407DDC" w:rsidRDefault="00000000">
            <w:pPr>
              <w:widowControl/>
              <w:spacing w:line="400" w:lineRule="exact"/>
              <w:ind w:firstLine="210"/>
              <w:jc w:val="center"/>
              <w:rPr>
                <w:rFonts w:ascii="宋体" w:hAnsi="宋体"/>
                <w:kern w:val="0"/>
                <w:szCs w:val="21"/>
              </w:rPr>
            </w:pPr>
            <w:r w:rsidRPr="00407DDC">
              <w:rPr>
                <w:rFonts w:ascii="宋体" w:hAnsi="宋体" w:hint="eastAsia"/>
                <w:kern w:val="0"/>
                <w:szCs w:val="21"/>
              </w:rPr>
              <w:lastRenderedPageBreak/>
              <w:t>10</w:t>
            </w:r>
            <w:r w:rsidRPr="00407DDC">
              <w:rPr>
                <w:rFonts w:ascii="宋体" w:hAnsi="宋体"/>
                <w:kern w:val="0"/>
                <w:szCs w:val="21"/>
              </w:rPr>
              <w:t>.5</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615D146" w14:textId="77777777" w:rsidR="00E472F5" w:rsidRPr="00407DDC" w:rsidRDefault="00000000">
            <w:pPr>
              <w:widowControl/>
              <w:spacing w:line="400" w:lineRule="exact"/>
              <w:jc w:val="center"/>
              <w:rPr>
                <w:kern w:val="0"/>
                <w:szCs w:val="21"/>
              </w:rPr>
            </w:pPr>
            <w:r w:rsidRPr="00407DDC">
              <w:rPr>
                <w:rFonts w:ascii="宋体" w:hAnsi="宋体" w:hint="eastAsia"/>
                <w:szCs w:val="21"/>
              </w:rPr>
              <w:t>异议受理</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E0A3582" w14:textId="77777777" w:rsidR="00E472F5" w:rsidRPr="00407DDC" w:rsidRDefault="00000000">
            <w:pPr>
              <w:spacing w:line="380" w:lineRule="exact"/>
              <w:rPr>
                <w:szCs w:val="21"/>
              </w:rPr>
            </w:pPr>
            <w:r w:rsidRPr="00407DDC">
              <w:rPr>
                <w:rFonts w:ascii="宋体" w:hAnsi="宋体" w:hint="eastAsia"/>
                <w:szCs w:val="21"/>
              </w:rPr>
              <w:t>受理部门：详见招标公告</w:t>
            </w:r>
          </w:p>
          <w:p w14:paraId="48B39637" w14:textId="77777777" w:rsidR="00E472F5" w:rsidRPr="00407DDC" w:rsidRDefault="00000000">
            <w:pPr>
              <w:spacing w:line="380" w:lineRule="exact"/>
              <w:rPr>
                <w:rFonts w:ascii="宋体" w:hAnsi="宋体"/>
                <w:szCs w:val="21"/>
              </w:rPr>
            </w:pPr>
            <w:r w:rsidRPr="00407DDC">
              <w:rPr>
                <w:rFonts w:hint="eastAsia"/>
                <w:szCs w:val="21"/>
              </w:rPr>
              <w:t>联系人：</w:t>
            </w:r>
            <w:r w:rsidRPr="00407DDC">
              <w:rPr>
                <w:rFonts w:ascii="宋体" w:hAnsi="宋体" w:hint="eastAsia"/>
                <w:szCs w:val="21"/>
              </w:rPr>
              <w:t>详见招标公告</w:t>
            </w:r>
            <w:r w:rsidRPr="00407DDC">
              <w:rPr>
                <w:rFonts w:hint="eastAsia"/>
                <w:szCs w:val="21"/>
              </w:rPr>
              <w:t xml:space="preserve">  </w:t>
            </w:r>
          </w:p>
          <w:p w14:paraId="2C969B97" w14:textId="77777777" w:rsidR="00E472F5" w:rsidRPr="00407DDC" w:rsidRDefault="00000000">
            <w:pPr>
              <w:spacing w:line="380" w:lineRule="exact"/>
              <w:rPr>
                <w:szCs w:val="21"/>
              </w:rPr>
            </w:pPr>
            <w:r w:rsidRPr="00407DDC">
              <w:rPr>
                <w:rFonts w:ascii="宋体" w:hAnsi="宋体" w:hint="eastAsia"/>
                <w:szCs w:val="21"/>
              </w:rPr>
              <w:t>联系电话：详见招标公告</w:t>
            </w:r>
            <w:r w:rsidRPr="00407DDC">
              <w:rPr>
                <w:rFonts w:hint="eastAsia"/>
                <w:szCs w:val="21"/>
              </w:rPr>
              <w:t xml:space="preserve">           </w:t>
            </w:r>
          </w:p>
          <w:p w14:paraId="28DBC101" w14:textId="77777777" w:rsidR="00E472F5" w:rsidRPr="00407DDC" w:rsidRDefault="00000000">
            <w:pPr>
              <w:pStyle w:val="p0"/>
              <w:spacing w:line="440" w:lineRule="atLeast"/>
            </w:pPr>
            <w:r w:rsidRPr="00407DDC">
              <w:rPr>
                <w:rFonts w:hint="eastAsia"/>
              </w:rPr>
              <w:t>投标人或利害关系人可依法通过黄山市公共资源交易系统进行线上异议，也可以递交书面异议。</w:t>
            </w:r>
          </w:p>
        </w:tc>
      </w:tr>
      <w:tr w:rsidR="00407DDC" w:rsidRPr="00407DDC" w14:paraId="3888FD06"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C345851" w14:textId="77777777" w:rsidR="00E472F5" w:rsidRPr="00407DDC" w:rsidRDefault="00000000">
            <w:pPr>
              <w:spacing w:line="380" w:lineRule="exact"/>
              <w:jc w:val="center"/>
              <w:rPr>
                <w:rFonts w:ascii="宋体" w:hAnsi="宋体"/>
                <w:szCs w:val="21"/>
              </w:rPr>
            </w:pPr>
            <w:r w:rsidRPr="00407DDC">
              <w:rPr>
                <w:rFonts w:ascii="宋体" w:hAnsi="宋体" w:hint="eastAsia"/>
                <w:szCs w:val="21"/>
              </w:rPr>
              <w:t>10.6</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F2CE48E" w14:textId="77777777" w:rsidR="00E472F5" w:rsidRPr="00407DDC" w:rsidRDefault="00000000">
            <w:pPr>
              <w:spacing w:line="380" w:lineRule="exact"/>
              <w:jc w:val="center"/>
              <w:rPr>
                <w:rFonts w:ascii="宋体" w:hAnsi="宋体"/>
                <w:szCs w:val="21"/>
              </w:rPr>
            </w:pPr>
            <w:r w:rsidRPr="00407DDC">
              <w:rPr>
                <w:rFonts w:ascii="宋体" w:hAnsi="宋体" w:hint="eastAsia"/>
                <w:szCs w:val="21"/>
              </w:rPr>
              <w:t>投诉受理</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8490037" w14:textId="77777777" w:rsidR="00E472F5" w:rsidRPr="00407DDC" w:rsidRDefault="00000000">
            <w:pPr>
              <w:spacing w:line="380" w:lineRule="exact"/>
              <w:rPr>
                <w:szCs w:val="21"/>
              </w:rPr>
            </w:pPr>
            <w:r w:rsidRPr="00407DDC">
              <w:rPr>
                <w:rFonts w:ascii="宋体" w:hAnsi="宋体" w:hint="eastAsia"/>
                <w:szCs w:val="21"/>
              </w:rPr>
              <w:t>受理部门：</w:t>
            </w:r>
            <w:permStart w:id="1670447436" w:edGrp="everyone"/>
            <w:r w:rsidRPr="00407DDC">
              <w:rPr>
                <w:rFonts w:hint="eastAsia"/>
                <w:szCs w:val="21"/>
              </w:rPr>
              <w:t xml:space="preserve">        </w:t>
            </w:r>
          </w:p>
          <w:permEnd w:id="1670447436"/>
          <w:p w14:paraId="139A15B9" w14:textId="77777777" w:rsidR="00E472F5" w:rsidRPr="00407DDC" w:rsidRDefault="00000000">
            <w:pPr>
              <w:spacing w:line="380" w:lineRule="exact"/>
              <w:rPr>
                <w:szCs w:val="21"/>
              </w:rPr>
            </w:pPr>
            <w:r w:rsidRPr="00407DDC">
              <w:rPr>
                <w:rFonts w:hint="eastAsia"/>
                <w:szCs w:val="21"/>
              </w:rPr>
              <w:t>联系人：</w:t>
            </w:r>
            <w:permStart w:id="1444023518" w:edGrp="everyone"/>
            <w:r w:rsidRPr="00407DDC">
              <w:rPr>
                <w:rFonts w:hint="eastAsia"/>
                <w:szCs w:val="21"/>
              </w:rPr>
              <w:t xml:space="preserve">        </w:t>
            </w:r>
          </w:p>
          <w:permEnd w:id="1444023518"/>
          <w:p w14:paraId="19402896" w14:textId="77777777" w:rsidR="00E472F5" w:rsidRPr="00407DDC" w:rsidRDefault="00000000">
            <w:pPr>
              <w:spacing w:line="380" w:lineRule="exact"/>
              <w:rPr>
                <w:szCs w:val="21"/>
              </w:rPr>
            </w:pPr>
            <w:r w:rsidRPr="00407DDC">
              <w:rPr>
                <w:rFonts w:ascii="宋体" w:hAnsi="宋体" w:hint="eastAsia"/>
                <w:szCs w:val="21"/>
              </w:rPr>
              <w:t>联系电话：</w:t>
            </w:r>
            <w:permStart w:id="1125201628" w:edGrp="everyone"/>
            <w:r w:rsidRPr="00407DDC">
              <w:rPr>
                <w:rFonts w:hint="eastAsia"/>
                <w:szCs w:val="21"/>
              </w:rPr>
              <w:t xml:space="preserve">         </w:t>
            </w:r>
            <w:permEnd w:id="1125201628"/>
          </w:p>
          <w:p w14:paraId="4D61B5D1" w14:textId="77777777" w:rsidR="00E472F5" w:rsidRPr="00407DDC" w:rsidRDefault="00000000">
            <w:pPr>
              <w:spacing w:line="380" w:lineRule="exact"/>
              <w:rPr>
                <w:rFonts w:ascii="宋体" w:hAnsi="宋体"/>
                <w:szCs w:val="21"/>
              </w:rPr>
            </w:pPr>
            <w:r w:rsidRPr="00407DDC">
              <w:rPr>
                <w:rFonts w:hint="eastAsia"/>
                <w:szCs w:val="21"/>
              </w:rPr>
              <w:t>投标人或利害关系人可依法通过黄山市公共资源交易系统进行线上投诉，</w:t>
            </w:r>
            <w:r w:rsidRPr="00407DDC">
              <w:rPr>
                <w:rFonts w:ascii="宋体" w:hAnsi="宋体" w:hint="eastAsia"/>
              </w:rPr>
              <w:t>也可以递交书面投诉。</w:t>
            </w:r>
          </w:p>
        </w:tc>
      </w:tr>
      <w:tr w:rsidR="00407DDC" w:rsidRPr="00407DDC" w14:paraId="2E72A0F0"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7A5FB0CF" w14:textId="77777777" w:rsidR="00E472F5" w:rsidRPr="00407DDC" w:rsidRDefault="00E472F5">
            <w:pPr>
              <w:spacing w:line="380" w:lineRule="exact"/>
              <w:jc w:val="center"/>
              <w:rPr>
                <w:rFonts w:ascii="宋体" w:hAnsi="宋体"/>
                <w:szCs w:val="21"/>
              </w:rPr>
            </w:pP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40EE90A" w14:textId="77777777" w:rsidR="00E472F5" w:rsidRPr="00407DDC" w:rsidRDefault="00000000">
            <w:pPr>
              <w:pStyle w:val="p0"/>
              <w:spacing w:line="440" w:lineRule="atLeast"/>
              <w:jc w:val="center"/>
              <w:rPr>
                <w:rFonts w:ascii="宋体" w:hAnsi="宋体"/>
              </w:rPr>
            </w:pPr>
            <w:r w:rsidRPr="00407DDC">
              <w:rPr>
                <w:rFonts w:ascii="宋体" w:hAnsi="宋体" w:hint="eastAsia"/>
              </w:rPr>
              <w:t>方案汇报演示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B0EF795" w14:textId="77777777" w:rsidR="00E472F5" w:rsidRPr="00407DDC" w:rsidRDefault="00000000">
            <w:pPr>
              <w:pStyle w:val="p0"/>
              <w:spacing w:line="440" w:lineRule="atLeast"/>
              <w:rPr>
                <w:rFonts w:ascii="宋体" w:hAnsi="宋体"/>
              </w:rPr>
            </w:pPr>
            <w:permStart w:id="1276056635" w:edGrp="everyone"/>
            <w:r w:rsidRPr="00407DDC">
              <w:rPr>
                <w:rFonts w:ascii="宋体" w:hAnsi="宋体"/>
              </w:rPr>
              <w:t>□</w:t>
            </w:r>
            <w:permEnd w:id="1276056635"/>
            <w:r w:rsidRPr="00407DDC">
              <w:rPr>
                <w:rFonts w:ascii="宋体" w:hAnsi="宋体" w:hint="eastAsia"/>
              </w:rPr>
              <w:t>否</w:t>
            </w:r>
          </w:p>
          <w:p w14:paraId="583CC587" w14:textId="77777777" w:rsidR="00E472F5" w:rsidRPr="00407DDC" w:rsidRDefault="00000000">
            <w:pPr>
              <w:pStyle w:val="p0"/>
              <w:spacing w:line="440" w:lineRule="atLeast"/>
              <w:rPr>
                <w:rFonts w:ascii="宋体" w:hAnsi="宋体"/>
              </w:rPr>
            </w:pPr>
            <w:permStart w:id="1046491003" w:edGrp="everyone"/>
            <w:r w:rsidRPr="00407DDC">
              <w:rPr>
                <w:rFonts w:ascii="宋体" w:hAnsi="宋体"/>
              </w:rPr>
              <w:t>□</w:t>
            </w:r>
            <w:permEnd w:id="1046491003"/>
            <w:r w:rsidRPr="00407DDC">
              <w:rPr>
                <w:rFonts w:ascii="宋体" w:hAnsi="宋体" w:hint="eastAsia"/>
              </w:rPr>
              <w:t>是，投标人准备好演示汇报电子版材料，每家演示汇报时间限</w:t>
            </w:r>
            <w:permStart w:id="64565067" w:edGrp="everyone"/>
            <w:r w:rsidRPr="00407DDC">
              <w:rPr>
                <w:rFonts w:ascii="宋体" w:hAnsi="宋体" w:hint="eastAsia"/>
                <w:u w:val="single"/>
              </w:rPr>
              <w:t xml:space="preserve">    </w:t>
            </w:r>
            <w:permEnd w:id="64565067"/>
            <w:r w:rsidRPr="00407DDC">
              <w:rPr>
                <w:rFonts w:ascii="宋体" w:hAnsi="宋体" w:hint="eastAsia"/>
              </w:rPr>
              <w:t>分钟以内。（</w:t>
            </w:r>
            <w:permStart w:id="692209045" w:edGrp="everyone"/>
            <w:r w:rsidRPr="00407DDC">
              <w:rPr>
                <w:rFonts w:ascii="宋体" w:hAnsi="宋体"/>
              </w:rPr>
              <w:t>□</w:t>
            </w:r>
            <w:permEnd w:id="692209045"/>
            <w:r w:rsidRPr="00407DDC">
              <w:rPr>
                <w:rFonts w:ascii="宋体" w:hAnsi="宋体" w:hint="eastAsia"/>
              </w:rPr>
              <w:t xml:space="preserve">远程演示 </w:t>
            </w:r>
            <w:permStart w:id="728528391" w:edGrp="everyone"/>
            <w:r w:rsidRPr="00407DDC">
              <w:rPr>
                <w:rFonts w:ascii="宋体" w:hAnsi="宋体"/>
              </w:rPr>
              <w:t>□</w:t>
            </w:r>
            <w:permEnd w:id="728528391"/>
            <w:r w:rsidRPr="00407DDC">
              <w:rPr>
                <w:rFonts w:ascii="宋体" w:hAnsi="宋体" w:hint="eastAsia"/>
              </w:rPr>
              <w:t>现场演示）</w:t>
            </w:r>
          </w:p>
        </w:tc>
      </w:tr>
      <w:tr w:rsidR="00407DDC" w:rsidRPr="00407DDC" w14:paraId="479C5BB5"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E94E94E" w14:textId="77777777" w:rsidR="00E472F5" w:rsidRPr="00407DDC" w:rsidRDefault="00000000">
            <w:pPr>
              <w:spacing w:line="400" w:lineRule="exact"/>
              <w:jc w:val="center"/>
              <w:rPr>
                <w:rFonts w:ascii="宋体" w:hAnsi="宋体"/>
                <w:b/>
                <w:szCs w:val="21"/>
              </w:rPr>
            </w:pPr>
            <w:r w:rsidRPr="00407DDC">
              <w:rPr>
                <w:rFonts w:ascii="宋体" w:hAnsi="宋体" w:hint="eastAsia"/>
                <w:b/>
                <w:szCs w:val="21"/>
              </w:rPr>
              <w:t>11</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1C75889" w14:textId="77777777" w:rsidR="00E472F5" w:rsidRPr="00407DDC" w:rsidRDefault="00000000">
            <w:pPr>
              <w:spacing w:line="400" w:lineRule="exact"/>
              <w:jc w:val="center"/>
              <w:rPr>
                <w:rFonts w:ascii="宋体" w:hAnsi="宋体"/>
                <w:b/>
                <w:szCs w:val="21"/>
              </w:rPr>
            </w:pPr>
            <w:r w:rsidRPr="00407DDC">
              <w:rPr>
                <w:rFonts w:ascii="宋体" w:hAnsi="宋体" w:hint="eastAsia"/>
                <w:b/>
                <w:szCs w:val="21"/>
              </w:rPr>
              <w:t>需要补充的其他内容</w:t>
            </w:r>
            <w:r w:rsidRPr="00407DDC">
              <w:rPr>
                <w:rFonts w:ascii="宋体" w:hAnsi="宋体" w:hint="eastAsia"/>
                <w:szCs w:val="21"/>
              </w:rPr>
              <w:t>：</w:t>
            </w:r>
          </w:p>
        </w:tc>
      </w:tr>
      <w:tr w:rsidR="00407DDC" w:rsidRPr="00407DDC" w14:paraId="3C478C14"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47703B9" w14:textId="77777777" w:rsidR="00E472F5" w:rsidRPr="00407DDC" w:rsidRDefault="00000000">
            <w:pPr>
              <w:spacing w:line="400" w:lineRule="exact"/>
              <w:jc w:val="center"/>
              <w:rPr>
                <w:rFonts w:ascii="宋体" w:hAnsi="宋体"/>
                <w:b/>
                <w:szCs w:val="21"/>
              </w:rPr>
            </w:pPr>
            <w:r w:rsidRPr="00407DDC">
              <w:rPr>
                <w:rFonts w:ascii="宋体" w:hAnsi="宋体" w:hint="eastAsia"/>
                <w:b/>
                <w:szCs w:val="21"/>
              </w:rPr>
              <w:t>11.1</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74D6A94B" w14:textId="77777777" w:rsidR="00E472F5" w:rsidRPr="00407DDC" w:rsidRDefault="00000000">
            <w:pPr>
              <w:spacing w:line="380" w:lineRule="exact"/>
              <w:jc w:val="center"/>
              <w:rPr>
                <w:rFonts w:ascii="宋体" w:hAnsi="宋体"/>
                <w:b/>
                <w:szCs w:val="21"/>
              </w:rPr>
            </w:pPr>
            <w:r w:rsidRPr="00407DDC">
              <w:rPr>
                <w:rFonts w:ascii="宋体" w:hAnsi="宋体" w:hint="eastAsia"/>
                <w:b/>
                <w:szCs w:val="21"/>
              </w:rPr>
              <w:t>电子招标投标</w:t>
            </w:r>
          </w:p>
          <w:p w14:paraId="6A29A152" w14:textId="77777777" w:rsidR="00E472F5" w:rsidRPr="00407DDC" w:rsidRDefault="00000000">
            <w:pPr>
              <w:pStyle w:val="p0"/>
              <w:spacing w:line="360" w:lineRule="auto"/>
            </w:pPr>
            <w:bookmarkStart w:id="26" w:name="MF86B79822C7846AC9C553BB424779C26"/>
            <w:permStart w:id="1615334345" w:edGrp="everyone"/>
            <w:r w:rsidRPr="00407DDC">
              <w:rPr>
                <w:rFonts w:ascii="宋体" w:hAnsi="宋体"/>
              </w:rPr>
              <w:t>□</w:t>
            </w:r>
            <w:bookmarkEnd w:id="26"/>
            <w:permEnd w:id="1615334345"/>
            <w:r w:rsidRPr="00407DDC">
              <w:rPr>
                <w:rFonts w:ascii="宋体" w:hAnsi="宋体" w:hint="eastAsia"/>
              </w:rPr>
              <w:t>否。具体要求：提供一份</w:t>
            </w:r>
            <w:r w:rsidRPr="00407DDC">
              <w:rPr>
                <w:rFonts w:hint="eastAsia"/>
              </w:rPr>
              <w:t>word</w:t>
            </w:r>
            <w:r w:rsidRPr="00407DDC">
              <w:rPr>
                <w:rFonts w:ascii="宋体" w:hAnsi="宋体" w:hint="eastAsia"/>
              </w:rPr>
              <w:t>或</w:t>
            </w:r>
            <w:r w:rsidRPr="00407DDC">
              <w:rPr>
                <w:rFonts w:hint="eastAsia"/>
              </w:rPr>
              <w:t>excel</w:t>
            </w:r>
            <w:r w:rsidRPr="00407DDC">
              <w:rPr>
                <w:rFonts w:ascii="宋体" w:hAnsi="宋体" w:hint="eastAsia"/>
              </w:rPr>
              <w:t>版光盘电子投标文件。</w:t>
            </w:r>
          </w:p>
          <w:p w14:paraId="5A1EC963" w14:textId="77777777" w:rsidR="00E472F5" w:rsidRPr="00407DDC" w:rsidRDefault="00000000">
            <w:pPr>
              <w:pStyle w:val="p0"/>
              <w:spacing w:line="360" w:lineRule="auto"/>
              <w:rPr>
                <w:rFonts w:ascii="宋体" w:hAnsi="宋体"/>
              </w:rPr>
            </w:pPr>
            <w:permStart w:id="1452893726" w:edGrp="everyone"/>
            <w:r w:rsidRPr="00407DDC">
              <w:rPr>
                <w:rFonts w:ascii="宋体" w:hAnsi="宋体"/>
              </w:rPr>
              <w:t>□</w:t>
            </w:r>
            <w:permEnd w:id="1452893726"/>
            <w:r w:rsidRPr="00407DDC">
              <w:rPr>
                <w:rFonts w:ascii="宋体" w:hAnsi="宋体" w:hint="eastAsia"/>
              </w:rPr>
              <w:t>是，具体要求：</w:t>
            </w:r>
          </w:p>
          <w:p w14:paraId="6A20CBCE" w14:textId="77777777" w:rsidR="00E472F5" w:rsidRPr="00407DDC" w:rsidRDefault="00000000">
            <w:pPr>
              <w:spacing w:line="360" w:lineRule="auto"/>
              <w:rPr>
                <w:rFonts w:ascii="Times New Roman" w:hAnsi="Times New Roman"/>
                <w:szCs w:val="21"/>
              </w:rPr>
            </w:pPr>
            <w:r w:rsidRPr="00407DDC">
              <w:rPr>
                <w:rFonts w:hint="eastAsia"/>
                <w:sz w:val="24"/>
              </w:rPr>
              <w:t>（</w:t>
            </w:r>
            <w:r w:rsidRPr="00407DDC">
              <w:rPr>
                <w:rFonts w:ascii="Times New Roman" w:hAnsi="Times New Roman" w:hint="eastAsia"/>
                <w:szCs w:val="21"/>
              </w:rPr>
              <w:t>1</w:t>
            </w:r>
            <w:r w:rsidRPr="00407DDC">
              <w:rPr>
                <w:rFonts w:ascii="Times New Roman" w:hAnsi="Times New Roman" w:hint="eastAsia"/>
                <w:szCs w:val="21"/>
              </w:rPr>
              <w:t>）投标人提交的投标文件应当全部使用招标文件所要求的投标文件格式，生成的电子投标文件扩展名为</w:t>
            </w:r>
            <w:r w:rsidRPr="00407DDC">
              <w:rPr>
                <w:rFonts w:ascii="Times New Roman" w:hAnsi="Times New Roman" w:hint="eastAsia"/>
                <w:szCs w:val="21"/>
              </w:rPr>
              <w:t>.HSTF</w:t>
            </w:r>
            <w:r w:rsidRPr="00407DDC">
              <w:rPr>
                <w:rFonts w:ascii="Times New Roman" w:hAnsi="Times New Roman" w:hint="eastAsia"/>
                <w:szCs w:val="21"/>
              </w:rPr>
              <w:t>。</w:t>
            </w:r>
          </w:p>
          <w:p w14:paraId="07378CCF" w14:textId="77777777" w:rsidR="00E472F5" w:rsidRPr="00407DDC" w:rsidRDefault="00000000">
            <w:pPr>
              <w:spacing w:line="360" w:lineRule="auto"/>
              <w:rPr>
                <w:rFonts w:ascii="Times New Roman" w:hAnsi="Times New Roman"/>
                <w:szCs w:val="21"/>
              </w:rPr>
            </w:pPr>
            <w:r w:rsidRPr="00407DDC">
              <w:rPr>
                <w:rFonts w:ascii="Times New Roman" w:hAnsi="Times New Roman" w:hint="eastAsia"/>
                <w:szCs w:val="21"/>
              </w:rPr>
              <w:t>（</w:t>
            </w:r>
            <w:r w:rsidRPr="00407DDC">
              <w:rPr>
                <w:rFonts w:ascii="Times New Roman" w:hAnsi="Times New Roman" w:hint="eastAsia"/>
                <w:szCs w:val="21"/>
              </w:rPr>
              <w:t>2</w:t>
            </w:r>
            <w:r w:rsidRPr="00407DDC">
              <w:rPr>
                <w:rFonts w:ascii="Times New Roman" w:hAnsi="Times New Roman" w:hint="eastAsia"/>
                <w:szCs w:val="21"/>
              </w:rPr>
              <w:t>）在编制投标文件时，以招标人最后发出的电子招标文件和变更通知提供的工程量清</w:t>
            </w:r>
            <w:r w:rsidRPr="00407DDC">
              <w:rPr>
                <w:rFonts w:ascii="Times New Roman" w:hAnsi="Times New Roman" w:hint="eastAsia"/>
                <w:szCs w:val="21"/>
              </w:rPr>
              <w:lastRenderedPageBreak/>
              <w:t>单为准进行投标文件编制；</w:t>
            </w:r>
          </w:p>
          <w:p w14:paraId="7921950C" w14:textId="77777777" w:rsidR="00E472F5" w:rsidRPr="00407DDC" w:rsidRDefault="00000000">
            <w:pPr>
              <w:spacing w:line="360" w:lineRule="auto"/>
              <w:rPr>
                <w:rFonts w:ascii="Times New Roman" w:hAnsi="Times New Roman"/>
                <w:szCs w:val="21"/>
              </w:rPr>
            </w:pPr>
            <w:r w:rsidRPr="00407DDC">
              <w:rPr>
                <w:rFonts w:ascii="Times New Roman" w:hAnsi="Times New Roman" w:hint="eastAsia"/>
                <w:szCs w:val="21"/>
              </w:rPr>
              <w:t>（</w:t>
            </w:r>
            <w:r w:rsidRPr="00407DDC">
              <w:rPr>
                <w:rFonts w:ascii="Times New Roman" w:hAnsi="Times New Roman" w:hint="eastAsia"/>
                <w:szCs w:val="21"/>
              </w:rPr>
              <w:t>3</w:t>
            </w:r>
            <w:r w:rsidRPr="00407DDC">
              <w:rPr>
                <w:rFonts w:ascii="Times New Roman" w:hAnsi="Times New Roman" w:hint="eastAsia"/>
                <w:szCs w:val="21"/>
              </w:rPr>
              <w:t>）投标人必须使用投标文件制作软件（公共资源交易中心网站免费下载使用）编辑并刻录投标文件。</w:t>
            </w:r>
          </w:p>
          <w:p w14:paraId="185FE1E0" w14:textId="77777777" w:rsidR="00E472F5" w:rsidRPr="00407DDC" w:rsidRDefault="00000000">
            <w:pPr>
              <w:spacing w:line="360" w:lineRule="auto"/>
              <w:rPr>
                <w:rFonts w:ascii="Times New Roman" w:hAnsi="Times New Roman"/>
                <w:szCs w:val="21"/>
              </w:rPr>
            </w:pPr>
            <w:r w:rsidRPr="00407DDC">
              <w:rPr>
                <w:rFonts w:ascii="Times New Roman" w:hAnsi="Times New Roman" w:hint="eastAsia"/>
                <w:szCs w:val="21"/>
              </w:rPr>
              <w:t>（</w:t>
            </w:r>
            <w:r w:rsidRPr="00407DDC">
              <w:rPr>
                <w:rFonts w:ascii="Times New Roman" w:hAnsi="Times New Roman" w:hint="eastAsia"/>
                <w:szCs w:val="21"/>
              </w:rPr>
              <w:t>4</w:t>
            </w:r>
            <w:r w:rsidRPr="00407DDC">
              <w:rPr>
                <w:rFonts w:ascii="Times New Roman" w:hAnsi="Times New Roman" w:hint="eastAsia"/>
                <w:szCs w:val="21"/>
              </w:rPr>
              <w:t>）加密电子投标文件应在投标截止时间前通过交易中心交易系统上传。</w:t>
            </w:r>
          </w:p>
          <w:p w14:paraId="3169133C" w14:textId="77777777" w:rsidR="00E472F5" w:rsidRPr="00407DDC" w:rsidRDefault="00000000">
            <w:pPr>
              <w:spacing w:line="360" w:lineRule="auto"/>
              <w:rPr>
                <w:rFonts w:ascii="Times New Roman" w:hAnsi="Times New Roman"/>
                <w:szCs w:val="21"/>
              </w:rPr>
            </w:pPr>
            <w:r w:rsidRPr="00407DDC">
              <w:rPr>
                <w:rFonts w:ascii="Times New Roman" w:hAnsi="Times New Roman" w:hint="eastAsia"/>
                <w:szCs w:val="21"/>
              </w:rPr>
              <w:t>（</w:t>
            </w:r>
            <w:r w:rsidRPr="00407DDC">
              <w:rPr>
                <w:rFonts w:ascii="Times New Roman" w:hAnsi="Times New Roman" w:hint="eastAsia"/>
                <w:szCs w:val="21"/>
              </w:rPr>
              <w:t>5</w:t>
            </w:r>
            <w:r w:rsidRPr="00407DDC">
              <w:rPr>
                <w:rFonts w:ascii="Times New Roman" w:hAnsi="Times New Roman" w:hint="eastAsia"/>
                <w:szCs w:val="21"/>
              </w:rPr>
              <w:t>）投标人须在投标文件制作软件中将电子标书进行电子签章。</w:t>
            </w:r>
          </w:p>
          <w:p w14:paraId="2713BBDE" w14:textId="77777777" w:rsidR="00E472F5" w:rsidRPr="00407DDC" w:rsidRDefault="00000000">
            <w:pPr>
              <w:spacing w:line="360" w:lineRule="auto"/>
              <w:rPr>
                <w:rFonts w:ascii="Times New Roman" w:hAnsi="Times New Roman"/>
                <w:szCs w:val="21"/>
              </w:rPr>
            </w:pPr>
            <w:r w:rsidRPr="00407DDC">
              <w:rPr>
                <w:rFonts w:ascii="Times New Roman" w:hAnsi="Times New Roman" w:hint="eastAsia"/>
                <w:szCs w:val="21"/>
              </w:rPr>
              <w:t>不符合以上五项内容中任意一项要求，经评委会评审可以按无效标处理。</w:t>
            </w:r>
          </w:p>
          <w:p w14:paraId="3B1AE9AC" w14:textId="77777777" w:rsidR="00E472F5" w:rsidRPr="00407DDC" w:rsidRDefault="00000000">
            <w:pPr>
              <w:spacing w:line="360" w:lineRule="auto"/>
              <w:rPr>
                <w:rFonts w:ascii="Times New Roman" w:hAnsi="Times New Roman"/>
                <w:szCs w:val="21"/>
              </w:rPr>
            </w:pPr>
            <w:r w:rsidRPr="00407DDC">
              <w:rPr>
                <w:rFonts w:ascii="Times New Roman" w:hAnsi="Times New Roman" w:hint="eastAsia"/>
                <w:szCs w:val="21"/>
              </w:rPr>
              <w:t>（</w:t>
            </w:r>
            <w:r w:rsidRPr="00407DDC">
              <w:rPr>
                <w:rFonts w:ascii="Times New Roman" w:hAnsi="Times New Roman" w:hint="eastAsia"/>
                <w:szCs w:val="21"/>
              </w:rPr>
              <w:t>6</w:t>
            </w:r>
            <w:r w:rsidRPr="00407DDC">
              <w:rPr>
                <w:rFonts w:ascii="Times New Roman" w:hAnsi="Times New Roman" w:hint="eastAsia"/>
                <w:szCs w:val="21"/>
              </w:rPr>
              <w:t>）投标人应在开标截止时间后</w:t>
            </w:r>
            <w:r w:rsidRPr="00407DDC">
              <w:rPr>
                <w:rFonts w:ascii="Times New Roman" w:hAnsi="Times New Roman" w:hint="eastAsia"/>
                <w:szCs w:val="21"/>
              </w:rPr>
              <w:t>30</w:t>
            </w:r>
            <w:r w:rsidRPr="00407DDC">
              <w:rPr>
                <w:rFonts w:ascii="Times New Roman" w:hAnsi="Times New Roman" w:hint="eastAsia"/>
                <w:szCs w:val="21"/>
              </w:rPr>
              <w:t>分钟内解密上传的投标文件，否则，其投标无效。</w:t>
            </w:r>
          </w:p>
          <w:p w14:paraId="128343E7" w14:textId="77777777" w:rsidR="00E472F5" w:rsidRPr="00407DDC" w:rsidRDefault="00000000">
            <w:pPr>
              <w:spacing w:line="360" w:lineRule="auto"/>
              <w:rPr>
                <w:rFonts w:ascii="Times New Roman" w:hAnsi="Times New Roman"/>
                <w:szCs w:val="21"/>
              </w:rPr>
            </w:pPr>
            <w:r w:rsidRPr="00407DDC">
              <w:rPr>
                <w:rFonts w:ascii="Times New Roman" w:hAnsi="Times New Roman" w:hint="eastAsia"/>
                <w:szCs w:val="21"/>
              </w:rPr>
              <w:t>（</w:t>
            </w:r>
            <w:r w:rsidRPr="00407DDC">
              <w:rPr>
                <w:rFonts w:ascii="Times New Roman" w:hAnsi="Times New Roman" w:hint="eastAsia"/>
                <w:szCs w:val="21"/>
              </w:rPr>
              <w:t>7</w:t>
            </w:r>
            <w:r w:rsidRPr="00407DDC">
              <w:rPr>
                <w:rFonts w:ascii="Times New Roman" w:hAnsi="Times New Roman" w:hint="eastAsia"/>
                <w:szCs w:val="21"/>
              </w:rPr>
              <w:t>）因不可抗力导致所有已上传的电子投标文件解密失败或导入失败的，由业主单位宣布中止开标，待不可抗力解除后，重新开标。</w:t>
            </w:r>
          </w:p>
          <w:p w14:paraId="50D0B548" w14:textId="77777777" w:rsidR="00E472F5" w:rsidRPr="00407DDC" w:rsidRDefault="00000000">
            <w:pPr>
              <w:spacing w:line="360" w:lineRule="auto"/>
              <w:rPr>
                <w:rFonts w:ascii="Times New Roman" w:hAnsi="Times New Roman"/>
                <w:szCs w:val="21"/>
              </w:rPr>
            </w:pPr>
            <w:r w:rsidRPr="00407DDC">
              <w:rPr>
                <w:rFonts w:ascii="Times New Roman" w:hAnsi="Times New Roman" w:hint="eastAsia"/>
                <w:szCs w:val="21"/>
              </w:rPr>
              <w:t>（</w:t>
            </w:r>
            <w:r w:rsidRPr="00407DDC">
              <w:rPr>
                <w:rFonts w:ascii="Times New Roman" w:hAnsi="Times New Roman" w:hint="eastAsia"/>
                <w:szCs w:val="21"/>
              </w:rPr>
              <w:t>8</w:t>
            </w:r>
            <w:r w:rsidRPr="00407DDC">
              <w:rPr>
                <w:rFonts w:ascii="Times New Roman" w:hAnsi="Times New Roman" w:hint="eastAsia"/>
                <w:szCs w:val="21"/>
              </w:rPr>
              <w:t>）电子标书制作及投标服务咨询电话：</w:t>
            </w:r>
          </w:p>
          <w:p w14:paraId="71C7661E" w14:textId="77777777" w:rsidR="00E472F5" w:rsidRPr="00407DDC" w:rsidRDefault="00000000">
            <w:pPr>
              <w:spacing w:line="360" w:lineRule="auto"/>
              <w:rPr>
                <w:rFonts w:ascii="Times New Roman" w:hAnsi="Times New Roman"/>
                <w:szCs w:val="21"/>
              </w:rPr>
            </w:pPr>
            <w:r w:rsidRPr="00407DDC">
              <w:rPr>
                <w:rFonts w:ascii="Times New Roman" w:hAnsi="Times New Roman" w:hint="eastAsia"/>
                <w:szCs w:val="21"/>
              </w:rPr>
              <w:t>新点客服电话：</w:t>
            </w:r>
            <w:r w:rsidR="005509A0" w:rsidRPr="00407DDC">
              <w:t>0512-58188516</w:t>
            </w:r>
            <w:r w:rsidRPr="00407DDC">
              <w:rPr>
                <w:rFonts w:ascii="Times New Roman" w:hAnsi="Times New Roman" w:hint="eastAsia"/>
                <w:szCs w:val="21"/>
              </w:rPr>
              <w:t>工作时间：周一至周日，</w:t>
            </w:r>
            <w:r w:rsidRPr="00407DDC">
              <w:rPr>
                <w:rFonts w:ascii="Times New Roman" w:hAnsi="Times New Roman" w:hint="eastAsia"/>
                <w:szCs w:val="21"/>
              </w:rPr>
              <w:t>8:00</w:t>
            </w:r>
            <w:r w:rsidRPr="00407DDC">
              <w:rPr>
                <w:rFonts w:ascii="Times New Roman" w:hAnsi="Times New Roman" w:hint="eastAsia"/>
                <w:szCs w:val="21"/>
              </w:rPr>
              <w:t>～</w:t>
            </w:r>
            <w:r w:rsidRPr="00407DDC">
              <w:rPr>
                <w:rFonts w:ascii="Times New Roman" w:hAnsi="Times New Roman" w:hint="eastAsia"/>
                <w:szCs w:val="21"/>
              </w:rPr>
              <w:t>17:30</w:t>
            </w:r>
          </w:p>
          <w:p w14:paraId="09A57A5F" w14:textId="77777777" w:rsidR="00E472F5" w:rsidRPr="00407DDC" w:rsidRDefault="00000000">
            <w:pPr>
              <w:spacing w:line="360" w:lineRule="auto"/>
              <w:rPr>
                <w:rFonts w:ascii="宋体" w:hAnsi="宋体"/>
                <w:kern w:val="0"/>
                <w:szCs w:val="21"/>
              </w:rPr>
            </w:pPr>
            <w:r w:rsidRPr="00407DDC">
              <w:rPr>
                <w:rFonts w:ascii="宋体" w:hAnsi="宋体" w:hint="eastAsia"/>
                <w:kern w:val="0"/>
                <w:szCs w:val="21"/>
              </w:rPr>
              <w:t>（9）如采用不见面开标，具体规定按《黄山市公共资源交易不见面开标操作规定》执行，具体操作详见黄山市公共资源交易中心门户网站——服务指南——不见面开标大厅操作手册。</w:t>
            </w:r>
          </w:p>
          <w:p w14:paraId="2C545086" w14:textId="77777777" w:rsidR="00E472F5" w:rsidRPr="00407DDC" w:rsidRDefault="00000000">
            <w:pPr>
              <w:spacing w:line="360" w:lineRule="auto"/>
              <w:rPr>
                <w:szCs w:val="21"/>
              </w:rPr>
            </w:pPr>
            <w:r w:rsidRPr="00407DDC">
              <w:rPr>
                <w:rFonts w:ascii="宋体" w:hAnsi="宋体" w:cs="宋体"/>
                <w:szCs w:val="21"/>
              </w:rPr>
              <w:t>（10）投标文件组成增加了电子证照信息获取菜单，投标人可通过国家企业</w:t>
            </w:r>
            <w:proofErr w:type="gramStart"/>
            <w:r w:rsidRPr="00407DDC">
              <w:rPr>
                <w:rFonts w:ascii="宋体" w:hAnsi="宋体" w:cs="宋体"/>
                <w:szCs w:val="21"/>
              </w:rPr>
              <w:t>信息信息</w:t>
            </w:r>
            <w:proofErr w:type="gramEnd"/>
            <w:r w:rsidRPr="00407DDC">
              <w:rPr>
                <w:rFonts w:ascii="宋体" w:hAnsi="宋体" w:cs="宋体"/>
                <w:szCs w:val="21"/>
              </w:rPr>
              <w:t>公示系统，安徽省电子证照信息系统获取电子证照信息，如获取不到的也可自行上传。具体操作手册见黄山市交易中心网站——服务指南——黄山市公共资源交易系统电子证照功能使用培训手册。</w:t>
            </w:r>
          </w:p>
          <w:p w14:paraId="39A1FF7E" w14:textId="77777777" w:rsidR="00E472F5" w:rsidRPr="00407DDC" w:rsidRDefault="00000000">
            <w:pPr>
              <w:spacing w:line="360" w:lineRule="auto"/>
              <w:rPr>
                <w:rFonts w:ascii="宋体" w:hAnsi="宋体"/>
                <w:b/>
              </w:rPr>
            </w:pPr>
            <w:r w:rsidRPr="00407DDC">
              <w:rPr>
                <w:rFonts w:ascii="Times New Roman" w:hAnsi="Times New Roman"/>
                <w:szCs w:val="21"/>
              </w:rPr>
              <w:t xml:space="preserve"> </w:t>
            </w:r>
            <w:r w:rsidRPr="00407DDC">
              <w:rPr>
                <w:rFonts w:ascii="宋体" w:hAnsi="宋体" w:hint="eastAsia"/>
                <w:b/>
              </w:rPr>
              <w:t>特别提醒：</w:t>
            </w:r>
          </w:p>
          <w:p w14:paraId="16D3644F" w14:textId="77777777" w:rsidR="00E472F5" w:rsidRPr="00407DDC" w:rsidRDefault="00000000">
            <w:pPr>
              <w:spacing w:line="320" w:lineRule="exact"/>
              <w:rPr>
                <w:rFonts w:ascii="宋体" w:hAnsi="宋体"/>
                <w:szCs w:val="21"/>
              </w:rPr>
            </w:pPr>
            <w:r w:rsidRPr="00407DDC">
              <w:rPr>
                <w:rFonts w:ascii="宋体" w:hAnsi="宋体" w:hint="eastAsia"/>
                <w:bCs/>
                <w:szCs w:val="21"/>
              </w:rPr>
              <w:t>（1）</w:t>
            </w:r>
            <w:r w:rsidRPr="00407DDC">
              <w:rPr>
                <w:rFonts w:ascii="宋体" w:hAnsi="宋体" w:hint="eastAsia"/>
                <w:szCs w:val="21"/>
              </w:rPr>
              <w:t>在咨询或技术支持过程中，请注意自身商业数据安全，以免造成不必要的损失。</w:t>
            </w:r>
          </w:p>
          <w:p w14:paraId="46BBF4E1" w14:textId="77777777" w:rsidR="00E472F5" w:rsidRPr="00407DDC" w:rsidRDefault="00000000">
            <w:pPr>
              <w:spacing w:line="320" w:lineRule="exact"/>
              <w:rPr>
                <w:rFonts w:ascii="宋体" w:hAnsi="宋体"/>
                <w:szCs w:val="21"/>
              </w:rPr>
            </w:pPr>
            <w:r w:rsidRPr="00407DDC">
              <w:rPr>
                <w:rFonts w:ascii="宋体" w:hAnsi="宋体" w:hint="eastAsia"/>
                <w:szCs w:val="21"/>
              </w:rPr>
              <w:t>（</w:t>
            </w:r>
            <w:r w:rsidRPr="00407DDC">
              <w:rPr>
                <w:rFonts w:ascii="宋体" w:hAnsi="宋体"/>
                <w:szCs w:val="21"/>
              </w:rPr>
              <w:t>2</w:t>
            </w:r>
            <w:r w:rsidRPr="00407DDC">
              <w:rPr>
                <w:rFonts w:ascii="宋体" w:hAnsi="宋体" w:hint="eastAsia"/>
                <w:szCs w:val="21"/>
              </w:rPr>
              <w:t>）请下载最新版投标制作软件编辑并刻录投标文件，未升级的工具软件可能导致与评标系统不兼容造成投标文件无效。</w:t>
            </w:r>
          </w:p>
          <w:p w14:paraId="33AE2ED6" w14:textId="77777777" w:rsidR="00E472F5" w:rsidRPr="00407DDC" w:rsidRDefault="00000000">
            <w:pPr>
              <w:pStyle w:val="p0"/>
              <w:spacing w:line="360" w:lineRule="auto"/>
              <w:rPr>
                <w:rFonts w:ascii="宋体" w:hAnsi="宋体"/>
                <w:b/>
              </w:rPr>
            </w:pPr>
            <w:r w:rsidRPr="00407DDC">
              <w:rPr>
                <w:rFonts w:ascii="宋体" w:hAnsi="宋体" w:hint="eastAsia"/>
              </w:rPr>
              <w:t>（3）</w:t>
            </w:r>
            <w:r w:rsidRPr="00407DDC">
              <w:rPr>
                <w:rFonts w:hint="eastAsia"/>
              </w:rPr>
              <w:t>请各投标人尽量提前上传投标文件，避免临近截止时间时由于网络或其他问题导致投标文件上传不成功，相关风险由投标人自行承担。</w:t>
            </w:r>
          </w:p>
        </w:tc>
      </w:tr>
      <w:tr w:rsidR="00B33A6C" w:rsidRPr="00407DDC" w14:paraId="7110E15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FD5A7EB" w14:textId="77777777" w:rsidR="00B33A6C" w:rsidRPr="00407DDC" w:rsidRDefault="00B33A6C" w:rsidP="00B33A6C">
            <w:pPr>
              <w:spacing w:line="400" w:lineRule="exact"/>
              <w:jc w:val="center"/>
              <w:rPr>
                <w:rFonts w:ascii="宋体" w:hAnsi="宋体"/>
                <w:b/>
                <w:szCs w:val="21"/>
              </w:rPr>
            </w:pPr>
            <w:r w:rsidRPr="00407DDC">
              <w:rPr>
                <w:rFonts w:ascii="宋体" w:hAnsi="宋体" w:hint="eastAsia"/>
                <w:b/>
                <w:szCs w:val="21"/>
              </w:rPr>
              <w:lastRenderedPageBreak/>
              <w:t>11</w:t>
            </w:r>
            <w:r w:rsidRPr="00407DDC">
              <w:rPr>
                <w:rFonts w:ascii="宋体" w:hAnsi="宋体"/>
                <w:b/>
                <w:szCs w:val="21"/>
              </w:rPr>
              <w:t>.2</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6297B53D" w14:textId="043A82E7" w:rsidR="00B33A6C" w:rsidRPr="00407DDC" w:rsidRDefault="00B33A6C" w:rsidP="00B33A6C">
            <w:pPr>
              <w:spacing w:line="320" w:lineRule="exact"/>
              <w:rPr>
                <w:rFonts w:ascii="宋体" w:hAnsi="宋体"/>
                <w:szCs w:val="21"/>
              </w:rPr>
            </w:pPr>
            <w:bookmarkStart w:id="27" w:name="_Hlk145861563"/>
            <w:r w:rsidRPr="00746ECD">
              <w:rPr>
                <w:rFonts w:ascii="宋体" w:hAnsi="宋体" w:cs="宋体" w:hint="eastAsia"/>
                <w:sz w:val="20"/>
                <w:szCs w:val="20"/>
              </w:rPr>
              <w:t>招标文件中所有</w:t>
            </w:r>
            <w:proofErr w:type="gramStart"/>
            <w:r w:rsidRPr="00746ECD">
              <w:rPr>
                <w:rFonts w:ascii="宋体" w:hAnsi="宋体" w:cs="宋体" w:hint="eastAsia"/>
                <w:sz w:val="20"/>
                <w:szCs w:val="20"/>
              </w:rPr>
              <w:t>社保证明需</w:t>
            </w:r>
            <w:proofErr w:type="gramEnd"/>
            <w:r w:rsidRPr="00746ECD">
              <w:rPr>
                <w:rFonts w:ascii="宋体" w:hAnsi="宋体" w:cs="宋体" w:hint="eastAsia"/>
                <w:sz w:val="20"/>
                <w:szCs w:val="20"/>
              </w:rPr>
              <w:t>提供社保部门出具的开标截止时间前连续6个月中任意连续3个月相关人员所在投标企业的社保缴纳证明材料</w:t>
            </w:r>
            <w:r>
              <w:rPr>
                <w:rFonts w:ascii="宋体" w:hAnsi="宋体" w:cs="宋体" w:hint="eastAsia"/>
                <w:sz w:val="20"/>
                <w:szCs w:val="20"/>
              </w:rPr>
              <w:t>，</w:t>
            </w:r>
            <w:r w:rsidRPr="004041D2">
              <w:rPr>
                <w:rFonts w:ascii="宋体" w:hAnsi="宋体" w:cs="宋体" w:hint="eastAsia"/>
                <w:color w:val="FF0000"/>
                <w:sz w:val="20"/>
                <w:szCs w:val="20"/>
              </w:rPr>
              <w:t>即提供投标人所属社保机构出具的相关人员自</w:t>
            </w:r>
            <w:r w:rsidRPr="004041D2">
              <w:rPr>
                <w:rFonts w:ascii="宋体" w:hAnsi="宋体" w:cs="宋体" w:hint="eastAsia"/>
                <w:color w:val="FF0000"/>
                <w:sz w:val="20"/>
                <w:szCs w:val="20"/>
                <w:u w:val="single"/>
              </w:rPr>
              <w:t xml:space="preserve">   </w:t>
            </w:r>
            <w:r w:rsidRPr="004041D2">
              <w:rPr>
                <w:rFonts w:ascii="宋体" w:hAnsi="宋体" w:cs="宋体" w:hint="eastAsia"/>
                <w:color w:val="FF0000"/>
                <w:sz w:val="20"/>
                <w:szCs w:val="20"/>
              </w:rPr>
              <w:t>年</w:t>
            </w:r>
            <w:r w:rsidRPr="004041D2">
              <w:rPr>
                <w:rFonts w:ascii="宋体" w:hAnsi="宋体" w:cs="宋体" w:hint="eastAsia"/>
                <w:color w:val="FF0000"/>
                <w:sz w:val="20"/>
                <w:szCs w:val="20"/>
                <w:u w:val="single"/>
              </w:rPr>
              <w:t xml:space="preserve">   </w:t>
            </w:r>
            <w:r w:rsidRPr="004041D2">
              <w:rPr>
                <w:rFonts w:ascii="宋体" w:hAnsi="宋体" w:cs="宋体" w:hint="eastAsia"/>
                <w:color w:val="FF0000"/>
                <w:sz w:val="20"/>
                <w:szCs w:val="20"/>
              </w:rPr>
              <w:t>月</w:t>
            </w:r>
            <w:r w:rsidRPr="004041D2">
              <w:rPr>
                <w:rFonts w:ascii="宋体" w:hAnsi="宋体" w:cs="宋体" w:hint="eastAsia"/>
                <w:color w:val="FF0000"/>
                <w:sz w:val="20"/>
                <w:szCs w:val="20"/>
                <w:u w:val="single"/>
              </w:rPr>
              <w:t xml:space="preserve">   </w:t>
            </w:r>
            <w:r w:rsidRPr="004041D2">
              <w:rPr>
                <w:rFonts w:ascii="宋体" w:hAnsi="宋体" w:cs="宋体" w:hint="eastAsia"/>
                <w:color w:val="FF0000"/>
                <w:sz w:val="20"/>
                <w:szCs w:val="20"/>
              </w:rPr>
              <w:t>日以来任意连续三个月社保缴费证明（或其他能够证明相关人员参加社保的有效证明）材料，相关人员的社保缴纳单位应当是投标人或者投标人不具备独立法人资格的分支机构（社保缴费证明或社保的有效证明材料至少含养老保险）。</w:t>
            </w:r>
            <w:r w:rsidRPr="00536AFA">
              <w:rPr>
                <w:rFonts w:ascii="宋体" w:hAnsi="宋体" w:hint="eastAsia"/>
              </w:rPr>
              <w:t>达到法定退休年龄依法不交社保的须</w:t>
            </w:r>
            <w:r w:rsidRPr="00536AFA">
              <w:rPr>
                <w:rFonts w:hint="eastAsia"/>
              </w:rPr>
              <w:t>提供投标单位缴纳的意外伤害保险投保缴费材料、退休证明及身份证</w:t>
            </w:r>
            <w:bookmarkEnd w:id="27"/>
            <w:r w:rsidRPr="00536AFA">
              <w:rPr>
                <w:rFonts w:hint="eastAsia"/>
              </w:rPr>
              <w:t>，如为事业单位的须提供注册地县级及以上行政主管部门、人力资源和社会保障或编制部门出具的有效证明其属事业编制身份、在该单位从业的证明文件。</w:t>
            </w:r>
          </w:p>
        </w:tc>
      </w:tr>
      <w:tr w:rsidR="00B33A6C" w:rsidRPr="00407DDC" w14:paraId="679A8CB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FA0B971" w14:textId="77777777" w:rsidR="00B33A6C" w:rsidRPr="00407DDC" w:rsidRDefault="00B33A6C" w:rsidP="00B33A6C">
            <w:pPr>
              <w:spacing w:line="400" w:lineRule="exact"/>
              <w:jc w:val="center"/>
              <w:rPr>
                <w:rFonts w:ascii="宋体" w:hAnsi="宋体"/>
                <w:b/>
                <w:szCs w:val="21"/>
              </w:rPr>
            </w:pPr>
            <w:permStart w:id="981099401" w:edGrp="everyone"/>
            <w:r w:rsidRPr="00407DDC">
              <w:rPr>
                <w:rFonts w:ascii="宋体" w:hAnsi="宋体"/>
                <w:b/>
                <w:szCs w:val="21"/>
              </w:rPr>
              <w:t>1</w:t>
            </w:r>
            <w:r w:rsidRPr="00407DDC">
              <w:rPr>
                <w:rFonts w:ascii="宋体" w:hAnsi="宋体" w:hint="eastAsia"/>
                <w:b/>
                <w:szCs w:val="21"/>
              </w:rPr>
              <w:t>1</w:t>
            </w:r>
            <w:r w:rsidRPr="00407DDC">
              <w:rPr>
                <w:rFonts w:ascii="宋体" w:hAnsi="宋体"/>
                <w:b/>
                <w:szCs w:val="21"/>
              </w:rPr>
              <w:t>.3</w:t>
            </w:r>
            <w:permEnd w:id="981099401"/>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5CD642A3"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以下费用支付主体：□招标人</w:t>
            </w:r>
            <w:r w:rsidRPr="000B14B5">
              <w:rPr>
                <w:rFonts w:ascii="Times New Roman" w:hAnsi="Times New Roman" w:hint="eastAsia"/>
                <w:color w:val="FF0000"/>
                <w:szCs w:val="24"/>
              </w:rPr>
              <w:t xml:space="preserve">   </w:t>
            </w:r>
            <w:r w:rsidRPr="000B14B5">
              <w:rPr>
                <w:rFonts w:ascii="Times New Roman" w:hAnsi="Times New Roman" w:hint="eastAsia"/>
                <w:color w:val="FF0000"/>
                <w:szCs w:val="24"/>
              </w:rPr>
              <w:t>□中标人</w:t>
            </w:r>
            <w:r w:rsidRPr="000B14B5">
              <w:rPr>
                <w:rFonts w:ascii="Times New Roman" w:hAnsi="Times New Roman" w:hint="eastAsia"/>
                <w:color w:val="FF0000"/>
                <w:szCs w:val="24"/>
              </w:rPr>
              <w:t xml:space="preserve"> </w:t>
            </w:r>
          </w:p>
          <w:p w14:paraId="22C752E4"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lastRenderedPageBreak/>
              <w:t>（注：由中标人支付的，无论是否在价格标中列明，均视为包含在报价中，请各投标人报价</w:t>
            </w:r>
            <w:proofErr w:type="gramStart"/>
            <w:r w:rsidRPr="000B14B5">
              <w:rPr>
                <w:rFonts w:ascii="Times New Roman" w:hAnsi="Times New Roman" w:hint="eastAsia"/>
                <w:color w:val="FF0000"/>
                <w:szCs w:val="24"/>
              </w:rPr>
              <w:t>时综合</w:t>
            </w:r>
            <w:proofErr w:type="gramEnd"/>
            <w:r w:rsidRPr="000B14B5">
              <w:rPr>
                <w:rFonts w:ascii="Times New Roman" w:hAnsi="Times New Roman" w:hint="eastAsia"/>
                <w:color w:val="FF0000"/>
                <w:szCs w:val="24"/>
              </w:rPr>
              <w:t>考虑）</w:t>
            </w:r>
          </w:p>
          <w:p w14:paraId="53C3A8FA"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1</w:t>
            </w:r>
            <w:r w:rsidRPr="000B14B5">
              <w:rPr>
                <w:rFonts w:ascii="Times New Roman" w:hAnsi="Times New Roman" w:hint="eastAsia"/>
                <w:color w:val="FF0000"/>
                <w:szCs w:val="24"/>
              </w:rPr>
              <w:t>、招标代理服务费：</w:t>
            </w:r>
          </w:p>
          <w:p w14:paraId="143668D9"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1.1</w:t>
            </w:r>
            <w:r w:rsidRPr="000B14B5">
              <w:rPr>
                <w:rFonts w:ascii="Times New Roman" w:hAnsi="Times New Roman" w:hint="eastAsia"/>
                <w:color w:val="FF0000"/>
                <w:szCs w:val="24"/>
              </w:rPr>
              <w:t>收费标准：</w:t>
            </w:r>
          </w:p>
          <w:p w14:paraId="06610123"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□招标代理服务费以中标价为计算基数，分标段按规定计算</w:t>
            </w:r>
            <w:r w:rsidRPr="000B14B5">
              <w:rPr>
                <w:rFonts w:ascii="Times New Roman" w:hAnsi="Times New Roman" w:hint="eastAsia"/>
                <w:color w:val="FF0000"/>
                <w:szCs w:val="24"/>
              </w:rPr>
              <w:t>,</w:t>
            </w:r>
            <w:r w:rsidRPr="000B14B5">
              <w:rPr>
                <w:rFonts w:ascii="Times New Roman" w:hAnsi="Times New Roman" w:hint="eastAsia"/>
                <w:color w:val="FF0000"/>
                <w:szCs w:val="24"/>
              </w:rPr>
              <w:t>计算结果以万元为单位，四舍五入，保留两位小数。本项目招标代理费按下列标准的</w:t>
            </w:r>
            <w:r w:rsidRPr="000B14B5">
              <w:rPr>
                <w:rFonts w:ascii="Times New Roman" w:hAnsi="Times New Roman" w:hint="eastAsia"/>
                <w:color w:val="FF0000"/>
                <w:szCs w:val="24"/>
              </w:rPr>
              <w:t xml:space="preserve">     %</w:t>
            </w:r>
            <w:r w:rsidRPr="000B14B5">
              <w:rPr>
                <w:rFonts w:ascii="Times New Roman" w:hAnsi="Times New Roman" w:hint="eastAsia"/>
                <w:color w:val="FF0000"/>
                <w:szCs w:val="24"/>
              </w:rPr>
              <w:t>收取（计算后不满</w:t>
            </w:r>
            <w:r w:rsidRPr="000B14B5">
              <w:rPr>
                <w:rFonts w:ascii="Times New Roman" w:hAnsi="Times New Roman" w:hint="eastAsia"/>
                <w:color w:val="FF0000"/>
                <w:szCs w:val="24"/>
              </w:rPr>
              <w:t>0.50</w:t>
            </w:r>
            <w:r w:rsidRPr="000B14B5">
              <w:rPr>
                <w:rFonts w:ascii="Times New Roman" w:hAnsi="Times New Roman" w:hint="eastAsia"/>
                <w:color w:val="FF0000"/>
                <w:szCs w:val="24"/>
              </w:rPr>
              <w:t>万元，按</w:t>
            </w:r>
            <w:r w:rsidRPr="000B14B5">
              <w:rPr>
                <w:rFonts w:ascii="Times New Roman" w:hAnsi="Times New Roman" w:hint="eastAsia"/>
                <w:color w:val="FF0000"/>
                <w:szCs w:val="24"/>
              </w:rPr>
              <w:t>0.50</w:t>
            </w:r>
            <w:r w:rsidRPr="000B14B5">
              <w:rPr>
                <w:rFonts w:ascii="Times New Roman" w:hAnsi="Times New Roman" w:hint="eastAsia"/>
                <w:color w:val="FF0000"/>
                <w:szCs w:val="24"/>
              </w:rPr>
              <w:t>万元计）：采用差额定率累进计费方式，具体收费标准可参考《国家计委关于印发</w:t>
            </w:r>
            <w:r w:rsidRPr="000B14B5">
              <w:rPr>
                <w:rFonts w:ascii="Times New Roman" w:hAnsi="Times New Roman" w:hint="eastAsia"/>
                <w:color w:val="FF0000"/>
                <w:szCs w:val="24"/>
              </w:rPr>
              <w:t>&lt;</w:t>
            </w:r>
            <w:r w:rsidRPr="000B14B5">
              <w:rPr>
                <w:rFonts w:ascii="Times New Roman" w:hAnsi="Times New Roman" w:hint="eastAsia"/>
                <w:color w:val="FF0000"/>
                <w:szCs w:val="24"/>
              </w:rPr>
              <w:t>招标代理服务收费管理暂行办法</w:t>
            </w:r>
            <w:r w:rsidRPr="000B14B5">
              <w:rPr>
                <w:rFonts w:ascii="Times New Roman" w:hAnsi="Times New Roman" w:hint="eastAsia"/>
                <w:color w:val="FF0000"/>
                <w:szCs w:val="24"/>
              </w:rPr>
              <w:t>&gt;</w:t>
            </w:r>
            <w:r w:rsidRPr="000B14B5">
              <w:rPr>
                <w:rFonts w:ascii="Times New Roman" w:hAnsi="Times New Roman" w:hint="eastAsia"/>
                <w:color w:val="FF0000"/>
                <w:szCs w:val="24"/>
              </w:rPr>
              <w:t>的通知》（计价格</w:t>
            </w:r>
            <w:r w:rsidRPr="000B14B5">
              <w:rPr>
                <w:rFonts w:ascii="Times New Roman" w:hAnsi="Times New Roman" w:hint="eastAsia"/>
                <w:color w:val="FF0000"/>
                <w:szCs w:val="24"/>
              </w:rPr>
              <w:t xml:space="preserve">[2002]1980 </w:t>
            </w:r>
            <w:r w:rsidRPr="000B14B5">
              <w:rPr>
                <w:rFonts w:ascii="Times New Roman" w:hAnsi="Times New Roman" w:hint="eastAsia"/>
                <w:color w:val="FF0000"/>
                <w:szCs w:val="24"/>
              </w:rPr>
              <w:t>号）。</w:t>
            </w:r>
          </w:p>
          <w:p w14:paraId="527546F3"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计算示例如下：</w:t>
            </w:r>
          </w:p>
          <w:p w14:paraId="782FAAB2"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某工程招标代理业务中标金额为</w:t>
            </w:r>
            <w:r w:rsidRPr="000B14B5">
              <w:rPr>
                <w:rFonts w:ascii="Times New Roman" w:hAnsi="Times New Roman" w:hint="eastAsia"/>
                <w:color w:val="FF0000"/>
                <w:szCs w:val="24"/>
              </w:rPr>
              <w:t>6000</w:t>
            </w:r>
            <w:r w:rsidRPr="000B14B5">
              <w:rPr>
                <w:rFonts w:ascii="Times New Roman" w:hAnsi="Times New Roman" w:hint="eastAsia"/>
                <w:color w:val="FF0000"/>
                <w:szCs w:val="24"/>
              </w:rPr>
              <w:t>万元，计费标准为</w:t>
            </w:r>
            <w:r w:rsidRPr="000B14B5">
              <w:rPr>
                <w:rFonts w:ascii="Times New Roman" w:hAnsi="Times New Roman" w:hint="eastAsia"/>
                <w:color w:val="FF0000"/>
                <w:szCs w:val="24"/>
              </w:rPr>
              <w:t>[50%]</w:t>
            </w:r>
          </w:p>
          <w:p w14:paraId="57B4675F"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100</w:t>
            </w:r>
            <w:r w:rsidRPr="000B14B5">
              <w:rPr>
                <w:rFonts w:ascii="Times New Roman" w:hAnsi="Times New Roman" w:hint="eastAsia"/>
                <w:color w:val="FF0000"/>
                <w:szCs w:val="24"/>
              </w:rPr>
              <w:t>万元×</w:t>
            </w:r>
            <w:r w:rsidRPr="000B14B5">
              <w:rPr>
                <w:rFonts w:ascii="Times New Roman" w:hAnsi="Times New Roman" w:hint="eastAsia"/>
                <w:color w:val="FF0000"/>
                <w:szCs w:val="24"/>
              </w:rPr>
              <w:t>1.0%=1</w:t>
            </w:r>
            <w:r w:rsidRPr="000B14B5">
              <w:rPr>
                <w:rFonts w:ascii="Times New Roman" w:hAnsi="Times New Roman" w:hint="eastAsia"/>
                <w:color w:val="FF0000"/>
                <w:szCs w:val="24"/>
              </w:rPr>
              <w:t>万元</w:t>
            </w:r>
          </w:p>
          <w:p w14:paraId="3EEE9954"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w:t>
            </w:r>
            <w:r w:rsidRPr="000B14B5">
              <w:rPr>
                <w:rFonts w:ascii="Times New Roman" w:hAnsi="Times New Roman" w:hint="eastAsia"/>
                <w:color w:val="FF0000"/>
                <w:szCs w:val="24"/>
              </w:rPr>
              <w:t>500-100</w:t>
            </w:r>
            <w:r w:rsidRPr="000B14B5">
              <w:rPr>
                <w:rFonts w:ascii="Times New Roman" w:hAnsi="Times New Roman" w:hint="eastAsia"/>
                <w:color w:val="FF0000"/>
                <w:szCs w:val="24"/>
              </w:rPr>
              <w:t>）万元×</w:t>
            </w:r>
            <w:r w:rsidRPr="000B14B5">
              <w:rPr>
                <w:rFonts w:ascii="Times New Roman" w:hAnsi="Times New Roman" w:hint="eastAsia"/>
                <w:color w:val="FF0000"/>
                <w:szCs w:val="24"/>
              </w:rPr>
              <w:t>0.7%=2.8</w:t>
            </w:r>
            <w:r w:rsidRPr="000B14B5">
              <w:rPr>
                <w:rFonts w:ascii="Times New Roman" w:hAnsi="Times New Roman" w:hint="eastAsia"/>
                <w:color w:val="FF0000"/>
                <w:szCs w:val="24"/>
              </w:rPr>
              <w:t>万元</w:t>
            </w:r>
          </w:p>
          <w:p w14:paraId="627D01FB"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w:t>
            </w:r>
            <w:r w:rsidRPr="000B14B5">
              <w:rPr>
                <w:rFonts w:ascii="Times New Roman" w:hAnsi="Times New Roman" w:hint="eastAsia"/>
                <w:color w:val="FF0000"/>
                <w:szCs w:val="24"/>
              </w:rPr>
              <w:t>1000-500</w:t>
            </w:r>
            <w:r w:rsidRPr="000B14B5">
              <w:rPr>
                <w:rFonts w:ascii="Times New Roman" w:hAnsi="Times New Roman" w:hint="eastAsia"/>
                <w:color w:val="FF0000"/>
                <w:szCs w:val="24"/>
              </w:rPr>
              <w:t>）×</w:t>
            </w:r>
            <w:r w:rsidRPr="000B14B5">
              <w:rPr>
                <w:rFonts w:ascii="Times New Roman" w:hAnsi="Times New Roman" w:hint="eastAsia"/>
                <w:color w:val="FF0000"/>
                <w:szCs w:val="24"/>
              </w:rPr>
              <w:t>0.55%=2.75</w:t>
            </w:r>
            <w:r w:rsidRPr="000B14B5">
              <w:rPr>
                <w:rFonts w:ascii="Times New Roman" w:hAnsi="Times New Roman" w:hint="eastAsia"/>
                <w:color w:val="FF0000"/>
                <w:szCs w:val="24"/>
              </w:rPr>
              <w:t>万元</w:t>
            </w:r>
          </w:p>
          <w:p w14:paraId="70C1EB8C"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w:t>
            </w:r>
            <w:r w:rsidRPr="000B14B5">
              <w:rPr>
                <w:rFonts w:ascii="Times New Roman" w:hAnsi="Times New Roman" w:hint="eastAsia"/>
                <w:color w:val="FF0000"/>
                <w:szCs w:val="24"/>
              </w:rPr>
              <w:t>5000-1000</w:t>
            </w:r>
            <w:r w:rsidRPr="000B14B5">
              <w:rPr>
                <w:rFonts w:ascii="Times New Roman" w:hAnsi="Times New Roman" w:hint="eastAsia"/>
                <w:color w:val="FF0000"/>
                <w:szCs w:val="24"/>
              </w:rPr>
              <w:t>）×</w:t>
            </w:r>
            <w:r w:rsidRPr="000B14B5">
              <w:rPr>
                <w:rFonts w:ascii="Times New Roman" w:hAnsi="Times New Roman" w:hint="eastAsia"/>
                <w:color w:val="FF0000"/>
                <w:szCs w:val="24"/>
              </w:rPr>
              <w:t>0.35%=14</w:t>
            </w:r>
            <w:r w:rsidRPr="000B14B5">
              <w:rPr>
                <w:rFonts w:ascii="Times New Roman" w:hAnsi="Times New Roman" w:hint="eastAsia"/>
                <w:color w:val="FF0000"/>
                <w:szCs w:val="24"/>
              </w:rPr>
              <w:t>万元</w:t>
            </w:r>
          </w:p>
          <w:p w14:paraId="5A76533E"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w:t>
            </w:r>
            <w:r w:rsidRPr="000B14B5">
              <w:rPr>
                <w:rFonts w:ascii="Times New Roman" w:hAnsi="Times New Roman" w:hint="eastAsia"/>
                <w:color w:val="FF0000"/>
                <w:szCs w:val="24"/>
              </w:rPr>
              <w:t>6000-5000</w:t>
            </w:r>
            <w:r w:rsidRPr="000B14B5">
              <w:rPr>
                <w:rFonts w:ascii="Times New Roman" w:hAnsi="Times New Roman" w:hint="eastAsia"/>
                <w:color w:val="FF0000"/>
                <w:szCs w:val="24"/>
              </w:rPr>
              <w:t>）×</w:t>
            </w:r>
            <w:r w:rsidRPr="000B14B5">
              <w:rPr>
                <w:rFonts w:ascii="Times New Roman" w:hAnsi="Times New Roman" w:hint="eastAsia"/>
                <w:color w:val="FF0000"/>
                <w:szCs w:val="24"/>
              </w:rPr>
              <w:t>0.2%=2</w:t>
            </w:r>
            <w:r w:rsidRPr="000B14B5">
              <w:rPr>
                <w:rFonts w:ascii="Times New Roman" w:hAnsi="Times New Roman" w:hint="eastAsia"/>
                <w:color w:val="FF0000"/>
                <w:szCs w:val="24"/>
              </w:rPr>
              <w:t>万元</w:t>
            </w:r>
          </w:p>
          <w:p w14:paraId="08645542"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合计收费</w:t>
            </w:r>
            <w:r w:rsidRPr="000B14B5">
              <w:rPr>
                <w:rFonts w:ascii="Times New Roman" w:hAnsi="Times New Roman" w:hint="eastAsia"/>
                <w:color w:val="FF0000"/>
                <w:szCs w:val="24"/>
              </w:rPr>
              <w:t>=</w:t>
            </w:r>
            <w:r w:rsidRPr="000B14B5">
              <w:rPr>
                <w:rFonts w:ascii="Times New Roman" w:hAnsi="Times New Roman" w:hint="eastAsia"/>
                <w:color w:val="FF0000"/>
                <w:szCs w:val="24"/>
              </w:rPr>
              <w:t>（</w:t>
            </w:r>
            <w:r w:rsidRPr="000B14B5">
              <w:rPr>
                <w:rFonts w:ascii="Times New Roman" w:hAnsi="Times New Roman" w:hint="eastAsia"/>
                <w:color w:val="FF0000"/>
                <w:szCs w:val="24"/>
              </w:rPr>
              <w:t>1+2.8+2.75+14+2</w:t>
            </w:r>
            <w:r w:rsidRPr="000B14B5">
              <w:rPr>
                <w:rFonts w:ascii="Times New Roman" w:hAnsi="Times New Roman" w:hint="eastAsia"/>
                <w:color w:val="FF0000"/>
                <w:szCs w:val="24"/>
              </w:rPr>
              <w:t>）</w:t>
            </w:r>
            <w:r w:rsidRPr="000B14B5">
              <w:rPr>
                <w:rFonts w:ascii="Times New Roman" w:hAnsi="Times New Roman" w:hint="eastAsia"/>
                <w:color w:val="FF0000"/>
                <w:szCs w:val="24"/>
              </w:rPr>
              <w:t>*[50%]</w:t>
            </w:r>
            <w:r w:rsidRPr="000B14B5">
              <w:rPr>
                <w:rFonts w:ascii="Times New Roman" w:hAnsi="Times New Roman" w:hint="eastAsia"/>
                <w:color w:val="FF0000"/>
                <w:szCs w:val="24"/>
              </w:rPr>
              <w:t>≈</w:t>
            </w:r>
            <w:r w:rsidRPr="000B14B5">
              <w:rPr>
                <w:rFonts w:ascii="Times New Roman" w:hAnsi="Times New Roman" w:hint="eastAsia"/>
                <w:color w:val="FF0000"/>
                <w:szCs w:val="24"/>
              </w:rPr>
              <w:t>11.28</w:t>
            </w:r>
            <w:r w:rsidRPr="000B14B5">
              <w:rPr>
                <w:rFonts w:ascii="Times New Roman" w:hAnsi="Times New Roman" w:hint="eastAsia"/>
                <w:color w:val="FF0000"/>
                <w:szCs w:val="24"/>
              </w:rPr>
              <w:t>（万元）。</w:t>
            </w:r>
          </w:p>
          <w:p w14:paraId="0C276F64"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本项目招标代理费</w:t>
            </w:r>
            <w:r w:rsidRPr="000B14B5">
              <w:rPr>
                <w:rFonts w:ascii="Times New Roman" w:hAnsi="Times New Roman" w:hint="eastAsia"/>
                <w:color w:val="FF0000"/>
                <w:szCs w:val="24"/>
              </w:rPr>
              <w:t>11.28</w:t>
            </w:r>
            <w:r w:rsidRPr="000B14B5">
              <w:rPr>
                <w:rFonts w:ascii="Times New Roman" w:hAnsi="Times New Roman" w:hint="eastAsia"/>
                <w:color w:val="FF0000"/>
                <w:szCs w:val="24"/>
              </w:rPr>
              <w:t>万元</w:t>
            </w:r>
            <w:r w:rsidRPr="000B14B5">
              <w:rPr>
                <w:rFonts w:ascii="Times New Roman" w:hAnsi="Times New Roman" w:hint="eastAsia"/>
                <w:color w:val="FF0000"/>
                <w:szCs w:val="24"/>
              </w:rPr>
              <w:t>.</w:t>
            </w:r>
          </w:p>
          <w:p w14:paraId="5FE8FB76"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□招标代理服务费按合同约定价格收取，固定价格</w:t>
            </w:r>
            <w:r w:rsidRPr="000B14B5">
              <w:rPr>
                <w:rFonts w:ascii="Times New Roman" w:hAnsi="Times New Roman" w:hint="eastAsia"/>
                <w:color w:val="FF0000"/>
                <w:szCs w:val="24"/>
              </w:rPr>
              <w:t xml:space="preserve">     </w:t>
            </w:r>
            <w:r w:rsidRPr="000B14B5">
              <w:rPr>
                <w:rFonts w:ascii="Times New Roman" w:hAnsi="Times New Roman" w:hint="eastAsia"/>
                <w:color w:val="FF0000"/>
                <w:szCs w:val="24"/>
              </w:rPr>
              <w:t>万元。</w:t>
            </w:r>
          </w:p>
          <w:p w14:paraId="0803B72F"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1.2</w:t>
            </w:r>
            <w:r w:rsidRPr="000B14B5">
              <w:rPr>
                <w:rFonts w:ascii="Times New Roman" w:hAnsi="Times New Roman" w:hint="eastAsia"/>
                <w:color w:val="FF0000"/>
                <w:szCs w:val="24"/>
              </w:rPr>
              <w:t>支付形式：</w:t>
            </w:r>
          </w:p>
          <w:p w14:paraId="11974D56"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招标代理服务费以</w:t>
            </w:r>
            <w:r w:rsidRPr="000B14B5">
              <w:rPr>
                <w:rFonts w:ascii="Times New Roman" w:hAnsi="Times New Roman" w:hint="eastAsia"/>
                <w:color w:val="FF0000"/>
                <w:szCs w:val="24"/>
              </w:rPr>
              <w:t xml:space="preserve">    </w:t>
            </w:r>
            <w:r w:rsidRPr="000B14B5">
              <w:rPr>
                <w:rFonts w:ascii="Times New Roman" w:hAnsi="Times New Roman" w:hint="eastAsia"/>
                <w:color w:val="FF0000"/>
                <w:szCs w:val="24"/>
              </w:rPr>
              <w:t>汇款</w:t>
            </w:r>
            <w:r w:rsidRPr="000B14B5">
              <w:rPr>
                <w:rFonts w:ascii="Times New Roman" w:hAnsi="Times New Roman" w:hint="eastAsia"/>
                <w:color w:val="FF0000"/>
                <w:szCs w:val="24"/>
              </w:rPr>
              <w:t xml:space="preserve">  </w:t>
            </w:r>
            <w:r w:rsidRPr="000B14B5">
              <w:rPr>
                <w:rFonts w:ascii="Times New Roman" w:hAnsi="Times New Roman" w:hint="eastAsia"/>
                <w:color w:val="FF0000"/>
                <w:szCs w:val="24"/>
              </w:rPr>
              <w:t>形式支付（汇款时备注项目名称）。</w:t>
            </w:r>
          </w:p>
          <w:p w14:paraId="747E85C0"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 xml:space="preserve">    </w:t>
            </w:r>
            <w:r w:rsidRPr="000B14B5">
              <w:rPr>
                <w:rFonts w:ascii="Times New Roman" w:hAnsi="Times New Roman" w:hint="eastAsia"/>
                <w:color w:val="FF0000"/>
                <w:szCs w:val="24"/>
              </w:rPr>
              <w:t>账户名：</w:t>
            </w:r>
            <w:r w:rsidRPr="000B14B5">
              <w:rPr>
                <w:rFonts w:ascii="Times New Roman" w:hAnsi="Times New Roman" w:hint="eastAsia"/>
                <w:color w:val="FF0000"/>
                <w:szCs w:val="24"/>
              </w:rPr>
              <w:t xml:space="preserve">           </w:t>
            </w:r>
          </w:p>
          <w:p w14:paraId="34DE08B8"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开户银行：</w:t>
            </w:r>
            <w:r w:rsidRPr="000B14B5">
              <w:rPr>
                <w:rFonts w:ascii="Times New Roman" w:hAnsi="Times New Roman" w:hint="eastAsia"/>
                <w:color w:val="FF0000"/>
                <w:szCs w:val="24"/>
              </w:rPr>
              <w:t xml:space="preserve">           </w:t>
            </w:r>
          </w:p>
          <w:p w14:paraId="450138F6"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账</w:t>
            </w:r>
            <w:r w:rsidRPr="000B14B5">
              <w:rPr>
                <w:rFonts w:ascii="Times New Roman" w:hAnsi="Times New Roman" w:hint="eastAsia"/>
                <w:color w:val="FF0000"/>
                <w:szCs w:val="24"/>
              </w:rPr>
              <w:t xml:space="preserve"> </w:t>
            </w:r>
            <w:r w:rsidRPr="000B14B5">
              <w:rPr>
                <w:rFonts w:ascii="Times New Roman" w:hAnsi="Times New Roman" w:hint="eastAsia"/>
                <w:color w:val="FF0000"/>
                <w:szCs w:val="24"/>
              </w:rPr>
              <w:t>号：</w:t>
            </w:r>
            <w:r w:rsidRPr="000B14B5">
              <w:rPr>
                <w:rFonts w:ascii="Times New Roman" w:hAnsi="Times New Roman" w:hint="eastAsia"/>
                <w:color w:val="FF0000"/>
                <w:szCs w:val="24"/>
              </w:rPr>
              <w:t xml:space="preserve">        </w:t>
            </w:r>
          </w:p>
          <w:p w14:paraId="5AF2FF18"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注：应在中标结果公示发布后</w:t>
            </w:r>
            <w:r w:rsidRPr="000B14B5">
              <w:rPr>
                <w:rFonts w:ascii="Times New Roman" w:hAnsi="Times New Roman" w:hint="eastAsia"/>
                <w:color w:val="FF0000"/>
                <w:szCs w:val="24"/>
              </w:rPr>
              <w:t>5</w:t>
            </w:r>
            <w:r w:rsidRPr="000B14B5">
              <w:rPr>
                <w:rFonts w:ascii="Times New Roman" w:hAnsi="Times New Roman" w:hint="eastAsia"/>
                <w:color w:val="FF0000"/>
                <w:szCs w:val="24"/>
              </w:rPr>
              <w:t>个工作日内与招标代理机构核对招标代理费数额，逾期不核对，视为已认同。</w:t>
            </w:r>
          </w:p>
          <w:p w14:paraId="373131BB"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2</w:t>
            </w:r>
            <w:r w:rsidRPr="000B14B5">
              <w:rPr>
                <w:rFonts w:ascii="Times New Roman" w:hAnsi="Times New Roman" w:hint="eastAsia"/>
                <w:color w:val="FF0000"/>
                <w:szCs w:val="24"/>
              </w:rPr>
              <w:t>、工程量清单和最高投标限价（控制价）编制费：</w:t>
            </w:r>
          </w:p>
          <w:p w14:paraId="754DAFFE" w14:textId="77777777" w:rsidR="00B33A6C" w:rsidRPr="000B14B5" w:rsidRDefault="00B33A6C" w:rsidP="00B33A6C">
            <w:pPr>
              <w:ind w:firstLineChars="200" w:firstLine="420"/>
              <w:rPr>
                <w:rFonts w:ascii="Times New Roman" w:hAnsi="Times New Roman"/>
                <w:color w:val="FF0000"/>
                <w:szCs w:val="24"/>
              </w:rPr>
            </w:pPr>
            <w:r w:rsidRPr="000B14B5">
              <w:rPr>
                <w:rFonts w:ascii="Times New Roman" w:hAnsi="Times New Roman" w:hint="eastAsia"/>
                <w:color w:val="FF0000"/>
                <w:szCs w:val="24"/>
              </w:rPr>
              <w:t>本项目按工程量清单和最高投标限价（控制价）编制</w:t>
            </w:r>
            <w:proofErr w:type="gramStart"/>
            <w:r w:rsidRPr="000B14B5">
              <w:rPr>
                <w:rFonts w:ascii="Times New Roman" w:hAnsi="Times New Roman" w:hint="eastAsia"/>
                <w:color w:val="FF0000"/>
                <w:szCs w:val="24"/>
              </w:rPr>
              <w:t>费下列</w:t>
            </w:r>
            <w:proofErr w:type="gramEnd"/>
            <w:r w:rsidRPr="000B14B5">
              <w:rPr>
                <w:rFonts w:ascii="Times New Roman" w:hAnsi="Times New Roman" w:hint="eastAsia"/>
                <w:color w:val="FF0000"/>
                <w:szCs w:val="24"/>
              </w:rPr>
              <w:t>标准的</w:t>
            </w:r>
            <w:r w:rsidRPr="000B14B5">
              <w:rPr>
                <w:rFonts w:ascii="Times New Roman" w:hAnsi="Times New Roman" w:hint="eastAsia"/>
                <w:color w:val="FF0000"/>
                <w:szCs w:val="24"/>
              </w:rPr>
              <w:t xml:space="preserve">    %</w:t>
            </w:r>
            <w:r w:rsidRPr="000B14B5">
              <w:rPr>
                <w:rFonts w:ascii="Times New Roman" w:hAnsi="Times New Roman" w:hint="eastAsia"/>
                <w:color w:val="FF0000"/>
                <w:szCs w:val="24"/>
              </w:rPr>
              <w:t>收取（不足</w:t>
            </w:r>
            <w:r w:rsidRPr="000B14B5">
              <w:rPr>
                <w:rFonts w:ascii="Times New Roman" w:hAnsi="Times New Roman" w:hint="eastAsia"/>
                <w:color w:val="FF0000"/>
                <w:szCs w:val="24"/>
              </w:rPr>
              <w:t>1000</w:t>
            </w:r>
            <w:r w:rsidRPr="000B14B5">
              <w:rPr>
                <w:rFonts w:ascii="Times New Roman" w:hAnsi="Times New Roman" w:hint="eastAsia"/>
                <w:color w:val="FF0000"/>
                <w:szCs w:val="24"/>
              </w:rPr>
              <w:t>元的按</w:t>
            </w:r>
            <w:r w:rsidRPr="000B14B5">
              <w:rPr>
                <w:rFonts w:ascii="Times New Roman" w:hAnsi="Times New Roman" w:hint="eastAsia"/>
                <w:color w:val="FF0000"/>
                <w:szCs w:val="24"/>
              </w:rPr>
              <w:t>1000</w:t>
            </w:r>
            <w:r w:rsidRPr="000B14B5">
              <w:rPr>
                <w:rFonts w:ascii="Times New Roman" w:hAnsi="Times New Roman" w:hint="eastAsia"/>
                <w:color w:val="FF0000"/>
                <w:szCs w:val="24"/>
              </w:rPr>
              <w:t>元计）：以成交价为计算基数，具体收费标准可参考《安徽省建设工程造价咨询服务及收费标准》（</w:t>
            </w:r>
            <w:proofErr w:type="gramStart"/>
            <w:r w:rsidRPr="000B14B5">
              <w:rPr>
                <w:rFonts w:ascii="Times New Roman" w:hAnsi="Times New Roman" w:hint="eastAsia"/>
                <w:color w:val="FF0000"/>
                <w:szCs w:val="24"/>
              </w:rPr>
              <w:t>皖价服</w:t>
            </w:r>
            <w:proofErr w:type="gramEnd"/>
            <w:r w:rsidRPr="000B14B5">
              <w:rPr>
                <w:rFonts w:ascii="Times New Roman" w:hAnsi="Times New Roman" w:hint="eastAsia"/>
                <w:color w:val="FF0000"/>
                <w:szCs w:val="24"/>
              </w:rPr>
              <w:t>[2007]86</w:t>
            </w:r>
            <w:r w:rsidRPr="000B14B5">
              <w:rPr>
                <w:rFonts w:ascii="Times New Roman" w:hAnsi="Times New Roman" w:hint="eastAsia"/>
                <w:color w:val="FF0000"/>
                <w:szCs w:val="24"/>
              </w:rPr>
              <w:t>号）。</w:t>
            </w:r>
          </w:p>
          <w:p w14:paraId="74407377" w14:textId="4065940A" w:rsidR="00B33A6C" w:rsidRPr="00407DDC" w:rsidRDefault="00B33A6C" w:rsidP="00B33A6C">
            <w:pPr>
              <w:spacing w:line="380" w:lineRule="exact"/>
              <w:jc w:val="left"/>
              <w:rPr>
                <w:rFonts w:ascii="宋体" w:hAnsi="宋体"/>
                <w:b/>
                <w:szCs w:val="21"/>
              </w:rPr>
            </w:pPr>
            <w:permStart w:id="1046372096" w:edGrp="everyone"/>
            <w:r w:rsidRPr="000B14B5">
              <w:rPr>
                <w:rFonts w:ascii="Times New Roman" w:hAnsi="Times New Roman" w:hint="eastAsia"/>
                <w:color w:val="FF0000"/>
                <w:szCs w:val="24"/>
              </w:rPr>
              <w:t>（评标专家费用不再在招标文件中约定由中标人支付。此提醒事项，代理编制招标文件时删除。</w:t>
            </w:r>
            <w:r w:rsidRPr="000B14B5">
              <w:rPr>
                <w:rFonts w:ascii="Times New Roman" w:hAnsi="Times New Roman" w:hint="eastAsia"/>
                <w:szCs w:val="24"/>
              </w:rPr>
              <w:t>）</w:t>
            </w:r>
            <w:permEnd w:id="1046372096"/>
          </w:p>
        </w:tc>
      </w:tr>
      <w:tr w:rsidR="00B33A6C" w:rsidRPr="00407DDC" w14:paraId="2B3A5309"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F147B3B" w14:textId="77777777" w:rsidR="00B33A6C" w:rsidRPr="00407DDC" w:rsidRDefault="00B33A6C" w:rsidP="00B33A6C">
            <w:pPr>
              <w:spacing w:line="400" w:lineRule="exact"/>
              <w:jc w:val="center"/>
              <w:rPr>
                <w:rFonts w:ascii="宋体" w:hAnsi="宋体"/>
                <w:b/>
                <w:szCs w:val="21"/>
              </w:rPr>
            </w:pPr>
            <w:permStart w:id="97603565" w:edGrp="everyone"/>
            <w:r w:rsidRPr="00407DDC">
              <w:rPr>
                <w:rFonts w:ascii="宋体" w:hAnsi="宋体" w:hint="eastAsia"/>
                <w:szCs w:val="21"/>
              </w:rPr>
              <w:lastRenderedPageBreak/>
              <w:t>11</w:t>
            </w:r>
            <w:r w:rsidRPr="00407DDC">
              <w:rPr>
                <w:rFonts w:ascii="宋体" w:hAnsi="宋体"/>
                <w:szCs w:val="21"/>
              </w:rPr>
              <w:t>.4</w:t>
            </w:r>
            <w:permEnd w:id="97603565"/>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FC855DC" w14:textId="77777777" w:rsidR="00B33A6C" w:rsidRPr="00407DDC" w:rsidRDefault="00B33A6C" w:rsidP="00B33A6C">
            <w:pPr>
              <w:pStyle w:val="p0"/>
              <w:spacing w:line="400" w:lineRule="exact"/>
            </w:pPr>
            <w:r w:rsidRPr="00407DDC">
              <w:rPr>
                <w:rFonts w:hint="eastAsia"/>
              </w:rPr>
              <w:t>本招标文件的解释权属于招标人和招标代理。</w:t>
            </w:r>
          </w:p>
          <w:p w14:paraId="0392A115" w14:textId="77777777" w:rsidR="00B33A6C" w:rsidRPr="00407DDC" w:rsidRDefault="00B33A6C" w:rsidP="00B33A6C">
            <w:pPr>
              <w:spacing w:line="380" w:lineRule="exact"/>
              <w:jc w:val="left"/>
              <w:rPr>
                <w:rFonts w:ascii="宋体" w:hAnsi="宋体"/>
                <w:szCs w:val="21"/>
              </w:rPr>
            </w:pPr>
            <w:r w:rsidRPr="00407DDC">
              <w:rPr>
                <w:rFonts w:hint="eastAsia"/>
              </w:rPr>
              <w:t>解释原则：构成本招标文件的各个组成文件应互为解释，互为说明；如有不明确或不一致，构成合同文件组成内容，以合同文件约定内容为准，且以专用合同条款约定的合同文件优先顺序解释；除招标文件中有特别规定外，仅适用于招标投标阶段的规定，按招标公告、投标人须知、评标办法、投标文件格式的先后顺序解释；同</w:t>
            </w:r>
            <w:proofErr w:type="gramStart"/>
            <w:r w:rsidRPr="00407DDC">
              <w:rPr>
                <w:rFonts w:hint="eastAsia"/>
              </w:rPr>
              <w:t>一组成</w:t>
            </w:r>
            <w:proofErr w:type="gramEnd"/>
            <w:r w:rsidRPr="00407DDC">
              <w:rPr>
                <w:rFonts w:hint="eastAsia"/>
              </w:rPr>
              <w:t>文件中就同一事项的规定或约定不一致的，以编排顺序在后者为准；同</w:t>
            </w:r>
            <w:proofErr w:type="gramStart"/>
            <w:r w:rsidRPr="00407DDC">
              <w:rPr>
                <w:rFonts w:hint="eastAsia"/>
              </w:rPr>
              <w:t>一组成</w:t>
            </w:r>
            <w:proofErr w:type="gramEnd"/>
            <w:r w:rsidRPr="00407DDC">
              <w:rPr>
                <w:rFonts w:hint="eastAsia"/>
              </w:rPr>
              <w:t>文件不同版本之间有不一致的，以形成时间在后者为准。按本款前述规定仍不能形成结论的，由招标人或其委托的代理机构负责解释。</w:t>
            </w:r>
          </w:p>
        </w:tc>
      </w:tr>
      <w:tr w:rsidR="00B33A6C" w:rsidRPr="00407DDC" w14:paraId="0295A8C9"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779040C8" w14:textId="77777777" w:rsidR="00B33A6C" w:rsidRPr="00407DDC" w:rsidRDefault="00B33A6C" w:rsidP="00B33A6C">
            <w:pPr>
              <w:spacing w:line="400" w:lineRule="exact"/>
              <w:jc w:val="center"/>
              <w:rPr>
                <w:rFonts w:ascii="宋体" w:hAnsi="宋体"/>
                <w:szCs w:val="21"/>
                <w:highlight w:val="yellow"/>
              </w:rPr>
            </w:pPr>
            <w:permStart w:id="1670865184" w:edGrp="everyone"/>
            <w:r w:rsidRPr="00407DDC">
              <w:rPr>
                <w:rFonts w:ascii="宋体" w:hAnsi="宋体" w:hint="eastAsia"/>
                <w:szCs w:val="21"/>
                <w:highlight w:val="yellow"/>
              </w:rPr>
              <w:t>11</w:t>
            </w:r>
            <w:r w:rsidRPr="00407DDC">
              <w:rPr>
                <w:rFonts w:ascii="宋体" w:hAnsi="宋体"/>
                <w:szCs w:val="21"/>
                <w:highlight w:val="yellow"/>
              </w:rPr>
              <w:t>.5</w:t>
            </w:r>
            <w:permEnd w:id="1670865184"/>
          </w:p>
        </w:tc>
        <w:tc>
          <w:tcPr>
            <w:tcW w:w="2376" w:type="dxa"/>
            <w:tcBorders>
              <w:top w:val="single" w:sz="4" w:space="0" w:color="auto"/>
              <w:left w:val="single" w:sz="4" w:space="0" w:color="auto"/>
              <w:bottom w:val="single" w:sz="4" w:space="0" w:color="auto"/>
              <w:right w:val="single" w:sz="4" w:space="0" w:color="auto"/>
            </w:tcBorders>
            <w:vAlign w:val="center"/>
          </w:tcPr>
          <w:p w14:paraId="7412218E" w14:textId="77777777" w:rsidR="00B33A6C" w:rsidRPr="00407DDC" w:rsidRDefault="00B33A6C" w:rsidP="00B33A6C">
            <w:pPr>
              <w:widowControl/>
              <w:spacing w:line="400" w:lineRule="exact"/>
              <w:jc w:val="center"/>
              <w:rPr>
                <w:rFonts w:ascii="宋体" w:hAnsi="宋体"/>
                <w:kern w:val="0"/>
                <w:szCs w:val="21"/>
              </w:rPr>
            </w:pPr>
            <w:r w:rsidRPr="00407DDC">
              <w:rPr>
                <w:rFonts w:ascii="宋体" w:hAnsi="宋体" w:hint="eastAsia"/>
                <w:szCs w:val="21"/>
              </w:rPr>
              <w:t>本项目采用</w:t>
            </w:r>
          </w:p>
        </w:tc>
        <w:tc>
          <w:tcPr>
            <w:tcW w:w="5946" w:type="dxa"/>
            <w:gridSpan w:val="3"/>
            <w:tcBorders>
              <w:top w:val="single" w:sz="4" w:space="0" w:color="auto"/>
              <w:left w:val="single" w:sz="4" w:space="0" w:color="auto"/>
              <w:bottom w:val="single" w:sz="4" w:space="0" w:color="auto"/>
              <w:right w:val="single" w:sz="4" w:space="0" w:color="auto"/>
            </w:tcBorders>
            <w:vAlign w:val="center"/>
          </w:tcPr>
          <w:p w14:paraId="769E29D0" w14:textId="77777777" w:rsidR="00B33A6C" w:rsidRPr="00407DDC" w:rsidRDefault="00B33A6C" w:rsidP="00B33A6C">
            <w:pPr>
              <w:spacing w:line="320" w:lineRule="exact"/>
              <w:rPr>
                <w:szCs w:val="21"/>
              </w:rPr>
            </w:pPr>
            <w:permStart w:id="1717859665" w:edGrp="everyone"/>
            <w:r w:rsidRPr="00407DDC">
              <w:rPr>
                <w:rFonts w:hint="eastAsia"/>
                <w:szCs w:val="21"/>
              </w:rPr>
              <w:t>□</w:t>
            </w:r>
            <w:permEnd w:id="1717859665"/>
            <w:r w:rsidRPr="00407DDC">
              <w:rPr>
                <w:rFonts w:hint="eastAsia"/>
                <w:szCs w:val="21"/>
              </w:rPr>
              <w:t>设计团队招标</w:t>
            </w:r>
          </w:p>
          <w:p w14:paraId="2CB6F9B0" w14:textId="77777777" w:rsidR="00B33A6C" w:rsidRPr="00407DDC" w:rsidRDefault="00B33A6C" w:rsidP="00B33A6C">
            <w:pPr>
              <w:widowControl/>
              <w:spacing w:line="400" w:lineRule="exact"/>
              <w:rPr>
                <w:rFonts w:ascii="宋体" w:hAnsi="宋体"/>
                <w:kern w:val="0"/>
                <w:sz w:val="18"/>
                <w:szCs w:val="18"/>
              </w:rPr>
            </w:pPr>
            <w:permStart w:id="1751276952" w:edGrp="everyone"/>
            <w:r w:rsidRPr="00407DDC">
              <w:rPr>
                <w:rFonts w:hint="eastAsia"/>
                <w:szCs w:val="21"/>
              </w:rPr>
              <w:t>□</w:t>
            </w:r>
            <w:permEnd w:id="1751276952"/>
            <w:r w:rsidRPr="00407DDC">
              <w:rPr>
                <w:rFonts w:hint="eastAsia"/>
                <w:szCs w:val="21"/>
              </w:rPr>
              <w:t>设计方案招标</w:t>
            </w:r>
          </w:p>
        </w:tc>
      </w:tr>
      <w:tr w:rsidR="00B33A6C" w:rsidRPr="00407DDC" w14:paraId="2DD12445"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4278E450" w14:textId="77777777" w:rsidR="00B33A6C" w:rsidRPr="00407DDC" w:rsidRDefault="00B33A6C" w:rsidP="00B33A6C">
            <w:pPr>
              <w:spacing w:line="400" w:lineRule="exact"/>
              <w:jc w:val="center"/>
              <w:rPr>
                <w:rFonts w:ascii="宋体" w:hAnsi="宋体"/>
                <w:szCs w:val="21"/>
              </w:rPr>
            </w:pPr>
            <w:permStart w:id="1940011901" w:edGrp="everyone"/>
            <w:r w:rsidRPr="00407DDC">
              <w:rPr>
                <w:rFonts w:ascii="宋体" w:hAnsi="宋体" w:hint="eastAsia"/>
                <w:szCs w:val="21"/>
              </w:rPr>
              <w:lastRenderedPageBreak/>
              <w:t>11</w:t>
            </w:r>
            <w:r w:rsidRPr="00407DDC">
              <w:rPr>
                <w:rFonts w:ascii="宋体" w:hAnsi="宋体"/>
                <w:szCs w:val="21"/>
              </w:rPr>
              <w:t>.6</w:t>
            </w:r>
            <w:permEnd w:id="1940011901"/>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2DB9ADF" w14:textId="77777777" w:rsidR="00B33A6C" w:rsidRPr="00407DDC" w:rsidRDefault="00B33A6C" w:rsidP="00B33A6C">
            <w:pPr>
              <w:widowControl/>
              <w:spacing w:line="400" w:lineRule="exact"/>
              <w:rPr>
                <w:rFonts w:ascii="宋体" w:hAnsi="宋体"/>
                <w:kern w:val="0"/>
                <w:sz w:val="18"/>
                <w:szCs w:val="18"/>
              </w:rPr>
            </w:pPr>
            <w:r w:rsidRPr="00407DDC">
              <w:rPr>
                <w:rFonts w:ascii="宋体" w:hAnsi="宋体" w:hint="eastAsia"/>
              </w:rPr>
              <w:t>投标人在制作投标文件时应根据招标文件要求上传响应招标文件证明材料的原件扫描件。</w:t>
            </w:r>
          </w:p>
        </w:tc>
      </w:tr>
      <w:tr w:rsidR="00B33A6C" w:rsidRPr="00407DDC" w14:paraId="119E8430"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4B693AF1" w14:textId="77777777" w:rsidR="00B33A6C" w:rsidRPr="00407DDC" w:rsidRDefault="00B33A6C" w:rsidP="00B33A6C">
            <w:pPr>
              <w:spacing w:line="400" w:lineRule="exact"/>
              <w:jc w:val="center"/>
              <w:rPr>
                <w:rFonts w:ascii="宋体" w:hAnsi="宋体"/>
                <w:szCs w:val="21"/>
              </w:rPr>
            </w:pPr>
            <w:permStart w:id="974940998" w:edGrp="everyone"/>
            <w:r w:rsidRPr="00407DDC">
              <w:rPr>
                <w:rFonts w:ascii="宋体" w:hAnsi="宋体" w:hint="eastAsia"/>
                <w:szCs w:val="21"/>
              </w:rPr>
              <w:t>11</w:t>
            </w:r>
            <w:r w:rsidRPr="00407DDC">
              <w:rPr>
                <w:rFonts w:ascii="宋体" w:hAnsi="宋体"/>
                <w:szCs w:val="21"/>
              </w:rPr>
              <w:t>.7</w:t>
            </w:r>
            <w:permEnd w:id="974940998"/>
          </w:p>
        </w:tc>
        <w:tc>
          <w:tcPr>
            <w:tcW w:w="4161" w:type="dxa"/>
            <w:gridSpan w:val="3"/>
            <w:tcBorders>
              <w:top w:val="single" w:sz="4" w:space="0" w:color="auto"/>
              <w:left w:val="single" w:sz="4" w:space="0" w:color="auto"/>
              <w:bottom w:val="single" w:sz="4" w:space="0" w:color="auto"/>
              <w:right w:val="single" w:sz="4" w:space="0" w:color="auto"/>
            </w:tcBorders>
            <w:vAlign w:val="center"/>
          </w:tcPr>
          <w:p w14:paraId="1F06FB28" w14:textId="77777777" w:rsidR="00B33A6C" w:rsidRPr="00407DDC" w:rsidRDefault="00B33A6C" w:rsidP="00B33A6C">
            <w:pPr>
              <w:widowControl/>
              <w:spacing w:line="400" w:lineRule="exact"/>
              <w:rPr>
                <w:rFonts w:ascii="宋体" w:hAnsi="宋体"/>
              </w:rPr>
            </w:pPr>
          </w:p>
          <w:p w14:paraId="69DDEB92" w14:textId="77777777" w:rsidR="00B33A6C" w:rsidRPr="00407DDC" w:rsidRDefault="00B33A6C" w:rsidP="00B33A6C">
            <w:pPr>
              <w:widowControl/>
              <w:spacing w:line="400" w:lineRule="exact"/>
              <w:rPr>
                <w:rFonts w:ascii="宋体" w:hAnsi="宋体"/>
              </w:rPr>
            </w:pPr>
            <w:r w:rsidRPr="00407DDC">
              <w:rPr>
                <w:rFonts w:ascii="宋体" w:hAnsi="宋体" w:hint="eastAsia"/>
              </w:rPr>
              <w:t>增值税税金相关要求</w:t>
            </w:r>
          </w:p>
        </w:tc>
        <w:tc>
          <w:tcPr>
            <w:tcW w:w="4161" w:type="dxa"/>
            <w:tcBorders>
              <w:top w:val="single" w:sz="4" w:space="0" w:color="auto"/>
              <w:left w:val="single" w:sz="4" w:space="0" w:color="auto"/>
              <w:bottom w:val="single" w:sz="4" w:space="0" w:color="auto"/>
              <w:right w:val="single" w:sz="4" w:space="0" w:color="auto"/>
            </w:tcBorders>
            <w:vAlign w:val="center"/>
          </w:tcPr>
          <w:p w14:paraId="01A3292B" w14:textId="77777777" w:rsidR="00B33A6C" w:rsidRPr="00407DDC" w:rsidRDefault="00B33A6C" w:rsidP="00B33A6C">
            <w:pPr>
              <w:widowControl/>
              <w:spacing w:line="400" w:lineRule="exact"/>
              <w:rPr>
                <w:rFonts w:ascii="宋体" w:hAnsi="宋体"/>
              </w:rPr>
            </w:pPr>
            <w:r w:rsidRPr="00407DDC">
              <w:rPr>
                <w:rFonts w:ascii="宋体" w:hAnsi="宋体" w:hint="eastAsia"/>
              </w:rPr>
              <w:t>(1）计税方法:</w:t>
            </w:r>
          </w:p>
          <w:p w14:paraId="6B6F0406" w14:textId="77777777" w:rsidR="00B33A6C" w:rsidRPr="00407DDC" w:rsidRDefault="00B33A6C" w:rsidP="00B33A6C">
            <w:pPr>
              <w:widowControl/>
              <w:spacing w:line="400" w:lineRule="exact"/>
              <w:rPr>
                <w:rFonts w:ascii="宋体" w:hAnsi="宋体"/>
              </w:rPr>
            </w:pPr>
            <w:permStart w:id="2105768751" w:edGrp="everyone"/>
            <w:r w:rsidRPr="00407DDC">
              <w:rPr>
                <w:rFonts w:hint="eastAsia"/>
                <w:szCs w:val="21"/>
              </w:rPr>
              <w:t>□</w:t>
            </w:r>
            <w:permEnd w:id="2105768751"/>
            <w:r w:rsidRPr="00407DDC">
              <w:rPr>
                <w:rFonts w:ascii="宋体" w:hAnsi="宋体" w:hint="eastAsia"/>
              </w:rPr>
              <w:t>一般计税方法</w:t>
            </w:r>
          </w:p>
          <w:p w14:paraId="1CFA5D3C" w14:textId="77777777" w:rsidR="00B33A6C" w:rsidRPr="00407DDC" w:rsidRDefault="00B33A6C" w:rsidP="00B33A6C">
            <w:pPr>
              <w:widowControl/>
              <w:spacing w:line="400" w:lineRule="exact"/>
              <w:rPr>
                <w:rFonts w:ascii="宋体" w:hAnsi="宋体"/>
              </w:rPr>
            </w:pPr>
            <w:permStart w:id="2023777236" w:edGrp="everyone"/>
            <w:r w:rsidRPr="00407DDC">
              <w:rPr>
                <w:rFonts w:hint="eastAsia"/>
                <w:szCs w:val="21"/>
              </w:rPr>
              <w:t>□</w:t>
            </w:r>
            <w:permEnd w:id="2023777236"/>
            <w:r w:rsidRPr="00407DDC">
              <w:rPr>
                <w:rFonts w:ascii="宋体" w:hAnsi="宋体" w:hint="eastAsia"/>
              </w:rPr>
              <w:t>简易计算方法</w:t>
            </w:r>
          </w:p>
          <w:p w14:paraId="4BD779F9" w14:textId="77777777" w:rsidR="00B33A6C" w:rsidRPr="00407DDC" w:rsidRDefault="00B33A6C" w:rsidP="00B33A6C">
            <w:pPr>
              <w:widowControl/>
              <w:spacing w:line="400" w:lineRule="exact"/>
              <w:rPr>
                <w:rFonts w:ascii="宋体" w:hAnsi="宋体"/>
              </w:rPr>
            </w:pPr>
            <w:r w:rsidRPr="00407DDC">
              <w:rPr>
                <w:rFonts w:ascii="宋体" w:hAnsi="宋体" w:hint="eastAsia"/>
              </w:rPr>
              <w:t>(2）发票类型:</w:t>
            </w:r>
          </w:p>
          <w:p w14:paraId="246F219F" w14:textId="77777777" w:rsidR="00B33A6C" w:rsidRPr="00407DDC" w:rsidRDefault="00B33A6C" w:rsidP="00B33A6C">
            <w:pPr>
              <w:widowControl/>
              <w:spacing w:line="400" w:lineRule="exact"/>
              <w:rPr>
                <w:rFonts w:ascii="宋体" w:hAnsi="宋体"/>
              </w:rPr>
            </w:pPr>
            <w:permStart w:id="913268076" w:edGrp="everyone"/>
            <w:r w:rsidRPr="00407DDC">
              <w:rPr>
                <w:rFonts w:hint="eastAsia"/>
                <w:szCs w:val="21"/>
              </w:rPr>
              <w:t>□</w:t>
            </w:r>
            <w:permEnd w:id="913268076"/>
            <w:r w:rsidRPr="00407DDC">
              <w:rPr>
                <w:rFonts w:ascii="宋体" w:hAnsi="宋体" w:hint="eastAsia"/>
              </w:rPr>
              <w:t>增值税专用发票</w:t>
            </w:r>
          </w:p>
          <w:p w14:paraId="56699445" w14:textId="77777777" w:rsidR="00B33A6C" w:rsidRPr="00407DDC" w:rsidRDefault="00B33A6C" w:rsidP="00B33A6C">
            <w:pPr>
              <w:widowControl/>
              <w:spacing w:line="400" w:lineRule="exact"/>
              <w:rPr>
                <w:rFonts w:ascii="宋体" w:hAnsi="宋体"/>
              </w:rPr>
            </w:pPr>
            <w:permStart w:id="1721241766" w:edGrp="everyone"/>
            <w:r w:rsidRPr="00407DDC">
              <w:rPr>
                <w:rFonts w:hint="eastAsia"/>
                <w:szCs w:val="21"/>
              </w:rPr>
              <w:t>□</w:t>
            </w:r>
            <w:permEnd w:id="1721241766"/>
            <w:r w:rsidRPr="00407DDC">
              <w:rPr>
                <w:rFonts w:ascii="宋体" w:hAnsi="宋体" w:hint="eastAsia"/>
              </w:rPr>
              <w:t>增值税普通发票</w:t>
            </w:r>
          </w:p>
          <w:p w14:paraId="2B6A0E28" w14:textId="77777777" w:rsidR="00B33A6C" w:rsidRPr="00407DDC" w:rsidRDefault="00B33A6C" w:rsidP="00B33A6C">
            <w:pPr>
              <w:widowControl/>
              <w:spacing w:line="400" w:lineRule="exact"/>
              <w:rPr>
                <w:rFonts w:ascii="宋体" w:hAnsi="宋体"/>
              </w:rPr>
            </w:pPr>
            <w:r w:rsidRPr="00407DDC">
              <w:rPr>
                <w:rFonts w:ascii="宋体" w:hAnsi="宋体" w:hint="eastAsia"/>
              </w:rPr>
              <w:t>(3）增值税税率按照国家有关规定执行。</w:t>
            </w:r>
          </w:p>
          <w:p w14:paraId="1EADEE5F" w14:textId="77777777" w:rsidR="00B33A6C" w:rsidRPr="00407DDC" w:rsidRDefault="00B33A6C" w:rsidP="00B33A6C">
            <w:pPr>
              <w:widowControl/>
              <w:spacing w:line="400" w:lineRule="exact"/>
              <w:rPr>
                <w:rFonts w:ascii="宋体" w:hAnsi="宋体"/>
              </w:rPr>
            </w:pPr>
            <w:r w:rsidRPr="00407DDC">
              <w:rPr>
                <w:rFonts w:ascii="宋体" w:hAnsi="宋体" w:hint="eastAsia"/>
              </w:rPr>
              <w:t>(4）其他：注册地不在黄山市行政区域范围（含三区四县）的中标人，应按照国家税务总局规定，在建筑服务发生地及时足额预缴增值税。</w:t>
            </w:r>
          </w:p>
        </w:tc>
      </w:tr>
      <w:tr w:rsidR="00B33A6C" w:rsidRPr="00407DDC" w14:paraId="0A9C2343"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0941D878" w14:textId="77777777" w:rsidR="00B33A6C" w:rsidRPr="00407DDC" w:rsidRDefault="00B33A6C" w:rsidP="00B33A6C">
            <w:pPr>
              <w:spacing w:line="400" w:lineRule="exact"/>
              <w:jc w:val="center"/>
              <w:rPr>
                <w:rFonts w:ascii="宋体" w:hAnsi="宋体"/>
                <w:szCs w:val="21"/>
              </w:rPr>
            </w:pPr>
            <w:permStart w:id="1081741911" w:edGrp="everyone"/>
            <w:r w:rsidRPr="00407DDC">
              <w:rPr>
                <w:rFonts w:ascii="宋体" w:hAnsi="宋体" w:hint="eastAsia"/>
                <w:szCs w:val="21"/>
                <w:highlight w:val="yellow"/>
              </w:rPr>
              <w:t>11</w:t>
            </w:r>
            <w:r w:rsidRPr="00407DDC">
              <w:rPr>
                <w:rFonts w:ascii="宋体" w:hAnsi="宋体"/>
                <w:szCs w:val="21"/>
                <w:highlight w:val="yellow"/>
              </w:rPr>
              <w:t>.</w:t>
            </w:r>
            <w:r w:rsidRPr="00407DDC">
              <w:rPr>
                <w:rFonts w:ascii="宋体" w:hAnsi="宋体"/>
                <w:szCs w:val="21"/>
              </w:rPr>
              <w:t>8</w:t>
            </w:r>
            <w:permEnd w:id="1081741911"/>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E1A1B75" w14:textId="77777777" w:rsidR="00B33A6C" w:rsidRPr="00407DDC" w:rsidRDefault="00B33A6C" w:rsidP="00B33A6C">
            <w:pPr>
              <w:widowControl/>
              <w:spacing w:line="400" w:lineRule="exact"/>
              <w:rPr>
                <w:rFonts w:ascii="宋体" w:hAnsi="宋体"/>
              </w:rPr>
            </w:pPr>
            <w:r w:rsidRPr="00407DDC">
              <w:rPr>
                <w:rFonts w:ascii="宋体" w:hAnsi="宋体" w:hint="eastAsia"/>
              </w:rPr>
              <w:t>质量保证金和农民工工资保证金缴纳的形式：现金、银行保函、工程信用担保或工程保险。</w:t>
            </w:r>
          </w:p>
        </w:tc>
      </w:tr>
      <w:tr w:rsidR="00B33A6C" w:rsidRPr="00407DDC" w14:paraId="5A94D62B"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230166F5" w14:textId="77777777" w:rsidR="00B33A6C" w:rsidRPr="00407DDC" w:rsidRDefault="00B33A6C" w:rsidP="00B33A6C">
            <w:pPr>
              <w:spacing w:line="400" w:lineRule="exact"/>
              <w:jc w:val="center"/>
              <w:rPr>
                <w:rFonts w:ascii="宋体" w:hAnsi="宋体"/>
                <w:szCs w:val="21"/>
              </w:rPr>
            </w:pPr>
            <w:permStart w:id="2002537429" w:edGrp="everyone" w:colFirst="0" w:colLast="0"/>
            <w:permStart w:id="32726545" w:edGrp="everyone" w:colFirst="1" w:colLast="1"/>
            <w:permStart w:id="1265467325" w:edGrp="everyone" w:colFirst="2" w:colLast="2"/>
            <w:r w:rsidRPr="00407DDC">
              <w:rPr>
                <w:rFonts w:ascii="宋体" w:hAnsi="宋体" w:hint="eastAsia"/>
                <w:szCs w:val="21"/>
              </w:rPr>
              <w:t xml:space="preserve"> 11.9</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07D77F87" w14:textId="77777777" w:rsidR="00B33A6C" w:rsidRPr="00407DDC" w:rsidRDefault="00B33A6C" w:rsidP="00B33A6C">
            <w:pPr>
              <w:spacing w:line="400" w:lineRule="exact"/>
              <w:rPr>
                <w:rFonts w:ascii="宋体" w:hAnsi="宋体" w:cs="宋体"/>
                <w:u w:val="single"/>
              </w:rPr>
            </w:pPr>
            <w:r w:rsidRPr="00407DDC">
              <w:rPr>
                <w:rFonts w:ascii="宋体" w:hAnsi="宋体" w:cs="宋体" w:hint="eastAsia"/>
                <w:szCs w:val="21"/>
              </w:rPr>
              <w:t>中小企业扶持政策：</w:t>
            </w:r>
          </w:p>
          <w:p w14:paraId="71440C32" w14:textId="77777777" w:rsidR="00B33A6C" w:rsidRPr="00407DDC" w:rsidRDefault="00B33A6C" w:rsidP="00B33A6C">
            <w:pPr>
              <w:widowControl/>
              <w:spacing w:line="400" w:lineRule="exact"/>
              <w:rPr>
                <w:rFonts w:ascii="宋体" w:hAnsi="宋体"/>
                <w:kern w:val="0"/>
                <w:sz w:val="18"/>
                <w:szCs w:val="18"/>
              </w:rPr>
            </w:pPr>
            <w:r w:rsidRPr="00407DDC">
              <w:rPr>
                <w:rFonts w:ascii="宋体" w:hAnsi="宋体" w:cs="宋体" w:hint="eastAsia"/>
                <w:szCs w:val="21"/>
              </w:rPr>
              <w:t>根据工业和信息化部、国家统计局、国家发展和改革委员会、财政部《关于印发中小企业划型标准规定的通知》（工信部联企</w:t>
            </w:r>
            <w:r w:rsidRPr="00407DDC">
              <w:rPr>
                <w:rFonts w:ascii="宋体" w:hAnsi="宋体" w:cs="宋体" w:hint="eastAsia"/>
              </w:rPr>
              <w:t xml:space="preserve">业〔2011〕300号），本项目采购标的对应的中小企业划分标准所属行业为 </w:t>
            </w:r>
            <w:r w:rsidRPr="00407DDC">
              <w:rPr>
                <w:rFonts w:ascii="宋体" w:hAnsi="宋体" w:cs="宋体" w:hint="eastAsia"/>
                <w:b/>
                <w:bCs/>
                <w:u w:val="single"/>
              </w:rPr>
              <w:t>其他未列明行业</w:t>
            </w:r>
            <w:r w:rsidRPr="00407DDC">
              <w:rPr>
                <w:rFonts w:ascii="宋体" w:hAnsi="宋体" w:cs="宋体" w:hint="eastAsia"/>
              </w:rPr>
              <w:t xml:space="preserve">。 </w:t>
            </w:r>
          </w:p>
        </w:tc>
      </w:tr>
      <w:tr w:rsidR="00B33A6C" w:rsidRPr="00407DDC" w14:paraId="7EBDCDF8"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1AE92124" w14:textId="77777777" w:rsidR="00B33A6C" w:rsidRPr="00407DDC" w:rsidRDefault="00B33A6C" w:rsidP="00B33A6C">
            <w:pPr>
              <w:spacing w:line="400" w:lineRule="exact"/>
              <w:jc w:val="center"/>
              <w:rPr>
                <w:rFonts w:ascii="宋体" w:hAnsi="宋体"/>
                <w:szCs w:val="21"/>
              </w:rPr>
            </w:pPr>
            <w:permStart w:id="1625517095" w:edGrp="everyone"/>
            <w:permEnd w:id="2002537429"/>
            <w:permEnd w:id="32726545"/>
            <w:permEnd w:id="1265467325"/>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7CA91CAB" w14:textId="77777777" w:rsidR="00B33A6C" w:rsidRPr="00407DDC" w:rsidRDefault="00B33A6C" w:rsidP="00B33A6C">
            <w:pPr>
              <w:widowControl/>
              <w:spacing w:line="400" w:lineRule="exact"/>
              <w:rPr>
                <w:rFonts w:ascii="宋体" w:hAnsi="宋体"/>
                <w:kern w:val="0"/>
                <w:sz w:val="18"/>
                <w:szCs w:val="18"/>
              </w:rPr>
            </w:pPr>
          </w:p>
        </w:tc>
      </w:tr>
      <w:permEnd w:id="1625517095"/>
    </w:tbl>
    <w:p w14:paraId="52939B0E" w14:textId="77777777" w:rsidR="00E472F5" w:rsidRPr="00407DDC" w:rsidRDefault="00000000">
      <w:pPr>
        <w:widowControl/>
        <w:snapToGrid w:val="0"/>
        <w:spacing w:line="400" w:lineRule="exact"/>
        <w:rPr>
          <w:rFonts w:ascii="宋体" w:hAnsi="宋体"/>
          <w:b/>
          <w:kern w:val="0"/>
          <w:sz w:val="24"/>
        </w:rPr>
      </w:pPr>
      <w:r w:rsidRPr="00407DDC">
        <w:rPr>
          <w:rFonts w:ascii="宋体" w:hAnsi="宋体" w:hint="eastAsia"/>
          <w:b/>
          <w:kern w:val="0"/>
          <w:sz w:val="24"/>
        </w:rPr>
        <w:br w:type="page"/>
      </w:r>
      <w:r w:rsidRPr="00407DDC">
        <w:rPr>
          <w:rFonts w:ascii="宋体" w:hAnsi="宋体" w:hint="eastAsia"/>
          <w:b/>
          <w:kern w:val="0"/>
          <w:sz w:val="24"/>
        </w:rPr>
        <w:lastRenderedPageBreak/>
        <w:t>附录1 信誉要求</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tblGrid>
      <w:tr w:rsidR="00407DDC" w:rsidRPr="00407DDC" w14:paraId="18564D30" w14:textId="77777777" w:rsidTr="00407DDC">
        <w:trPr>
          <w:jc w:val="center"/>
        </w:trPr>
        <w:tc>
          <w:tcPr>
            <w:tcW w:w="9322" w:type="dxa"/>
            <w:tcBorders>
              <w:top w:val="single" w:sz="4" w:space="0" w:color="auto"/>
              <w:left w:val="single" w:sz="4" w:space="0" w:color="auto"/>
              <w:bottom w:val="single" w:sz="4" w:space="0" w:color="auto"/>
              <w:right w:val="single" w:sz="4" w:space="0" w:color="auto"/>
            </w:tcBorders>
          </w:tcPr>
          <w:p w14:paraId="7CE92C52" w14:textId="723D6279" w:rsidR="00E472F5" w:rsidRPr="00407DDC" w:rsidRDefault="00407DDC">
            <w:pPr>
              <w:spacing w:line="360" w:lineRule="auto"/>
            </w:pPr>
            <w:r w:rsidRPr="000B14B5">
              <w:rPr>
                <w:rFonts w:ascii="宋体" w:hAnsi="宋体" w:cs="宋体" w:hint="eastAsia"/>
                <w:bCs/>
                <w:color w:val="FF0000"/>
              </w:rPr>
              <w:t>见招标公告（投标邀请书）</w:t>
            </w:r>
          </w:p>
        </w:tc>
      </w:tr>
    </w:tbl>
    <w:p w14:paraId="79C986EA" w14:textId="77777777" w:rsidR="00E472F5" w:rsidRPr="00407DDC" w:rsidRDefault="00E472F5">
      <w:pPr>
        <w:widowControl/>
        <w:snapToGrid w:val="0"/>
        <w:spacing w:line="400" w:lineRule="exact"/>
        <w:rPr>
          <w:rFonts w:ascii="宋体" w:hAnsi="宋体"/>
          <w:b/>
          <w:kern w:val="0"/>
          <w:sz w:val="24"/>
        </w:rPr>
      </w:pPr>
    </w:p>
    <w:p w14:paraId="4349B8B1" w14:textId="77777777" w:rsidR="00E472F5" w:rsidRPr="00407DDC" w:rsidRDefault="00000000">
      <w:pPr>
        <w:widowControl/>
        <w:snapToGrid w:val="0"/>
        <w:spacing w:line="400" w:lineRule="exact"/>
        <w:rPr>
          <w:rFonts w:ascii="宋体" w:hAnsi="宋体"/>
          <w:b/>
          <w:kern w:val="0"/>
          <w:sz w:val="24"/>
        </w:rPr>
      </w:pPr>
      <w:r w:rsidRPr="00407DDC">
        <w:rPr>
          <w:rFonts w:ascii="宋体" w:hAnsi="宋体" w:hint="eastAsia"/>
          <w:b/>
          <w:kern w:val="0"/>
          <w:sz w:val="24"/>
        </w:rPr>
        <w:t>附录2 重要名词说明及解释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6854"/>
      </w:tblGrid>
      <w:tr w:rsidR="00407DDC" w:rsidRPr="00407DDC" w14:paraId="4692E62A"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7E3F3789" w14:textId="77777777" w:rsidR="00E472F5" w:rsidRPr="00407DDC" w:rsidRDefault="00000000">
            <w:pPr>
              <w:spacing w:line="400" w:lineRule="exact"/>
              <w:ind w:firstLineChars="200" w:firstLine="420"/>
            </w:pPr>
            <w:r w:rsidRPr="00407DDC">
              <w:rPr>
                <w:rFonts w:hint="eastAsia"/>
              </w:rPr>
              <w:t>近几年内</w:t>
            </w:r>
          </w:p>
        </w:tc>
        <w:tc>
          <w:tcPr>
            <w:tcW w:w="6854" w:type="dxa"/>
            <w:tcBorders>
              <w:top w:val="single" w:sz="4" w:space="0" w:color="auto"/>
              <w:left w:val="single" w:sz="4" w:space="0" w:color="auto"/>
              <w:bottom w:val="single" w:sz="4" w:space="0" w:color="auto"/>
              <w:right w:val="single" w:sz="4" w:space="0" w:color="auto"/>
            </w:tcBorders>
          </w:tcPr>
          <w:p w14:paraId="5A428FC9" w14:textId="77777777" w:rsidR="00E472F5" w:rsidRPr="00407DDC" w:rsidRDefault="00000000">
            <w:pPr>
              <w:spacing w:line="400" w:lineRule="exact"/>
              <w:ind w:firstLineChars="200" w:firstLine="420"/>
            </w:pPr>
            <w:r w:rsidRPr="00407DDC">
              <w:rPr>
                <w:rFonts w:hint="eastAsia"/>
              </w:rPr>
              <w:t>指投标截止时间往前追溯的年份；</w:t>
            </w:r>
            <w:r w:rsidRPr="00407DDC">
              <w:rPr>
                <w:rFonts w:hint="eastAsia"/>
              </w:rPr>
              <w:t xml:space="preserve"> </w:t>
            </w:r>
          </w:p>
        </w:tc>
      </w:tr>
      <w:tr w:rsidR="00407DDC" w:rsidRPr="00407DDC" w14:paraId="3AFBE77D"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0C94B26D" w14:textId="77777777" w:rsidR="00E472F5" w:rsidRPr="00407DDC" w:rsidRDefault="00000000">
            <w:pPr>
              <w:spacing w:line="400" w:lineRule="exact"/>
              <w:ind w:firstLineChars="200" w:firstLine="420"/>
            </w:pPr>
            <w:r w:rsidRPr="00407DDC">
              <w:rPr>
                <w:rFonts w:hint="eastAsia"/>
              </w:rPr>
              <w:t>以上</w:t>
            </w:r>
          </w:p>
        </w:tc>
        <w:tc>
          <w:tcPr>
            <w:tcW w:w="6854" w:type="dxa"/>
            <w:tcBorders>
              <w:top w:val="single" w:sz="4" w:space="0" w:color="auto"/>
              <w:left w:val="single" w:sz="4" w:space="0" w:color="auto"/>
              <w:bottom w:val="single" w:sz="4" w:space="0" w:color="auto"/>
              <w:right w:val="single" w:sz="4" w:space="0" w:color="auto"/>
            </w:tcBorders>
          </w:tcPr>
          <w:p w14:paraId="3F8DB8EB" w14:textId="77777777" w:rsidR="00E472F5" w:rsidRPr="00407DDC" w:rsidRDefault="00000000">
            <w:pPr>
              <w:spacing w:line="400" w:lineRule="exact"/>
              <w:ind w:firstLineChars="200" w:firstLine="420"/>
            </w:pPr>
            <w:r w:rsidRPr="00407DDC">
              <w:rPr>
                <w:rFonts w:hint="eastAsia"/>
              </w:rPr>
              <w:t>均含本数；</w:t>
            </w:r>
          </w:p>
        </w:tc>
      </w:tr>
      <w:tr w:rsidR="00407DDC" w:rsidRPr="00407DDC" w14:paraId="3EF1C524"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6CEC7143" w14:textId="77777777" w:rsidR="00E472F5" w:rsidRPr="00407DDC" w:rsidRDefault="00E472F5">
            <w:pPr>
              <w:widowControl/>
              <w:spacing w:line="400" w:lineRule="exact"/>
              <w:rPr>
                <w:rFonts w:ascii="宋体" w:hAnsi="宋体"/>
                <w:kern w:val="0"/>
                <w:sz w:val="28"/>
                <w:szCs w:val="28"/>
              </w:rPr>
            </w:pPr>
            <w:permStart w:id="1327380128" w:edGrp="everyone" w:colFirst="0" w:colLast="0"/>
            <w:permStart w:id="1117456132" w:edGrp="everyone" w:colFirst="1" w:colLast="1"/>
          </w:p>
        </w:tc>
        <w:tc>
          <w:tcPr>
            <w:tcW w:w="6854" w:type="dxa"/>
            <w:tcBorders>
              <w:top w:val="single" w:sz="4" w:space="0" w:color="auto"/>
              <w:left w:val="single" w:sz="4" w:space="0" w:color="auto"/>
              <w:bottom w:val="single" w:sz="4" w:space="0" w:color="auto"/>
              <w:right w:val="single" w:sz="4" w:space="0" w:color="auto"/>
            </w:tcBorders>
          </w:tcPr>
          <w:p w14:paraId="45C202C9" w14:textId="77777777" w:rsidR="00E472F5" w:rsidRPr="00407DDC" w:rsidRDefault="00E472F5">
            <w:pPr>
              <w:widowControl/>
              <w:spacing w:line="400" w:lineRule="exact"/>
              <w:rPr>
                <w:rFonts w:ascii="宋体" w:hAnsi="宋体"/>
                <w:kern w:val="0"/>
                <w:sz w:val="28"/>
                <w:szCs w:val="28"/>
              </w:rPr>
            </w:pPr>
          </w:p>
        </w:tc>
      </w:tr>
      <w:tr w:rsidR="00407DDC" w:rsidRPr="00407DDC" w14:paraId="44B20B5F"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5C24D409" w14:textId="77777777" w:rsidR="00E472F5" w:rsidRPr="00407DDC" w:rsidRDefault="00E472F5">
            <w:pPr>
              <w:widowControl/>
              <w:spacing w:line="400" w:lineRule="exact"/>
              <w:rPr>
                <w:rFonts w:ascii="宋体" w:hAnsi="宋体"/>
                <w:kern w:val="0"/>
                <w:sz w:val="28"/>
                <w:szCs w:val="28"/>
              </w:rPr>
            </w:pPr>
            <w:permStart w:id="687435303" w:edGrp="everyone" w:colFirst="0" w:colLast="0"/>
            <w:permStart w:id="1926106945" w:edGrp="everyone" w:colFirst="1" w:colLast="1"/>
            <w:permStart w:id="206381448" w:edGrp="everyone" w:colFirst="2" w:colLast="2"/>
            <w:permEnd w:id="1327380128"/>
            <w:permEnd w:id="1117456132"/>
          </w:p>
        </w:tc>
        <w:tc>
          <w:tcPr>
            <w:tcW w:w="6854" w:type="dxa"/>
            <w:tcBorders>
              <w:top w:val="single" w:sz="4" w:space="0" w:color="auto"/>
              <w:left w:val="single" w:sz="4" w:space="0" w:color="auto"/>
              <w:bottom w:val="single" w:sz="4" w:space="0" w:color="auto"/>
              <w:right w:val="single" w:sz="4" w:space="0" w:color="auto"/>
            </w:tcBorders>
          </w:tcPr>
          <w:p w14:paraId="0BE754EF" w14:textId="77777777" w:rsidR="00E472F5" w:rsidRPr="00407DDC" w:rsidRDefault="00E472F5">
            <w:pPr>
              <w:widowControl/>
              <w:spacing w:line="400" w:lineRule="exact"/>
              <w:rPr>
                <w:rFonts w:ascii="宋体" w:hAnsi="宋体"/>
                <w:kern w:val="0"/>
                <w:sz w:val="28"/>
                <w:szCs w:val="28"/>
              </w:rPr>
            </w:pPr>
          </w:p>
        </w:tc>
      </w:tr>
      <w:tr w:rsidR="00407DDC" w:rsidRPr="00407DDC" w14:paraId="3ED36591"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7D6B1E57" w14:textId="77777777" w:rsidR="00E472F5" w:rsidRPr="00407DDC" w:rsidRDefault="00E472F5">
            <w:pPr>
              <w:widowControl/>
              <w:spacing w:line="400" w:lineRule="exact"/>
              <w:rPr>
                <w:rFonts w:ascii="宋体" w:hAnsi="宋体"/>
                <w:kern w:val="0"/>
                <w:sz w:val="28"/>
                <w:szCs w:val="28"/>
              </w:rPr>
            </w:pPr>
            <w:permStart w:id="1873226386" w:edGrp="everyone" w:colFirst="0" w:colLast="0"/>
            <w:permStart w:id="152378836" w:edGrp="everyone" w:colFirst="1" w:colLast="1"/>
            <w:permStart w:id="905849112" w:edGrp="everyone" w:colFirst="2" w:colLast="2"/>
            <w:permEnd w:id="687435303"/>
            <w:permEnd w:id="1926106945"/>
            <w:permEnd w:id="206381448"/>
          </w:p>
        </w:tc>
        <w:tc>
          <w:tcPr>
            <w:tcW w:w="6854" w:type="dxa"/>
            <w:tcBorders>
              <w:top w:val="single" w:sz="4" w:space="0" w:color="auto"/>
              <w:left w:val="single" w:sz="4" w:space="0" w:color="auto"/>
              <w:bottom w:val="single" w:sz="4" w:space="0" w:color="auto"/>
              <w:right w:val="single" w:sz="4" w:space="0" w:color="auto"/>
            </w:tcBorders>
          </w:tcPr>
          <w:p w14:paraId="1177DFDA" w14:textId="77777777" w:rsidR="00E472F5" w:rsidRPr="00407DDC" w:rsidRDefault="00E472F5">
            <w:pPr>
              <w:widowControl/>
              <w:spacing w:line="400" w:lineRule="exact"/>
              <w:rPr>
                <w:rFonts w:ascii="宋体" w:hAnsi="宋体"/>
                <w:kern w:val="0"/>
                <w:sz w:val="28"/>
                <w:szCs w:val="28"/>
              </w:rPr>
            </w:pPr>
          </w:p>
        </w:tc>
      </w:tr>
      <w:tr w:rsidR="00407DDC" w:rsidRPr="00407DDC" w14:paraId="70E0CE80"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4EEC4E6E" w14:textId="77777777" w:rsidR="00E472F5" w:rsidRPr="00407DDC" w:rsidRDefault="00E472F5">
            <w:pPr>
              <w:widowControl/>
              <w:spacing w:line="400" w:lineRule="exact"/>
              <w:rPr>
                <w:rFonts w:ascii="宋体" w:hAnsi="宋体"/>
                <w:kern w:val="0"/>
                <w:sz w:val="28"/>
                <w:szCs w:val="28"/>
              </w:rPr>
            </w:pPr>
            <w:permStart w:id="1103565973" w:edGrp="everyone" w:colFirst="0" w:colLast="0"/>
            <w:permStart w:id="628701508" w:edGrp="everyone" w:colFirst="1" w:colLast="1"/>
            <w:permStart w:id="322911873" w:edGrp="everyone" w:colFirst="2" w:colLast="2"/>
            <w:permEnd w:id="1873226386"/>
            <w:permEnd w:id="152378836"/>
            <w:permEnd w:id="905849112"/>
          </w:p>
        </w:tc>
        <w:tc>
          <w:tcPr>
            <w:tcW w:w="6854" w:type="dxa"/>
            <w:tcBorders>
              <w:top w:val="single" w:sz="4" w:space="0" w:color="auto"/>
              <w:left w:val="single" w:sz="4" w:space="0" w:color="auto"/>
              <w:bottom w:val="single" w:sz="4" w:space="0" w:color="auto"/>
              <w:right w:val="single" w:sz="4" w:space="0" w:color="auto"/>
            </w:tcBorders>
          </w:tcPr>
          <w:p w14:paraId="5A89BB3C" w14:textId="77777777" w:rsidR="00E472F5" w:rsidRPr="00407DDC" w:rsidRDefault="00E472F5">
            <w:pPr>
              <w:widowControl/>
              <w:spacing w:line="400" w:lineRule="exact"/>
              <w:rPr>
                <w:rFonts w:ascii="宋体" w:hAnsi="宋体"/>
                <w:kern w:val="0"/>
                <w:sz w:val="28"/>
                <w:szCs w:val="28"/>
              </w:rPr>
            </w:pPr>
          </w:p>
        </w:tc>
      </w:tr>
      <w:tr w:rsidR="00407DDC" w:rsidRPr="00407DDC" w14:paraId="5C693A05"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7B5EFF4E" w14:textId="77777777" w:rsidR="00E472F5" w:rsidRPr="00407DDC" w:rsidRDefault="00E472F5">
            <w:pPr>
              <w:widowControl/>
              <w:spacing w:line="400" w:lineRule="exact"/>
              <w:rPr>
                <w:rFonts w:ascii="宋体" w:hAnsi="宋体"/>
                <w:kern w:val="0"/>
                <w:sz w:val="28"/>
                <w:szCs w:val="28"/>
              </w:rPr>
            </w:pPr>
            <w:permStart w:id="940146190" w:edGrp="everyone" w:colFirst="0" w:colLast="0"/>
            <w:permStart w:id="1380678923" w:edGrp="everyone" w:colFirst="1" w:colLast="1"/>
            <w:permStart w:id="1898069408" w:edGrp="everyone" w:colFirst="2" w:colLast="2"/>
            <w:permEnd w:id="1103565973"/>
            <w:permEnd w:id="628701508"/>
            <w:permEnd w:id="322911873"/>
          </w:p>
        </w:tc>
        <w:tc>
          <w:tcPr>
            <w:tcW w:w="6854" w:type="dxa"/>
            <w:tcBorders>
              <w:top w:val="single" w:sz="4" w:space="0" w:color="auto"/>
              <w:left w:val="single" w:sz="4" w:space="0" w:color="auto"/>
              <w:bottom w:val="single" w:sz="4" w:space="0" w:color="auto"/>
              <w:right w:val="single" w:sz="4" w:space="0" w:color="auto"/>
            </w:tcBorders>
          </w:tcPr>
          <w:p w14:paraId="06754874" w14:textId="77777777" w:rsidR="00E472F5" w:rsidRPr="00407DDC" w:rsidRDefault="00E472F5">
            <w:pPr>
              <w:widowControl/>
              <w:spacing w:line="400" w:lineRule="exact"/>
              <w:rPr>
                <w:rFonts w:ascii="宋体" w:hAnsi="宋体"/>
                <w:kern w:val="0"/>
                <w:sz w:val="28"/>
                <w:szCs w:val="28"/>
              </w:rPr>
            </w:pPr>
          </w:p>
        </w:tc>
      </w:tr>
      <w:tr w:rsidR="00E472F5" w:rsidRPr="00407DDC" w14:paraId="6F49D5F3"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4BE3AE47" w14:textId="77777777" w:rsidR="00E472F5" w:rsidRPr="00407DDC" w:rsidRDefault="00E472F5">
            <w:pPr>
              <w:widowControl/>
              <w:spacing w:line="400" w:lineRule="exact"/>
              <w:rPr>
                <w:rFonts w:ascii="宋体" w:hAnsi="宋体"/>
                <w:kern w:val="0"/>
                <w:sz w:val="28"/>
                <w:szCs w:val="28"/>
              </w:rPr>
            </w:pPr>
            <w:permStart w:id="169177245" w:edGrp="everyone" w:colFirst="0" w:colLast="0"/>
            <w:permStart w:id="1820228111" w:edGrp="everyone" w:colFirst="1" w:colLast="1"/>
            <w:permStart w:id="1682599575" w:edGrp="everyone" w:colFirst="2" w:colLast="2"/>
            <w:permEnd w:id="940146190"/>
            <w:permEnd w:id="1380678923"/>
            <w:permEnd w:id="1898069408"/>
          </w:p>
        </w:tc>
        <w:tc>
          <w:tcPr>
            <w:tcW w:w="6854" w:type="dxa"/>
            <w:tcBorders>
              <w:top w:val="single" w:sz="4" w:space="0" w:color="auto"/>
              <w:left w:val="single" w:sz="4" w:space="0" w:color="auto"/>
              <w:bottom w:val="single" w:sz="4" w:space="0" w:color="auto"/>
              <w:right w:val="single" w:sz="4" w:space="0" w:color="auto"/>
            </w:tcBorders>
          </w:tcPr>
          <w:p w14:paraId="78A1B92C" w14:textId="77777777" w:rsidR="00E472F5" w:rsidRPr="00407DDC" w:rsidRDefault="00E472F5">
            <w:pPr>
              <w:widowControl/>
              <w:spacing w:line="400" w:lineRule="exact"/>
              <w:rPr>
                <w:rFonts w:ascii="宋体" w:hAnsi="宋体"/>
                <w:kern w:val="0"/>
                <w:sz w:val="28"/>
                <w:szCs w:val="28"/>
              </w:rPr>
            </w:pPr>
          </w:p>
        </w:tc>
      </w:tr>
    </w:tbl>
    <w:p w14:paraId="7EA1CCFA" w14:textId="77777777" w:rsidR="00E472F5" w:rsidRPr="00407DDC" w:rsidRDefault="00E472F5">
      <w:pPr>
        <w:pStyle w:val="200"/>
        <w:rPr>
          <w:rFonts w:ascii="宋体" w:eastAsia="宋体"/>
          <w:bCs/>
          <w:sz w:val="23"/>
          <w:szCs w:val="23"/>
        </w:rPr>
      </w:pPr>
      <w:bookmarkStart w:id="28" w:name="_Toc283798422"/>
      <w:bookmarkStart w:id="29" w:name="_Toc28799340"/>
      <w:bookmarkStart w:id="30" w:name="_Toc68532085"/>
      <w:bookmarkStart w:id="31" w:name="_Hlk104819118"/>
      <w:permEnd w:id="169177245"/>
      <w:permEnd w:id="1820228111"/>
      <w:permEnd w:id="1682599575"/>
    </w:p>
    <w:p w14:paraId="20417CD9" w14:textId="77777777" w:rsidR="00E472F5" w:rsidRPr="00407DDC" w:rsidRDefault="00E472F5">
      <w:pPr>
        <w:pStyle w:val="0"/>
      </w:pPr>
    </w:p>
    <w:p w14:paraId="0B5F4536" w14:textId="77777777" w:rsidR="00D36EC8" w:rsidRPr="00407DDC" w:rsidRDefault="00D36EC8">
      <w:pPr>
        <w:pStyle w:val="0"/>
      </w:pPr>
    </w:p>
    <w:p w14:paraId="60EEDAD1" w14:textId="77777777" w:rsidR="00D36EC8" w:rsidRPr="00407DDC" w:rsidRDefault="00D36EC8">
      <w:pPr>
        <w:pStyle w:val="0"/>
      </w:pPr>
    </w:p>
    <w:p w14:paraId="464D7897" w14:textId="77777777" w:rsidR="00D36EC8" w:rsidRPr="00407DDC" w:rsidRDefault="00D36EC8">
      <w:pPr>
        <w:pStyle w:val="0"/>
      </w:pPr>
    </w:p>
    <w:p w14:paraId="25180B94" w14:textId="77777777" w:rsidR="00D36EC8" w:rsidRPr="00407DDC" w:rsidRDefault="00D36EC8">
      <w:pPr>
        <w:pStyle w:val="0"/>
      </w:pPr>
    </w:p>
    <w:p w14:paraId="2680F4A0" w14:textId="77777777" w:rsidR="00D36EC8" w:rsidRDefault="00D36EC8">
      <w:pPr>
        <w:pStyle w:val="0"/>
      </w:pPr>
    </w:p>
    <w:p w14:paraId="1F9354A8" w14:textId="77777777" w:rsidR="00407DDC" w:rsidRDefault="00407DDC">
      <w:pPr>
        <w:pStyle w:val="0"/>
      </w:pPr>
    </w:p>
    <w:p w14:paraId="54BC4AE9" w14:textId="77777777" w:rsidR="00407DDC" w:rsidRDefault="00407DDC">
      <w:pPr>
        <w:pStyle w:val="0"/>
      </w:pPr>
    </w:p>
    <w:p w14:paraId="5737049C" w14:textId="77777777" w:rsidR="00407DDC" w:rsidRDefault="00407DDC">
      <w:pPr>
        <w:pStyle w:val="0"/>
      </w:pPr>
    </w:p>
    <w:p w14:paraId="6C33E773" w14:textId="77777777" w:rsidR="00407DDC" w:rsidRDefault="00407DDC">
      <w:pPr>
        <w:pStyle w:val="0"/>
      </w:pPr>
    </w:p>
    <w:p w14:paraId="0E445F13" w14:textId="77777777" w:rsidR="00407DDC" w:rsidRDefault="00407DDC">
      <w:pPr>
        <w:pStyle w:val="0"/>
      </w:pPr>
    </w:p>
    <w:p w14:paraId="5065CADD" w14:textId="77777777" w:rsidR="00407DDC" w:rsidRDefault="00407DDC">
      <w:pPr>
        <w:pStyle w:val="0"/>
      </w:pPr>
    </w:p>
    <w:p w14:paraId="48F01751" w14:textId="77777777" w:rsidR="00407DDC" w:rsidRDefault="00407DDC">
      <w:pPr>
        <w:pStyle w:val="0"/>
      </w:pPr>
    </w:p>
    <w:p w14:paraId="553091A7" w14:textId="77777777" w:rsidR="00407DDC" w:rsidRDefault="00407DDC">
      <w:pPr>
        <w:pStyle w:val="0"/>
      </w:pPr>
    </w:p>
    <w:p w14:paraId="062EB06F" w14:textId="77777777" w:rsidR="00407DDC" w:rsidRDefault="00407DDC">
      <w:pPr>
        <w:pStyle w:val="0"/>
      </w:pPr>
    </w:p>
    <w:p w14:paraId="72EF90CC" w14:textId="77777777" w:rsidR="00407DDC" w:rsidRDefault="00407DDC">
      <w:pPr>
        <w:pStyle w:val="0"/>
      </w:pPr>
    </w:p>
    <w:p w14:paraId="7985D0E6" w14:textId="77777777" w:rsidR="00407DDC" w:rsidRDefault="00407DDC">
      <w:pPr>
        <w:pStyle w:val="0"/>
      </w:pPr>
    </w:p>
    <w:p w14:paraId="68AA5224" w14:textId="77777777" w:rsidR="00407DDC" w:rsidRDefault="00407DDC">
      <w:pPr>
        <w:pStyle w:val="0"/>
      </w:pPr>
    </w:p>
    <w:p w14:paraId="4148C588" w14:textId="77777777" w:rsidR="00407DDC" w:rsidRDefault="00407DDC">
      <w:pPr>
        <w:pStyle w:val="0"/>
      </w:pPr>
    </w:p>
    <w:p w14:paraId="5DF3E23C" w14:textId="77777777" w:rsidR="00407DDC" w:rsidRDefault="00407DDC">
      <w:pPr>
        <w:pStyle w:val="0"/>
      </w:pPr>
    </w:p>
    <w:p w14:paraId="22FE0D3D" w14:textId="77777777" w:rsidR="00407DDC" w:rsidRDefault="00407DDC">
      <w:pPr>
        <w:pStyle w:val="0"/>
      </w:pPr>
    </w:p>
    <w:p w14:paraId="6F1D6BB5" w14:textId="77777777" w:rsidR="00407DDC" w:rsidRPr="00407DDC" w:rsidRDefault="00407DDC">
      <w:pPr>
        <w:pStyle w:val="0"/>
      </w:pPr>
    </w:p>
    <w:p w14:paraId="3C355905" w14:textId="77777777" w:rsidR="00E472F5" w:rsidRPr="00407DDC" w:rsidRDefault="00000000">
      <w:pPr>
        <w:pStyle w:val="200"/>
        <w:rPr>
          <w:rFonts w:ascii="宋体" w:eastAsia="宋体"/>
          <w:sz w:val="23"/>
          <w:szCs w:val="23"/>
        </w:rPr>
      </w:pPr>
      <w:r w:rsidRPr="00407DDC">
        <w:rPr>
          <w:rFonts w:ascii="宋体" w:eastAsia="宋体" w:hint="eastAsia"/>
          <w:bCs/>
          <w:sz w:val="23"/>
          <w:szCs w:val="23"/>
        </w:rPr>
        <w:lastRenderedPageBreak/>
        <w:t>投标人须知</w:t>
      </w:r>
      <w:bookmarkEnd w:id="28"/>
      <w:r w:rsidRPr="00407DDC">
        <w:rPr>
          <w:rFonts w:ascii="宋体" w:eastAsia="宋体" w:hint="eastAsia"/>
          <w:bCs/>
          <w:sz w:val="23"/>
          <w:szCs w:val="23"/>
        </w:rPr>
        <w:t>正文修改一览表</w:t>
      </w:r>
      <w:bookmarkEnd w:id="29"/>
      <w:bookmarkEnd w:id="30"/>
    </w:p>
    <w:p w14:paraId="65A4E5D0" w14:textId="77777777" w:rsidR="00E472F5" w:rsidRPr="00407DDC" w:rsidRDefault="00E472F5">
      <w:pPr>
        <w:pStyle w:val="0"/>
        <w:autoSpaceDE w:val="0"/>
        <w:autoSpaceDN w:val="0"/>
        <w:adjustRightInd w:val="0"/>
        <w:snapToGrid w:val="0"/>
        <w:spacing w:line="240" w:lineRule="atLeast"/>
        <w:jc w:val="center"/>
        <w:rPr>
          <w:rFonts w:ascii="宋体" w:hAnsi="宋体" w:cs="宋体"/>
          <w:b/>
          <w:sz w:val="23"/>
          <w:szCs w:val="23"/>
        </w:rPr>
      </w:pPr>
    </w:p>
    <w:p w14:paraId="021143F8" w14:textId="77777777" w:rsidR="00E472F5" w:rsidRPr="00407DDC" w:rsidRDefault="00000000">
      <w:pPr>
        <w:pStyle w:val="0"/>
        <w:rPr>
          <w:rFonts w:ascii="宋体" w:hAnsi="宋体"/>
          <w:sz w:val="23"/>
          <w:szCs w:val="23"/>
        </w:rPr>
      </w:pPr>
      <w:r w:rsidRPr="00407DDC">
        <w:rPr>
          <w:rFonts w:ascii="宋体" w:hAnsi="宋体" w:hint="eastAsia"/>
          <w:sz w:val="23"/>
          <w:szCs w:val="23"/>
        </w:rPr>
        <w:t>投标人须知正文条款内容修改如下：</w:t>
      </w:r>
    </w:p>
    <w:p w14:paraId="6B6927AE" w14:textId="77777777" w:rsidR="00E472F5" w:rsidRPr="00407DDC" w:rsidRDefault="00E472F5">
      <w:pPr>
        <w:pStyle w:val="0"/>
        <w:autoSpaceDE w:val="0"/>
        <w:autoSpaceDN w:val="0"/>
        <w:adjustRightInd w:val="0"/>
        <w:snapToGrid w:val="0"/>
        <w:spacing w:line="240" w:lineRule="atLeast"/>
        <w:ind w:firstLineChars="100" w:firstLine="210"/>
        <w:rPr>
          <w:rFonts w:ascii="宋体" w:hAnsi="宋体" w:cs="宋体"/>
          <w:spacing w:val="-10"/>
          <w:sz w:val="23"/>
          <w:szCs w:val="23"/>
        </w:rPr>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8"/>
        <w:gridCol w:w="3067"/>
        <w:gridCol w:w="5080"/>
      </w:tblGrid>
      <w:tr w:rsidR="00407DDC" w:rsidRPr="00407DDC" w14:paraId="30B462B7" w14:textId="77777777">
        <w:trPr>
          <w:jc w:val="center"/>
        </w:trPr>
        <w:tc>
          <w:tcPr>
            <w:tcW w:w="1028" w:type="dxa"/>
            <w:tcBorders>
              <w:top w:val="single" w:sz="4" w:space="0" w:color="auto"/>
              <w:left w:val="single" w:sz="4" w:space="0" w:color="auto"/>
              <w:bottom w:val="single" w:sz="4" w:space="0" w:color="auto"/>
              <w:right w:val="single" w:sz="4" w:space="0" w:color="auto"/>
            </w:tcBorders>
            <w:vAlign w:val="center"/>
          </w:tcPr>
          <w:p w14:paraId="3C242CF5" w14:textId="77777777" w:rsidR="00E472F5" w:rsidRPr="00407DDC" w:rsidRDefault="00000000">
            <w:pPr>
              <w:pStyle w:val="0"/>
              <w:jc w:val="center"/>
              <w:rPr>
                <w:rFonts w:ascii="宋体" w:hAnsi="宋体"/>
                <w:b/>
                <w:sz w:val="23"/>
                <w:szCs w:val="23"/>
              </w:rPr>
            </w:pPr>
            <w:r w:rsidRPr="00407DDC">
              <w:rPr>
                <w:rFonts w:ascii="宋体" w:hAnsi="宋体" w:hint="eastAsia"/>
                <w:b/>
                <w:sz w:val="23"/>
                <w:szCs w:val="23"/>
              </w:rPr>
              <w:t>条款</w:t>
            </w:r>
          </w:p>
          <w:p w14:paraId="52DD8F64" w14:textId="77777777" w:rsidR="00E472F5" w:rsidRPr="00407DDC" w:rsidRDefault="00000000">
            <w:pPr>
              <w:pStyle w:val="0"/>
              <w:jc w:val="center"/>
              <w:rPr>
                <w:rFonts w:ascii="宋体" w:hAnsi="宋体"/>
                <w:b/>
                <w:sz w:val="23"/>
                <w:szCs w:val="23"/>
              </w:rPr>
            </w:pPr>
            <w:r w:rsidRPr="00407DDC">
              <w:rPr>
                <w:rFonts w:ascii="宋体" w:hAnsi="宋体" w:hint="eastAsia"/>
                <w:b/>
                <w:sz w:val="23"/>
                <w:szCs w:val="23"/>
              </w:rPr>
              <w:t>编号</w:t>
            </w:r>
          </w:p>
        </w:tc>
        <w:tc>
          <w:tcPr>
            <w:tcW w:w="3067" w:type="dxa"/>
            <w:tcBorders>
              <w:top w:val="single" w:sz="4" w:space="0" w:color="auto"/>
              <w:left w:val="single" w:sz="4" w:space="0" w:color="auto"/>
              <w:bottom w:val="single" w:sz="4" w:space="0" w:color="auto"/>
              <w:right w:val="single" w:sz="4" w:space="0" w:color="auto"/>
            </w:tcBorders>
            <w:vAlign w:val="center"/>
          </w:tcPr>
          <w:p w14:paraId="18D2C7BF" w14:textId="77777777" w:rsidR="00E472F5" w:rsidRPr="00407DDC" w:rsidRDefault="00000000">
            <w:pPr>
              <w:pStyle w:val="0"/>
              <w:jc w:val="center"/>
              <w:rPr>
                <w:rFonts w:ascii="宋体" w:hAnsi="宋体"/>
                <w:b/>
                <w:sz w:val="23"/>
                <w:szCs w:val="23"/>
              </w:rPr>
            </w:pPr>
            <w:r w:rsidRPr="00407DDC">
              <w:rPr>
                <w:rFonts w:ascii="宋体" w:hAnsi="宋体" w:hint="eastAsia"/>
                <w:b/>
                <w:sz w:val="23"/>
                <w:szCs w:val="23"/>
              </w:rPr>
              <w:t>示范文本中条款内容</w:t>
            </w:r>
          </w:p>
        </w:tc>
        <w:tc>
          <w:tcPr>
            <w:tcW w:w="5080" w:type="dxa"/>
            <w:tcBorders>
              <w:top w:val="single" w:sz="4" w:space="0" w:color="auto"/>
              <w:left w:val="single" w:sz="4" w:space="0" w:color="auto"/>
              <w:bottom w:val="single" w:sz="4" w:space="0" w:color="auto"/>
              <w:right w:val="single" w:sz="4" w:space="0" w:color="auto"/>
            </w:tcBorders>
            <w:vAlign w:val="center"/>
          </w:tcPr>
          <w:p w14:paraId="6945AABF" w14:textId="77777777" w:rsidR="00E472F5" w:rsidRPr="00407DDC" w:rsidRDefault="00000000">
            <w:pPr>
              <w:pStyle w:val="0"/>
              <w:jc w:val="center"/>
              <w:rPr>
                <w:rFonts w:ascii="宋体" w:hAnsi="宋体"/>
                <w:b/>
                <w:sz w:val="23"/>
                <w:szCs w:val="23"/>
              </w:rPr>
            </w:pPr>
            <w:r w:rsidRPr="00407DDC">
              <w:rPr>
                <w:rFonts w:ascii="宋体" w:hAnsi="宋体" w:hint="eastAsia"/>
                <w:b/>
                <w:sz w:val="23"/>
                <w:szCs w:val="23"/>
              </w:rPr>
              <w:t>修改后条款内容</w:t>
            </w:r>
          </w:p>
        </w:tc>
      </w:tr>
      <w:tr w:rsidR="00407DDC" w:rsidRPr="00407DDC" w14:paraId="00A85A97"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133BCD97" w14:textId="77777777" w:rsidR="00E472F5" w:rsidRPr="00407DDC" w:rsidRDefault="00E472F5">
            <w:pPr>
              <w:pStyle w:val="0"/>
              <w:jc w:val="center"/>
              <w:rPr>
                <w:rFonts w:ascii="宋体" w:hAnsi="宋体"/>
                <w:sz w:val="23"/>
                <w:szCs w:val="23"/>
              </w:rPr>
            </w:pPr>
            <w:permStart w:id="76166594" w:edGrp="everyone" w:colFirst="0" w:colLast="0"/>
            <w:permStart w:id="1940937319" w:edGrp="everyone" w:colFirst="1" w:colLast="1"/>
            <w:permStart w:id="1712940491" w:edGrp="everyone" w:colFirst="2" w:colLast="2"/>
          </w:p>
        </w:tc>
        <w:tc>
          <w:tcPr>
            <w:tcW w:w="3067" w:type="dxa"/>
            <w:tcBorders>
              <w:top w:val="single" w:sz="4" w:space="0" w:color="auto"/>
              <w:left w:val="single" w:sz="4" w:space="0" w:color="auto"/>
              <w:bottom w:val="single" w:sz="4" w:space="0" w:color="auto"/>
              <w:right w:val="single" w:sz="4" w:space="0" w:color="auto"/>
            </w:tcBorders>
            <w:vAlign w:val="center"/>
          </w:tcPr>
          <w:p w14:paraId="784ADBCA" w14:textId="77777777" w:rsidR="00E472F5" w:rsidRPr="00407DDC"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6ADECE97" w14:textId="77777777" w:rsidR="00E472F5" w:rsidRPr="00407DDC" w:rsidRDefault="00E472F5">
            <w:pPr>
              <w:pStyle w:val="0"/>
              <w:jc w:val="center"/>
              <w:rPr>
                <w:rFonts w:ascii="宋体" w:hAnsi="宋体"/>
                <w:sz w:val="23"/>
                <w:szCs w:val="23"/>
              </w:rPr>
            </w:pPr>
          </w:p>
        </w:tc>
      </w:tr>
      <w:tr w:rsidR="00407DDC" w:rsidRPr="00407DDC" w14:paraId="7168F724"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55A7FD57" w14:textId="77777777" w:rsidR="00E472F5" w:rsidRPr="00407DDC" w:rsidRDefault="00E472F5">
            <w:pPr>
              <w:pStyle w:val="0"/>
              <w:jc w:val="center"/>
              <w:rPr>
                <w:rFonts w:ascii="宋体" w:hAnsi="宋体"/>
                <w:sz w:val="23"/>
                <w:szCs w:val="23"/>
              </w:rPr>
            </w:pPr>
            <w:permStart w:id="1517293740" w:edGrp="everyone" w:colFirst="0" w:colLast="0"/>
            <w:permStart w:id="734416888" w:edGrp="everyone" w:colFirst="1" w:colLast="1"/>
            <w:permStart w:id="1184170715" w:edGrp="everyone" w:colFirst="2" w:colLast="2"/>
            <w:permEnd w:id="76166594"/>
            <w:permEnd w:id="1940937319"/>
            <w:permEnd w:id="1712940491"/>
          </w:p>
        </w:tc>
        <w:tc>
          <w:tcPr>
            <w:tcW w:w="3067" w:type="dxa"/>
            <w:tcBorders>
              <w:top w:val="single" w:sz="4" w:space="0" w:color="auto"/>
              <w:left w:val="single" w:sz="4" w:space="0" w:color="auto"/>
              <w:bottom w:val="single" w:sz="4" w:space="0" w:color="auto"/>
              <w:right w:val="single" w:sz="4" w:space="0" w:color="auto"/>
            </w:tcBorders>
            <w:vAlign w:val="center"/>
          </w:tcPr>
          <w:p w14:paraId="28AECC13" w14:textId="77777777" w:rsidR="00E472F5" w:rsidRPr="00407DDC"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4D7AF32" w14:textId="77777777" w:rsidR="00E472F5" w:rsidRPr="00407DDC" w:rsidRDefault="00E472F5">
            <w:pPr>
              <w:pStyle w:val="0"/>
              <w:jc w:val="center"/>
              <w:rPr>
                <w:rFonts w:ascii="宋体" w:hAnsi="宋体"/>
                <w:sz w:val="23"/>
                <w:szCs w:val="23"/>
              </w:rPr>
            </w:pPr>
          </w:p>
        </w:tc>
      </w:tr>
      <w:tr w:rsidR="00407DDC" w:rsidRPr="00407DDC" w14:paraId="17F1DB72"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62DE0215" w14:textId="77777777" w:rsidR="00E472F5" w:rsidRPr="00407DDC" w:rsidRDefault="00E472F5">
            <w:pPr>
              <w:pStyle w:val="0"/>
              <w:jc w:val="center"/>
              <w:rPr>
                <w:rFonts w:ascii="宋体" w:hAnsi="宋体"/>
                <w:sz w:val="23"/>
                <w:szCs w:val="23"/>
              </w:rPr>
            </w:pPr>
            <w:permStart w:id="1834355921" w:edGrp="everyone" w:colFirst="0" w:colLast="0"/>
            <w:permStart w:id="1191525101" w:edGrp="everyone" w:colFirst="1" w:colLast="1"/>
            <w:permStart w:id="823941540" w:edGrp="everyone" w:colFirst="2" w:colLast="2"/>
            <w:permEnd w:id="1517293740"/>
            <w:permEnd w:id="734416888"/>
            <w:permEnd w:id="1184170715"/>
          </w:p>
        </w:tc>
        <w:tc>
          <w:tcPr>
            <w:tcW w:w="3067" w:type="dxa"/>
            <w:tcBorders>
              <w:top w:val="single" w:sz="4" w:space="0" w:color="auto"/>
              <w:left w:val="single" w:sz="4" w:space="0" w:color="auto"/>
              <w:bottom w:val="single" w:sz="4" w:space="0" w:color="auto"/>
              <w:right w:val="single" w:sz="4" w:space="0" w:color="auto"/>
            </w:tcBorders>
            <w:vAlign w:val="center"/>
          </w:tcPr>
          <w:p w14:paraId="7A02CFF1" w14:textId="77777777" w:rsidR="00E472F5" w:rsidRPr="00407DDC"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8F05B77" w14:textId="77777777" w:rsidR="00E472F5" w:rsidRPr="00407DDC" w:rsidRDefault="00E472F5">
            <w:pPr>
              <w:pStyle w:val="0"/>
              <w:jc w:val="center"/>
              <w:rPr>
                <w:rFonts w:ascii="宋体" w:hAnsi="宋体"/>
                <w:sz w:val="23"/>
                <w:szCs w:val="23"/>
              </w:rPr>
            </w:pPr>
          </w:p>
        </w:tc>
      </w:tr>
      <w:tr w:rsidR="00407DDC" w:rsidRPr="00407DDC" w14:paraId="11B3820B"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347C5784" w14:textId="77777777" w:rsidR="00E472F5" w:rsidRPr="00407DDC" w:rsidRDefault="00E472F5">
            <w:pPr>
              <w:pStyle w:val="0"/>
              <w:jc w:val="center"/>
              <w:rPr>
                <w:rFonts w:ascii="宋体" w:hAnsi="宋体"/>
                <w:sz w:val="23"/>
                <w:szCs w:val="23"/>
              </w:rPr>
            </w:pPr>
            <w:permStart w:id="623784249" w:edGrp="everyone" w:colFirst="0" w:colLast="0"/>
            <w:permStart w:id="1605242826" w:edGrp="everyone" w:colFirst="1" w:colLast="1"/>
            <w:permStart w:id="2054841670" w:edGrp="everyone" w:colFirst="2" w:colLast="2"/>
            <w:permEnd w:id="1834355921"/>
            <w:permEnd w:id="1191525101"/>
            <w:permEnd w:id="823941540"/>
          </w:p>
        </w:tc>
        <w:tc>
          <w:tcPr>
            <w:tcW w:w="3067" w:type="dxa"/>
            <w:tcBorders>
              <w:top w:val="single" w:sz="4" w:space="0" w:color="auto"/>
              <w:left w:val="single" w:sz="4" w:space="0" w:color="auto"/>
              <w:bottom w:val="single" w:sz="4" w:space="0" w:color="auto"/>
              <w:right w:val="single" w:sz="4" w:space="0" w:color="auto"/>
            </w:tcBorders>
            <w:vAlign w:val="center"/>
          </w:tcPr>
          <w:p w14:paraId="21363826" w14:textId="77777777" w:rsidR="00E472F5" w:rsidRPr="00407DDC"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3814D170" w14:textId="77777777" w:rsidR="00E472F5" w:rsidRPr="00407DDC" w:rsidRDefault="00E472F5">
            <w:pPr>
              <w:pStyle w:val="0"/>
              <w:jc w:val="center"/>
              <w:rPr>
                <w:rFonts w:ascii="宋体" w:hAnsi="宋体"/>
                <w:sz w:val="23"/>
                <w:szCs w:val="23"/>
              </w:rPr>
            </w:pPr>
          </w:p>
        </w:tc>
      </w:tr>
      <w:tr w:rsidR="00407DDC" w:rsidRPr="00407DDC" w14:paraId="05F45E7F"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2E9096FF" w14:textId="77777777" w:rsidR="00E472F5" w:rsidRPr="00407DDC" w:rsidRDefault="00E472F5">
            <w:pPr>
              <w:pStyle w:val="0"/>
              <w:jc w:val="center"/>
              <w:rPr>
                <w:rFonts w:ascii="宋体" w:hAnsi="宋体"/>
                <w:sz w:val="23"/>
                <w:szCs w:val="23"/>
              </w:rPr>
            </w:pPr>
            <w:permStart w:id="1428122442" w:edGrp="everyone" w:colFirst="0" w:colLast="0"/>
            <w:permStart w:id="2039302124" w:edGrp="everyone" w:colFirst="1" w:colLast="1"/>
            <w:permStart w:id="920152352" w:edGrp="everyone" w:colFirst="2" w:colLast="2"/>
            <w:permEnd w:id="623784249"/>
            <w:permEnd w:id="1605242826"/>
            <w:permEnd w:id="2054841670"/>
          </w:p>
        </w:tc>
        <w:tc>
          <w:tcPr>
            <w:tcW w:w="3067" w:type="dxa"/>
            <w:tcBorders>
              <w:top w:val="single" w:sz="4" w:space="0" w:color="auto"/>
              <w:left w:val="single" w:sz="4" w:space="0" w:color="auto"/>
              <w:bottom w:val="single" w:sz="4" w:space="0" w:color="auto"/>
              <w:right w:val="single" w:sz="4" w:space="0" w:color="auto"/>
            </w:tcBorders>
            <w:vAlign w:val="center"/>
          </w:tcPr>
          <w:p w14:paraId="7BFD748C" w14:textId="77777777" w:rsidR="00E472F5" w:rsidRPr="00407DDC" w:rsidRDefault="00E472F5">
            <w:pPr>
              <w:pStyle w:val="0"/>
              <w:jc w:val="center"/>
              <w:rPr>
                <w:rFonts w:ascii="宋体" w:hAnsi="宋体"/>
                <w:b/>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456D1CBD" w14:textId="77777777" w:rsidR="00E472F5" w:rsidRPr="00407DDC" w:rsidRDefault="00E472F5">
            <w:pPr>
              <w:pStyle w:val="0"/>
              <w:jc w:val="center"/>
              <w:rPr>
                <w:rFonts w:ascii="宋体" w:hAnsi="宋体"/>
                <w:b/>
                <w:sz w:val="23"/>
                <w:szCs w:val="23"/>
              </w:rPr>
            </w:pPr>
          </w:p>
        </w:tc>
      </w:tr>
      <w:tr w:rsidR="00407DDC" w:rsidRPr="00407DDC" w14:paraId="2EAF5CB8"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0AD9EDD4" w14:textId="77777777" w:rsidR="00E472F5" w:rsidRPr="00407DDC" w:rsidRDefault="00E472F5">
            <w:pPr>
              <w:pStyle w:val="0"/>
              <w:jc w:val="center"/>
              <w:rPr>
                <w:rFonts w:ascii="宋体" w:hAnsi="宋体"/>
                <w:sz w:val="23"/>
                <w:szCs w:val="23"/>
              </w:rPr>
            </w:pPr>
            <w:permStart w:id="1609253694" w:edGrp="everyone" w:colFirst="0" w:colLast="0"/>
            <w:permStart w:id="870675798" w:edGrp="everyone" w:colFirst="1" w:colLast="1"/>
            <w:permStart w:id="319555077" w:edGrp="everyone" w:colFirst="2" w:colLast="2"/>
            <w:permEnd w:id="1428122442"/>
            <w:permEnd w:id="2039302124"/>
            <w:permEnd w:id="920152352"/>
          </w:p>
        </w:tc>
        <w:tc>
          <w:tcPr>
            <w:tcW w:w="3067" w:type="dxa"/>
            <w:tcBorders>
              <w:top w:val="single" w:sz="4" w:space="0" w:color="auto"/>
              <w:left w:val="single" w:sz="4" w:space="0" w:color="auto"/>
              <w:bottom w:val="single" w:sz="4" w:space="0" w:color="auto"/>
              <w:right w:val="single" w:sz="4" w:space="0" w:color="auto"/>
            </w:tcBorders>
            <w:vAlign w:val="center"/>
          </w:tcPr>
          <w:p w14:paraId="6585A0A0" w14:textId="77777777" w:rsidR="00E472F5" w:rsidRPr="00407DDC"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2700652" w14:textId="77777777" w:rsidR="00E472F5" w:rsidRPr="00407DDC" w:rsidRDefault="00E472F5">
            <w:pPr>
              <w:pStyle w:val="0"/>
              <w:jc w:val="center"/>
              <w:rPr>
                <w:rFonts w:ascii="宋体" w:hAnsi="宋体"/>
                <w:sz w:val="23"/>
                <w:szCs w:val="23"/>
              </w:rPr>
            </w:pPr>
          </w:p>
        </w:tc>
      </w:tr>
      <w:tr w:rsidR="00407DDC" w:rsidRPr="00407DDC" w14:paraId="38EA3CC0"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1884CC06" w14:textId="77777777" w:rsidR="00E472F5" w:rsidRPr="00407DDC" w:rsidRDefault="00E472F5">
            <w:pPr>
              <w:pStyle w:val="0"/>
              <w:jc w:val="center"/>
              <w:rPr>
                <w:rFonts w:ascii="宋体" w:hAnsi="宋体"/>
                <w:sz w:val="23"/>
                <w:szCs w:val="23"/>
              </w:rPr>
            </w:pPr>
            <w:permStart w:id="1068589907" w:edGrp="everyone" w:colFirst="0" w:colLast="0"/>
            <w:permStart w:id="649668000" w:edGrp="everyone" w:colFirst="1" w:colLast="1"/>
            <w:permStart w:id="1055146916" w:edGrp="everyone" w:colFirst="2" w:colLast="2"/>
            <w:permEnd w:id="1609253694"/>
            <w:permEnd w:id="870675798"/>
            <w:permEnd w:id="319555077"/>
          </w:p>
        </w:tc>
        <w:tc>
          <w:tcPr>
            <w:tcW w:w="3067" w:type="dxa"/>
            <w:tcBorders>
              <w:top w:val="single" w:sz="4" w:space="0" w:color="auto"/>
              <w:left w:val="single" w:sz="4" w:space="0" w:color="auto"/>
              <w:bottom w:val="single" w:sz="4" w:space="0" w:color="auto"/>
              <w:right w:val="single" w:sz="4" w:space="0" w:color="auto"/>
            </w:tcBorders>
            <w:vAlign w:val="center"/>
          </w:tcPr>
          <w:p w14:paraId="3993B91A" w14:textId="77777777" w:rsidR="00E472F5" w:rsidRPr="00407DDC"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7330F9C0" w14:textId="77777777" w:rsidR="00E472F5" w:rsidRPr="00407DDC" w:rsidRDefault="00E472F5">
            <w:pPr>
              <w:pStyle w:val="0"/>
              <w:jc w:val="center"/>
              <w:rPr>
                <w:rFonts w:ascii="宋体" w:hAnsi="宋体"/>
                <w:sz w:val="23"/>
                <w:szCs w:val="23"/>
              </w:rPr>
            </w:pPr>
          </w:p>
        </w:tc>
      </w:tr>
      <w:tr w:rsidR="00407DDC" w:rsidRPr="00407DDC" w14:paraId="30271CF6"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0D297149" w14:textId="77777777" w:rsidR="00E472F5" w:rsidRPr="00407DDC" w:rsidRDefault="00E472F5">
            <w:pPr>
              <w:pStyle w:val="0"/>
              <w:jc w:val="center"/>
              <w:rPr>
                <w:rFonts w:ascii="宋体" w:hAnsi="宋体"/>
                <w:sz w:val="23"/>
                <w:szCs w:val="23"/>
              </w:rPr>
            </w:pPr>
            <w:permStart w:id="1747548457" w:edGrp="everyone" w:colFirst="0" w:colLast="0"/>
            <w:permStart w:id="2102798191" w:edGrp="everyone" w:colFirst="1" w:colLast="1"/>
            <w:permStart w:id="535764433" w:edGrp="everyone" w:colFirst="2" w:colLast="2"/>
            <w:permEnd w:id="1068589907"/>
            <w:permEnd w:id="649668000"/>
            <w:permEnd w:id="1055146916"/>
          </w:p>
        </w:tc>
        <w:tc>
          <w:tcPr>
            <w:tcW w:w="3067" w:type="dxa"/>
            <w:tcBorders>
              <w:top w:val="single" w:sz="4" w:space="0" w:color="auto"/>
              <w:left w:val="single" w:sz="4" w:space="0" w:color="auto"/>
              <w:bottom w:val="single" w:sz="4" w:space="0" w:color="auto"/>
              <w:right w:val="single" w:sz="4" w:space="0" w:color="auto"/>
            </w:tcBorders>
            <w:vAlign w:val="center"/>
          </w:tcPr>
          <w:p w14:paraId="09EBC7B4" w14:textId="77777777" w:rsidR="00E472F5" w:rsidRPr="00407DDC" w:rsidRDefault="00E472F5">
            <w:pPr>
              <w:pStyle w:val="0"/>
              <w:jc w:val="center"/>
              <w:rPr>
                <w:rFonts w:ascii="宋体" w:hAnsi="宋体"/>
                <w:b/>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3558F120" w14:textId="77777777" w:rsidR="00E472F5" w:rsidRPr="00407DDC" w:rsidRDefault="00E472F5">
            <w:pPr>
              <w:pStyle w:val="0"/>
              <w:jc w:val="center"/>
              <w:rPr>
                <w:rFonts w:ascii="宋体" w:hAnsi="宋体"/>
                <w:b/>
                <w:sz w:val="23"/>
                <w:szCs w:val="23"/>
              </w:rPr>
            </w:pPr>
          </w:p>
        </w:tc>
      </w:tr>
      <w:tr w:rsidR="00407DDC" w:rsidRPr="00407DDC" w14:paraId="79B0F005"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678ED604" w14:textId="77777777" w:rsidR="00E472F5" w:rsidRPr="00407DDC" w:rsidRDefault="00E472F5">
            <w:pPr>
              <w:pStyle w:val="0"/>
              <w:jc w:val="center"/>
              <w:rPr>
                <w:rFonts w:ascii="宋体" w:hAnsi="宋体"/>
                <w:sz w:val="23"/>
                <w:szCs w:val="23"/>
              </w:rPr>
            </w:pPr>
            <w:permStart w:id="1092900477" w:edGrp="everyone" w:colFirst="0" w:colLast="0"/>
            <w:permStart w:id="1525303703" w:edGrp="everyone" w:colFirst="1" w:colLast="1"/>
            <w:permStart w:id="598047826" w:edGrp="everyone" w:colFirst="2" w:colLast="2"/>
            <w:permEnd w:id="1747548457"/>
            <w:permEnd w:id="2102798191"/>
            <w:permEnd w:id="535764433"/>
          </w:p>
        </w:tc>
        <w:tc>
          <w:tcPr>
            <w:tcW w:w="3067" w:type="dxa"/>
            <w:tcBorders>
              <w:top w:val="single" w:sz="4" w:space="0" w:color="auto"/>
              <w:left w:val="single" w:sz="4" w:space="0" w:color="auto"/>
              <w:bottom w:val="single" w:sz="4" w:space="0" w:color="auto"/>
              <w:right w:val="single" w:sz="4" w:space="0" w:color="auto"/>
            </w:tcBorders>
            <w:vAlign w:val="center"/>
          </w:tcPr>
          <w:p w14:paraId="6DB550AF" w14:textId="77777777" w:rsidR="00E472F5" w:rsidRPr="00407DDC"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FE545BB" w14:textId="77777777" w:rsidR="00E472F5" w:rsidRPr="00407DDC" w:rsidRDefault="00E472F5">
            <w:pPr>
              <w:pStyle w:val="0"/>
              <w:jc w:val="center"/>
              <w:rPr>
                <w:rFonts w:ascii="宋体" w:hAnsi="宋体"/>
                <w:sz w:val="23"/>
                <w:szCs w:val="23"/>
              </w:rPr>
            </w:pPr>
          </w:p>
        </w:tc>
      </w:tr>
    </w:tbl>
    <w:p w14:paraId="13F4EEE6" w14:textId="77777777" w:rsidR="00E472F5" w:rsidRPr="00407DDC" w:rsidRDefault="00000000">
      <w:pPr>
        <w:keepNext/>
        <w:keepLines/>
        <w:snapToGrid w:val="0"/>
        <w:spacing w:line="400" w:lineRule="exact"/>
        <w:outlineLvl w:val="1"/>
        <w:rPr>
          <w:rFonts w:ascii="宋体" w:hAnsi="宋体"/>
          <w:b/>
          <w:bCs/>
          <w:szCs w:val="21"/>
        </w:rPr>
      </w:pPr>
      <w:bookmarkStart w:id="32" w:name="_Toc456451999"/>
      <w:bookmarkStart w:id="33" w:name="_Toc472758457"/>
      <w:bookmarkStart w:id="34" w:name="_Toc457381620"/>
      <w:bookmarkStart w:id="35" w:name="_Toc456776886"/>
      <w:bookmarkStart w:id="36" w:name="_Toc438476776"/>
      <w:bookmarkStart w:id="37" w:name="_Toc96523936"/>
      <w:bookmarkEnd w:id="31"/>
      <w:permEnd w:id="1092900477"/>
      <w:permEnd w:id="1525303703"/>
      <w:permEnd w:id="598047826"/>
      <w:r w:rsidRPr="00407DDC">
        <w:rPr>
          <w:rFonts w:ascii="宋体" w:hAnsi="宋体" w:hint="eastAsia"/>
          <w:b/>
          <w:bCs/>
          <w:szCs w:val="21"/>
        </w:rPr>
        <w:t>1.总则</w:t>
      </w:r>
      <w:bookmarkEnd w:id="32"/>
      <w:bookmarkEnd w:id="33"/>
      <w:bookmarkEnd w:id="34"/>
      <w:bookmarkEnd w:id="35"/>
      <w:bookmarkEnd w:id="36"/>
      <w:bookmarkEnd w:id="37"/>
    </w:p>
    <w:p w14:paraId="367DA36E" w14:textId="77777777" w:rsidR="00E472F5" w:rsidRPr="00407DDC" w:rsidRDefault="00000000">
      <w:pPr>
        <w:keepNext/>
        <w:keepLines/>
        <w:snapToGrid w:val="0"/>
        <w:spacing w:line="400" w:lineRule="exact"/>
        <w:outlineLvl w:val="2"/>
        <w:rPr>
          <w:rFonts w:ascii="宋体" w:hAnsi="宋体"/>
          <w:b/>
          <w:bCs/>
          <w:szCs w:val="21"/>
        </w:rPr>
      </w:pPr>
      <w:bookmarkStart w:id="38" w:name="_Toc96523937"/>
      <w:bookmarkStart w:id="39" w:name="_Toc144974498"/>
      <w:bookmarkStart w:id="40" w:name="_Toc246996919"/>
      <w:bookmarkStart w:id="41" w:name="_Toc246996176"/>
      <w:bookmarkStart w:id="42" w:name="_Toc456776887"/>
      <w:bookmarkStart w:id="43" w:name="_Toc179632547"/>
      <w:bookmarkStart w:id="44" w:name="_Toc247085690"/>
      <w:bookmarkStart w:id="45" w:name="_Toc152042306"/>
      <w:bookmarkStart w:id="46" w:name="_Toc152045530"/>
      <w:bookmarkStart w:id="47" w:name="_Toc456452000"/>
      <w:bookmarkStart w:id="48" w:name="_Toc457381621"/>
      <w:bookmarkStart w:id="49" w:name="_Toc322683248"/>
      <w:bookmarkStart w:id="50" w:name="_Toc472758458"/>
      <w:bookmarkStart w:id="51" w:name="_Toc438476777"/>
      <w:r w:rsidRPr="00407DDC">
        <w:rPr>
          <w:rFonts w:ascii="宋体" w:hAnsi="宋体" w:hint="eastAsia"/>
          <w:b/>
          <w:bCs/>
          <w:szCs w:val="21"/>
        </w:rPr>
        <w:t>1.1 项目概况</w:t>
      </w:r>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0CF37D71" w14:textId="77777777" w:rsidR="00E472F5" w:rsidRPr="00407DDC" w:rsidRDefault="00000000">
      <w:pPr>
        <w:widowControl/>
        <w:snapToGrid w:val="0"/>
        <w:spacing w:line="400" w:lineRule="exact"/>
        <w:ind w:firstLine="420"/>
        <w:rPr>
          <w:rFonts w:ascii="宋体" w:hAnsi="宋体"/>
          <w:kern w:val="0"/>
          <w:szCs w:val="21"/>
        </w:rPr>
      </w:pPr>
      <w:bookmarkStart w:id="52" w:name="_Toc246996177"/>
      <w:bookmarkStart w:id="53" w:name="_Toc247085691"/>
      <w:bookmarkStart w:id="54" w:name="_Toc152042307"/>
      <w:bookmarkStart w:id="55" w:name="_Toc322683249"/>
      <w:bookmarkStart w:id="56" w:name="_Toc246996920"/>
      <w:bookmarkStart w:id="57" w:name="_Toc179632548"/>
      <w:bookmarkStart w:id="58" w:name="_Toc144974499"/>
      <w:bookmarkStart w:id="59" w:name="_Toc152045531"/>
      <w:r w:rsidRPr="00407DDC">
        <w:rPr>
          <w:rFonts w:ascii="宋体" w:hAnsi="宋体" w:hint="eastAsia"/>
          <w:kern w:val="0"/>
          <w:szCs w:val="21"/>
        </w:rPr>
        <w:t>1.1.1根据《中华人民共和国招标投标法》、</w:t>
      </w:r>
      <w:r w:rsidRPr="00407DDC">
        <w:rPr>
          <w:rFonts w:ascii="宋体" w:hAnsi="宋体"/>
          <w:kern w:val="0"/>
          <w:szCs w:val="21"/>
        </w:rPr>
        <w:t>《建筑工程设计招标投标管理办法》</w:t>
      </w:r>
      <w:r w:rsidRPr="00407DDC">
        <w:rPr>
          <w:rFonts w:ascii="宋体" w:hAnsi="宋体" w:hint="eastAsia"/>
          <w:kern w:val="0"/>
          <w:szCs w:val="21"/>
        </w:rPr>
        <w:t>等有关法律、法规和规章的规定，本招标项目已具备招标条件，现对本项目设计进行招标。</w:t>
      </w:r>
    </w:p>
    <w:p w14:paraId="742020A7" w14:textId="77777777" w:rsidR="00E472F5" w:rsidRPr="00407DDC" w:rsidRDefault="00000000">
      <w:pPr>
        <w:widowControl/>
        <w:snapToGrid w:val="0"/>
        <w:spacing w:line="400" w:lineRule="exact"/>
        <w:ind w:firstLine="420"/>
        <w:rPr>
          <w:rFonts w:ascii="宋体" w:hAnsi="宋体"/>
          <w:szCs w:val="21"/>
        </w:rPr>
      </w:pPr>
      <w:r w:rsidRPr="00407DDC">
        <w:rPr>
          <w:rFonts w:ascii="宋体" w:hAnsi="宋体" w:hint="eastAsia"/>
          <w:kern w:val="0"/>
          <w:szCs w:val="21"/>
        </w:rPr>
        <w:t>1.1.2 本招标项目招标人：</w:t>
      </w:r>
      <w:r w:rsidRPr="00407DDC">
        <w:rPr>
          <w:rFonts w:ascii="宋体" w:hAnsi="宋体" w:hint="eastAsia"/>
          <w:szCs w:val="21"/>
        </w:rPr>
        <w:t>见投标人须知前附表。</w:t>
      </w:r>
    </w:p>
    <w:p w14:paraId="0F91A740"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1.1.3 本招标项目招标代理机构：</w:t>
      </w:r>
      <w:r w:rsidRPr="00407DDC">
        <w:rPr>
          <w:rFonts w:ascii="宋体" w:hAnsi="宋体" w:hint="eastAsia"/>
          <w:szCs w:val="21"/>
        </w:rPr>
        <w:t>见投标人须知前附表。</w:t>
      </w:r>
    </w:p>
    <w:p w14:paraId="61C9EA09" w14:textId="77777777" w:rsidR="00E472F5" w:rsidRPr="00407DDC" w:rsidRDefault="00000000">
      <w:pPr>
        <w:widowControl/>
        <w:snapToGrid w:val="0"/>
        <w:spacing w:line="400" w:lineRule="exact"/>
        <w:ind w:firstLine="420"/>
        <w:rPr>
          <w:rFonts w:ascii="宋体" w:hAnsi="宋体"/>
          <w:szCs w:val="21"/>
        </w:rPr>
      </w:pPr>
      <w:r w:rsidRPr="00407DDC">
        <w:rPr>
          <w:rFonts w:ascii="宋体" w:hAnsi="宋体" w:hint="eastAsia"/>
          <w:kern w:val="0"/>
          <w:szCs w:val="21"/>
        </w:rPr>
        <w:lastRenderedPageBreak/>
        <w:t>1.1.4 本招标项目名称：</w:t>
      </w:r>
      <w:r w:rsidRPr="00407DDC">
        <w:rPr>
          <w:rFonts w:ascii="宋体" w:hAnsi="宋体" w:hint="eastAsia"/>
          <w:szCs w:val="21"/>
        </w:rPr>
        <w:t>见投标人须知前附表。</w:t>
      </w:r>
    </w:p>
    <w:p w14:paraId="1A24466B"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1.1.5 本招标项目建设地点：</w:t>
      </w:r>
      <w:r w:rsidRPr="00407DDC">
        <w:rPr>
          <w:rFonts w:ascii="宋体" w:hAnsi="宋体" w:hint="eastAsia"/>
          <w:szCs w:val="21"/>
        </w:rPr>
        <w:t>见投标人须知前附表。</w:t>
      </w:r>
      <w:bookmarkStart w:id="60" w:name="_Toc456452001"/>
      <w:bookmarkStart w:id="61" w:name="_Toc438476778"/>
    </w:p>
    <w:p w14:paraId="7CAE46F7" w14:textId="77777777" w:rsidR="00E472F5" w:rsidRPr="00407DDC" w:rsidRDefault="00000000">
      <w:pPr>
        <w:keepNext/>
        <w:keepLines/>
        <w:snapToGrid w:val="0"/>
        <w:spacing w:line="400" w:lineRule="exact"/>
        <w:outlineLvl w:val="2"/>
        <w:rPr>
          <w:rFonts w:ascii="宋体" w:hAnsi="宋体"/>
          <w:b/>
          <w:bCs/>
          <w:szCs w:val="21"/>
        </w:rPr>
      </w:pPr>
      <w:bookmarkStart w:id="62" w:name="_Toc96523938"/>
      <w:bookmarkStart w:id="63" w:name="_Toc457381622"/>
      <w:bookmarkStart w:id="64" w:name="_Toc472758459"/>
      <w:bookmarkStart w:id="65" w:name="_Toc456776888"/>
      <w:r w:rsidRPr="00407DDC">
        <w:rPr>
          <w:rFonts w:ascii="宋体" w:hAnsi="宋体" w:hint="eastAsia"/>
          <w:b/>
          <w:bCs/>
          <w:szCs w:val="21"/>
        </w:rPr>
        <w:t>1.2资金来源和落实情况：</w:t>
      </w:r>
      <w:bookmarkEnd w:id="60"/>
      <w:bookmarkEnd w:id="61"/>
      <w:bookmarkEnd w:id="62"/>
      <w:bookmarkEnd w:id="63"/>
      <w:bookmarkEnd w:id="64"/>
      <w:bookmarkEnd w:id="65"/>
    </w:p>
    <w:p w14:paraId="44E5789A" w14:textId="77777777" w:rsidR="00E472F5" w:rsidRPr="00407DDC" w:rsidRDefault="00000000">
      <w:pPr>
        <w:widowControl/>
        <w:snapToGrid w:val="0"/>
        <w:spacing w:line="400" w:lineRule="exact"/>
        <w:ind w:firstLine="420"/>
        <w:rPr>
          <w:rFonts w:ascii="宋体" w:hAnsi="宋体"/>
          <w:kern w:val="0"/>
          <w:szCs w:val="21"/>
        </w:rPr>
      </w:pPr>
      <w:bookmarkStart w:id="66" w:name="_Toc322683250"/>
      <w:bookmarkStart w:id="67" w:name="_Toc246996921"/>
      <w:bookmarkStart w:id="68" w:name="_Toc179632549"/>
      <w:bookmarkStart w:id="69" w:name="_Toc247085692"/>
      <w:bookmarkStart w:id="70" w:name="_Toc152042308"/>
      <w:bookmarkStart w:id="71" w:name="_Toc144974500"/>
      <w:bookmarkStart w:id="72" w:name="_Toc246996178"/>
      <w:bookmarkStart w:id="73" w:name="_Toc152045532"/>
      <w:bookmarkEnd w:id="52"/>
      <w:bookmarkEnd w:id="53"/>
      <w:bookmarkEnd w:id="54"/>
      <w:bookmarkEnd w:id="55"/>
      <w:bookmarkEnd w:id="56"/>
      <w:bookmarkEnd w:id="57"/>
      <w:bookmarkEnd w:id="58"/>
      <w:bookmarkEnd w:id="59"/>
      <w:r w:rsidRPr="00407DDC">
        <w:rPr>
          <w:rFonts w:ascii="宋体" w:hAnsi="宋体" w:hint="eastAsia"/>
          <w:kern w:val="0"/>
          <w:szCs w:val="21"/>
        </w:rPr>
        <w:t>1.2.1 本招标项目的资金来源及出资比例：</w:t>
      </w:r>
      <w:r w:rsidRPr="00407DDC">
        <w:rPr>
          <w:rFonts w:ascii="宋体" w:hAnsi="宋体" w:hint="eastAsia"/>
          <w:szCs w:val="21"/>
        </w:rPr>
        <w:t>见投标人须知前附表。</w:t>
      </w:r>
    </w:p>
    <w:p w14:paraId="325083FD"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1.2.2 本招标项目的资金落实情况：</w:t>
      </w:r>
      <w:bookmarkStart w:id="74" w:name="_Toc322684734"/>
      <w:bookmarkEnd w:id="74"/>
      <w:r w:rsidRPr="00407DDC">
        <w:rPr>
          <w:rFonts w:ascii="宋体" w:hAnsi="宋体" w:hint="eastAsia"/>
          <w:szCs w:val="21"/>
        </w:rPr>
        <w:t>见投标人须知前附表。</w:t>
      </w:r>
    </w:p>
    <w:p w14:paraId="55E444CB" w14:textId="77777777" w:rsidR="00E472F5" w:rsidRPr="00407DDC" w:rsidRDefault="00000000">
      <w:pPr>
        <w:keepNext/>
        <w:keepLines/>
        <w:snapToGrid w:val="0"/>
        <w:spacing w:line="400" w:lineRule="exact"/>
        <w:outlineLvl w:val="2"/>
        <w:rPr>
          <w:rFonts w:ascii="宋体" w:hAnsi="宋体"/>
          <w:b/>
          <w:bCs/>
          <w:szCs w:val="21"/>
        </w:rPr>
      </w:pPr>
      <w:bookmarkStart w:id="75" w:name="_Toc456776889"/>
      <w:bookmarkStart w:id="76" w:name="_Toc456452002"/>
      <w:bookmarkStart w:id="77" w:name="_Toc96523939"/>
      <w:bookmarkStart w:id="78" w:name="_Toc438476779"/>
      <w:bookmarkStart w:id="79" w:name="_Toc457381623"/>
      <w:bookmarkStart w:id="80" w:name="_Toc472758460"/>
      <w:r w:rsidRPr="00407DDC">
        <w:rPr>
          <w:rFonts w:ascii="宋体" w:hAnsi="宋体" w:hint="eastAsia"/>
          <w:b/>
          <w:bCs/>
          <w:szCs w:val="21"/>
        </w:rPr>
        <w:t>1.3 招标范围、计划工期、质量要求</w:t>
      </w:r>
      <w:bookmarkEnd w:id="75"/>
      <w:bookmarkEnd w:id="76"/>
      <w:bookmarkEnd w:id="77"/>
      <w:bookmarkEnd w:id="78"/>
      <w:bookmarkEnd w:id="79"/>
      <w:bookmarkEnd w:id="80"/>
    </w:p>
    <w:p w14:paraId="31300F51" w14:textId="77777777" w:rsidR="00E472F5" w:rsidRPr="00407DDC" w:rsidRDefault="00000000">
      <w:pPr>
        <w:widowControl/>
        <w:snapToGrid w:val="0"/>
        <w:spacing w:line="400" w:lineRule="exact"/>
        <w:ind w:firstLineChars="200" w:firstLine="420"/>
        <w:rPr>
          <w:rFonts w:ascii="宋体" w:hAnsi="宋体"/>
          <w:kern w:val="0"/>
          <w:szCs w:val="21"/>
        </w:rPr>
      </w:pPr>
      <w:r w:rsidRPr="00407DDC">
        <w:rPr>
          <w:rFonts w:ascii="宋体" w:hAnsi="宋体" w:hint="eastAsia"/>
          <w:kern w:val="0"/>
          <w:szCs w:val="21"/>
        </w:rPr>
        <w:t>1.3.1 本次招标设计范围:见投标须知前附表。</w:t>
      </w:r>
    </w:p>
    <w:p w14:paraId="1BC85BA9" w14:textId="77777777" w:rsidR="00E472F5" w:rsidRPr="00407DDC" w:rsidRDefault="00000000">
      <w:pPr>
        <w:snapToGrid w:val="0"/>
        <w:spacing w:line="400" w:lineRule="exact"/>
        <w:ind w:firstLineChars="200" w:firstLine="420"/>
        <w:rPr>
          <w:rFonts w:ascii="宋体" w:hAnsi="宋体"/>
        </w:rPr>
      </w:pPr>
      <w:r w:rsidRPr="00407DDC">
        <w:rPr>
          <w:rFonts w:ascii="宋体" w:hAnsi="宋体" w:hint="eastAsia"/>
          <w:kern w:val="0"/>
          <w:szCs w:val="21"/>
        </w:rPr>
        <w:t>1.3.2 本招标项目的设计周期：见</w:t>
      </w:r>
      <w:r w:rsidRPr="00407DDC">
        <w:rPr>
          <w:rFonts w:ascii="宋体" w:hAnsi="宋体" w:hint="eastAsia"/>
        </w:rPr>
        <w:t>投标人须知前附表。</w:t>
      </w:r>
    </w:p>
    <w:p w14:paraId="707135F0" w14:textId="77777777" w:rsidR="00E472F5" w:rsidRPr="00407DDC" w:rsidRDefault="00000000">
      <w:pPr>
        <w:snapToGrid w:val="0"/>
        <w:spacing w:line="400" w:lineRule="exact"/>
        <w:ind w:firstLineChars="200" w:firstLine="420"/>
        <w:rPr>
          <w:rFonts w:ascii="宋体" w:hAnsi="宋体"/>
        </w:rPr>
      </w:pPr>
      <w:r w:rsidRPr="00407DDC">
        <w:rPr>
          <w:rFonts w:ascii="宋体" w:hAnsi="宋体" w:hint="eastAsia"/>
          <w:kern w:val="0"/>
          <w:szCs w:val="21"/>
        </w:rPr>
        <w:t>1.3.3 本招标项目的质量要求：见</w:t>
      </w:r>
      <w:r w:rsidRPr="00407DDC">
        <w:rPr>
          <w:rFonts w:ascii="宋体" w:hAnsi="宋体" w:hint="eastAsia"/>
        </w:rPr>
        <w:t>投标人须知前附表。</w:t>
      </w:r>
    </w:p>
    <w:p w14:paraId="422F2655" w14:textId="77777777" w:rsidR="00E472F5" w:rsidRPr="00407DDC" w:rsidRDefault="00000000">
      <w:pPr>
        <w:keepNext/>
        <w:keepLines/>
        <w:snapToGrid w:val="0"/>
        <w:spacing w:line="400" w:lineRule="exact"/>
        <w:outlineLvl w:val="2"/>
        <w:rPr>
          <w:rFonts w:ascii="宋体" w:hAnsi="宋体"/>
          <w:b/>
          <w:bCs/>
          <w:szCs w:val="21"/>
        </w:rPr>
      </w:pPr>
      <w:bookmarkStart w:id="81" w:name="_Toc152045534"/>
      <w:bookmarkStart w:id="82" w:name="_Toc152042310"/>
      <w:bookmarkStart w:id="83" w:name="_Toc472758461"/>
      <w:bookmarkStart w:id="84" w:name="_Toc456452003"/>
      <w:bookmarkStart w:id="85" w:name="_Toc247085693"/>
      <w:bookmarkStart w:id="86" w:name="_Toc96523940"/>
      <w:bookmarkStart w:id="87" w:name="_Toc246996179"/>
      <w:bookmarkStart w:id="88" w:name="_Toc456776890"/>
      <w:bookmarkStart w:id="89" w:name="_Toc179632551"/>
      <w:bookmarkStart w:id="90" w:name="_Toc457381624"/>
      <w:bookmarkStart w:id="91" w:name="_Toc144974502"/>
      <w:bookmarkStart w:id="92" w:name="_Toc322683251"/>
      <w:bookmarkStart w:id="93" w:name="_Toc246996922"/>
      <w:bookmarkStart w:id="94" w:name="_Toc438476780"/>
      <w:bookmarkEnd w:id="66"/>
      <w:bookmarkEnd w:id="67"/>
      <w:bookmarkEnd w:id="68"/>
      <w:bookmarkEnd w:id="69"/>
      <w:bookmarkEnd w:id="70"/>
      <w:bookmarkEnd w:id="71"/>
      <w:bookmarkEnd w:id="72"/>
      <w:bookmarkEnd w:id="73"/>
      <w:r w:rsidRPr="00407DDC">
        <w:rPr>
          <w:rFonts w:ascii="宋体" w:hAnsi="宋体" w:hint="eastAsia"/>
          <w:b/>
          <w:bCs/>
          <w:szCs w:val="21"/>
        </w:rPr>
        <w:t>1.4 投标人资格要求</w:t>
      </w:r>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25DE6552" w14:textId="77777777" w:rsidR="00E472F5" w:rsidRPr="00407DDC" w:rsidRDefault="00000000">
      <w:pPr>
        <w:widowControl/>
        <w:snapToGrid w:val="0"/>
        <w:spacing w:line="400" w:lineRule="exact"/>
        <w:ind w:firstLine="359"/>
        <w:rPr>
          <w:rFonts w:ascii="宋体" w:hAnsi="宋体"/>
          <w:kern w:val="0"/>
          <w:szCs w:val="21"/>
        </w:rPr>
      </w:pPr>
      <w:bookmarkStart w:id="95" w:name="_Toc152042311"/>
      <w:bookmarkStart w:id="96" w:name="_Toc179632552"/>
      <w:bookmarkStart w:id="97" w:name="_Toc246996180"/>
      <w:bookmarkStart w:id="98" w:name="_Toc247085694"/>
      <w:bookmarkStart w:id="99" w:name="_Toc246996923"/>
      <w:bookmarkStart w:id="100" w:name="_Toc152045535"/>
      <w:bookmarkStart w:id="101" w:name="_Toc144974503"/>
      <w:bookmarkStart w:id="102" w:name="_Toc322683252"/>
      <w:r w:rsidRPr="00407DDC">
        <w:rPr>
          <w:rFonts w:ascii="宋体" w:hAnsi="宋体" w:hint="eastAsia"/>
          <w:kern w:val="0"/>
          <w:szCs w:val="21"/>
        </w:rPr>
        <w:t>1.4.1 投标人应具备承担本项目的资质条件、能力和信誉。</w:t>
      </w:r>
    </w:p>
    <w:p w14:paraId="5FE1B77B" w14:textId="77777777" w:rsidR="00E472F5" w:rsidRPr="00407DDC" w:rsidRDefault="00000000">
      <w:pPr>
        <w:widowControl/>
        <w:snapToGrid w:val="0"/>
        <w:spacing w:line="400" w:lineRule="exact"/>
        <w:ind w:firstLine="359"/>
        <w:rPr>
          <w:rFonts w:ascii="宋体" w:hAnsi="宋体"/>
          <w:kern w:val="0"/>
          <w:szCs w:val="21"/>
        </w:rPr>
      </w:pPr>
      <w:r w:rsidRPr="00407DDC">
        <w:rPr>
          <w:rFonts w:ascii="宋体" w:hAnsi="宋体" w:hint="eastAsia"/>
          <w:kern w:val="0"/>
          <w:szCs w:val="21"/>
        </w:rPr>
        <w:t xml:space="preserve">（1）资质条件：详见招标公告及附录。  </w:t>
      </w:r>
    </w:p>
    <w:p w14:paraId="7148C877" w14:textId="77777777" w:rsidR="00E472F5" w:rsidRPr="00407DDC" w:rsidRDefault="00000000">
      <w:pPr>
        <w:widowControl/>
        <w:snapToGrid w:val="0"/>
        <w:spacing w:line="400" w:lineRule="exact"/>
        <w:ind w:firstLine="359"/>
        <w:rPr>
          <w:rFonts w:ascii="宋体" w:hAnsi="宋体"/>
          <w:kern w:val="0"/>
          <w:szCs w:val="21"/>
        </w:rPr>
      </w:pPr>
      <w:r w:rsidRPr="00407DDC">
        <w:rPr>
          <w:rFonts w:ascii="宋体" w:hAnsi="宋体" w:hint="eastAsia"/>
          <w:kern w:val="0"/>
          <w:szCs w:val="21"/>
        </w:rPr>
        <w:t>（2）项目设计负责人：详见招标公告及附录。</w:t>
      </w:r>
    </w:p>
    <w:p w14:paraId="103F74D2" w14:textId="77777777" w:rsidR="00E472F5" w:rsidRPr="00407DDC" w:rsidRDefault="00000000">
      <w:pPr>
        <w:widowControl/>
        <w:snapToGrid w:val="0"/>
        <w:spacing w:line="400" w:lineRule="exact"/>
        <w:ind w:firstLine="359"/>
        <w:rPr>
          <w:rFonts w:ascii="宋体" w:hAnsi="宋体"/>
          <w:kern w:val="0"/>
          <w:szCs w:val="21"/>
        </w:rPr>
      </w:pPr>
      <w:r w:rsidRPr="00407DDC">
        <w:rPr>
          <w:rFonts w:ascii="宋体" w:hAnsi="宋体" w:hint="eastAsia"/>
          <w:kern w:val="0"/>
          <w:szCs w:val="21"/>
        </w:rPr>
        <w:t>（3）信誉要求：详见招标公告及附录。</w:t>
      </w:r>
    </w:p>
    <w:p w14:paraId="6D714BDE" w14:textId="77777777" w:rsidR="00E472F5" w:rsidRPr="00407DDC" w:rsidRDefault="00000000">
      <w:pPr>
        <w:widowControl/>
        <w:snapToGrid w:val="0"/>
        <w:spacing w:line="400" w:lineRule="exact"/>
        <w:ind w:firstLine="359"/>
        <w:rPr>
          <w:rFonts w:ascii="宋体" w:hAnsi="宋体"/>
          <w:kern w:val="0"/>
          <w:szCs w:val="21"/>
        </w:rPr>
      </w:pPr>
      <w:r w:rsidRPr="00407DDC">
        <w:rPr>
          <w:rFonts w:ascii="宋体" w:hAnsi="宋体" w:hint="eastAsia"/>
          <w:kern w:val="0"/>
          <w:szCs w:val="21"/>
        </w:rPr>
        <w:t>（4）其他要求：详见招标公告及附录。</w:t>
      </w:r>
    </w:p>
    <w:p w14:paraId="2E786A9A" w14:textId="77777777" w:rsidR="00E472F5" w:rsidRPr="00407DDC" w:rsidRDefault="00000000">
      <w:pPr>
        <w:widowControl/>
        <w:snapToGrid w:val="0"/>
        <w:spacing w:line="400" w:lineRule="exact"/>
        <w:ind w:firstLineChars="150" w:firstLine="315"/>
        <w:rPr>
          <w:rFonts w:ascii="宋体" w:hAnsi="宋体"/>
          <w:kern w:val="0"/>
          <w:szCs w:val="21"/>
        </w:rPr>
      </w:pPr>
      <w:r w:rsidRPr="00407DDC">
        <w:rPr>
          <w:rFonts w:ascii="宋体" w:hAnsi="宋体" w:hint="eastAsia"/>
          <w:kern w:val="0"/>
          <w:szCs w:val="21"/>
        </w:rPr>
        <w:t>1.4.2 投标人存在下列情形之一的，其投标无效：</w:t>
      </w:r>
    </w:p>
    <w:p w14:paraId="5C9E5F99" w14:textId="77777777" w:rsidR="00E472F5" w:rsidRPr="00407DDC" w:rsidRDefault="00000000">
      <w:pPr>
        <w:spacing w:line="360" w:lineRule="auto"/>
        <w:ind w:firstLineChars="200" w:firstLine="420"/>
        <w:rPr>
          <w:rFonts w:ascii="宋体" w:hAnsi="宋体"/>
          <w:szCs w:val="21"/>
        </w:rPr>
      </w:pPr>
      <w:bookmarkStart w:id="103" w:name="_Hlk71274484"/>
      <w:r w:rsidRPr="00407DDC">
        <w:rPr>
          <w:rFonts w:ascii="宋体" w:hAnsi="宋体" w:hint="eastAsia"/>
          <w:szCs w:val="21"/>
        </w:rPr>
        <w:t xml:space="preserve">(l）为招标人不具有独立法人资格的附属机构（单位）。 </w:t>
      </w:r>
    </w:p>
    <w:p w14:paraId="42C65FA0"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w:t>
      </w:r>
      <w:r w:rsidRPr="00407DDC">
        <w:rPr>
          <w:rFonts w:ascii="宋体" w:hAnsi="宋体"/>
          <w:szCs w:val="21"/>
        </w:rPr>
        <w:t>2</w:t>
      </w:r>
      <w:r w:rsidRPr="00407DDC">
        <w:rPr>
          <w:rFonts w:ascii="宋体" w:hAnsi="宋体" w:hint="eastAsia"/>
          <w:szCs w:val="21"/>
        </w:rPr>
        <w:t>）为本标段的监理人。</w:t>
      </w:r>
    </w:p>
    <w:p w14:paraId="4F4F5E4E"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w:t>
      </w:r>
      <w:r w:rsidRPr="00407DDC">
        <w:rPr>
          <w:rFonts w:ascii="宋体" w:hAnsi="宋体"/>
          <w:szCs w:val="21"/>
        </w:rPr>
        <w:t>3</w:t>
      </w:r>
      <w:r w:rsidRPr="00407DDC">
        <w:rPr>
          <w:rFonts w:ascii="宋体" w:hAnsi="宋体" w:hint="eastAsia"/>
          <w:szCs w:val="21"/>
        </w:rPr>
        <w:t>）为本标段的代建人。</w:t>
      </w:r>
    </w:p>
    <w:p w14:paraId="32E1C6BB"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w:t>
      </w:r>
      <w:r w:rsidRPr="00407DDC">
        <w:rPr>
          <w:rFonts w:ascii="宋体" w:hAnsi="宋体"/>
          <w:szCs w:val="21"/>
        </w:rPr>
        <w:t>4</w:t>
      </w:r>
      <w:r w:rsidRPr="00407DDC">
        <w:rPr>
          <w:rFonts w:ascii="宋体" w:hAnsi="宋体" w:hint="eastAsia"/>
          <w:szCs w:val="21"/>
        </w:rPr>
        <w:t>）为本标段提供招标代理服务的。</w:t>
      </w:r>
    </w:p>
    <w:p w14:paraId="1A91B918"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w:t>
      </w:r>
      <w:r w:rsidRPr="00407DDC">
        <w:rPr>
          <w:rFonts w:ascii="宋体" w:hAnsi="宋体"/>
          <w:szCs w:val="21"/>
        </w:rPr>
        <w:t>5</w:t>
      </w:r>
      <w:r w:rsidRPr="00407DDC">
        <w:rPr>
          <w:rFonts w:ascii="宋体" w:hAnsi="宋体" w:hint="eastAsia"/>
          <w:szCs w:val="21"/>
        </w:rPr>
        <w:t>）与本标段的监理人或代建人或招标代理机构相互控股或参股的。</w:t>
      </w:r>
    </w:p>
    <w:p w14:paraId="63769A4B"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w:t>
      </w:r>
      <w:r w:rsidRPr="00407DDC">
        <w:rPr>
          <w:rFonts w:ascii="宋体" w:hAnsi="宋体"/>
          <w:szCs w:val="21"/>
        </w:rPr>
        <w:t>6</w:t>
      </w:r>
      <w:r w:rsidRPr="00407DDC">
        <w:rPr>
          <w:rFonts w:ascii="宋体" w:hAnsi="宋体" w:hint="eastAsia"/>
          <w:szCs w:val="21"/>
        </w:rPr>
        <w:t>）不同投标人的负责人为同一人或者存在控股、管理关系的。</w:t>
      </w:r>
    </w:p>
    <w:p w14:paraId="580A2183"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w:t>
      </w:r>
      <w:r w:rsidRPr="00407DDC">
        <w:rPr>
          <w:rFonts w:ascii="宋体" w:hAnsi="宋体"/>
          <w:szCs w:val="21"/>
        </w:rPr>
        <w:t>7</w:t>
      </w:r>
      <w:r w:rsidRPr="00407DDC">
        <w:rPr>
          <w:rFonts w:ascii="宋体" w:hAnsi="宋体" w:hint="eastAsia"/>
          <w:szCs w:val="21"/>
        </w:rPr>
        <w:t>）因串通投标、弄虚作假骗取中标、非法转包、违法分包、严重不履行合同义务的违法行为被限制在全国、安徽省、黄山市境内投标资格并在限制处罚期内的。（有限制期限的按规定限制期限执行，没有具体限制期的则以</w:t>
      </w:r>
      <w:proofErr w:type="gramStart"/>
      <w:r w:rsidRPr="00407DDC">
        <w:rPr>
          <w:rFonts w:ascii="宋体" w:hAnsi="宋体" w:hint="eastAsia"/>
          <w:szCs w:val="21"/>
        </w:rPr>
        <w:t>作出</w:t>
      </w:r>
      <w:proofErr w:type="gramEnd"/>
      <w:r w:rsidRPr="00407DDC">
        <w:rPr>
          <w:rFonts w:ascii="宋体" w:hAnsi="宋体" w:hint="eastAsia"/>
          <w:szCs w:val="21"/>
        </w:rPr>
        <w:t>限制处罚决定之日起2年为限）</w:t>
      </w:r>
    </w:p>
    <w:p w14:paraId="17B47882"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（8）被行政监督部门限制在全国、安徽省、黄山市境内开展生产经营活动、责令停产停业、责令关闭的。（有限制期限的按规定限制期限执行，没有具体限制期的则以</w:t>
      </w:r>
      <w:proofErr w:type="gramStart"/>
      <w:r w:rsidRPr="00407DDC">
        <w:rPr>
          <w:rFonts w:ascii="宋体" w:hAnsi="宋体" w:hint="eastAsia"/>
          <w:szCs w:val="21"/>
        </w:rPr>
        <w:t>作出</w:t>
      </w:r>
      <w:proofErr w:type="gramEnd"/>
      <w:r w:rsidRPr="00407DDC">
        <w:rPr>
          <w:rFonts w:ascii="宋体" w:hAnsi="宋体" w:hint="eastAsia"/>
          <w:szCs w:val="21"/>
        </w:rPr>
        <w:t>限制处罚决定之日起2年为限）</w:t>
      </w:r>
    </w:p>
    <w:p w14:paraId="017FC582"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（9）财产被接管或冻结、处于破产状态的。</w:t>
      </w:r>
    </w:p>
    <w:bookmarkEnd w:id="103"/>
    <w:p w14:paraId="1DC8BB22" w14:textId="77777777" w:rsidR="00E472F5" w:rsidRPr="00407DDC" w:rsidRDefault="00000000">
      <w:pPr>
        <w:widowControl/>
        <w:snapToGrid w:val="0"/>
        <w:spacing w:line="400" w:lineRule="exact"/>
        <w:ind w:firstLine="420"/>
        <w:rPr>
          <w:rFonts w:ascii="宋体" w:hAnsi="宋体"/>
          <w:szCs w:val="21"/>
        </w:rPr>
      </w:pPr>
      <w:r w:rsidRPr="00407DDC">
        <w:rPr>
          <w:rFonts w:ascii="宋体" w:hAnsi="宋体" w:hint="eastAsia"/>
          <w:szCs w:val="21"/>
        </w:rPr>
        <w:t>1.4.3单位负责人为同一人或者存在控股、管理关系的不同单位，不得参加同一标段投标或者未划分标段的同一招标项目投标。</w:t>
      </w:r>
    </w:p>
    <w:p w14:paraId="38BFD5F4" w14:textId="77777777" w:rsidR="00E472F5" w:rsidRPr="00407DDC" w:rsidRDefault="00000000">
      <w:pPr>
        <w:keepNext/>
        <w:keepLines/>
        <w:snapToGrid w:val="0"/>
        <w:spacing w:line="400" w:lineRule="exact"/>
        <w:outlineLvl w:val="2"/>
        <w:rPr>
          <w:rFonts w:ascii="宋体" w:hAnsi="宋体"/>
          <w:b/>
          <w:bCs/>
          <w:szCs w:val="21"/>
        </w:rPr>
      </w:pPr>
      <w:bookmarkStart w:id="104" w:name="_Toc96523941"/>
      <w:bookmarkStart w:id="105" w:name="_Toc472758462"/>
      <w:r w:rsidRPr="00407DDC">
        <w:rPr>
          <w:rFonts w:ascii="宋体" w:hAnsi="宋体" w:hint="eastAsia"/>
          <w:b/>
          <w:bCs/>
          <w:szCs w:val="21"/>
        </w:rPr>
        <w:lastRenderedPageBreak/>
        <w:t>1.5 费用承担</w:t>
      </w:r>
      <w:bookmarkEnd w:id="95"/>
      <w:bookmarkEnd w:id="96"/>
      <w:bookmarkEnd w:id="97"/>
      <w:bookmarkEnd w:id="98"/>
      <w:bookmarkEnd w:id="99"/>
      <w:bookmarkEnd w:id="100"/>
      <w:bookmarkEnd w:id="101"/>
      <w:bookmarkEnd w:id="102"/>
      <w:bookmarkEnd w:id="104"/>
      <w:bookmarkEnd w:id="105"/>
    </w:p>
    <w:p w14:paraId="327FC560"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投标人准备和参加投标活动发生的费用自理。</w:t>
      </w:r>
    </w:p>
    <w:p w14:paraId="6AC3B9DB" w14:textId="77777777" w:rsidR="00E472F5" w:rsidRPr="00407DDC" w:rsidRDefault="00000000">
      <w:pPr>
        <w:keepNext/>
        <w:keepLines/>
        <w:snapToGrid w:val="0"/>
        <w:spacing w:line="400" w:lineRule="exact"/>
        <w:outlineLvl w:val="2"/>
        <w:rPr>
          <w:rFonts w:ascii="宋体" w:hAnsi="宋体"/>
          <w:b/>
          <w:bCs/>
          <w:szCs w:val="21"/>
        </w:rPr>
      </w:pPr>
      <w:bookmarkStart w:id="106" w:name="_Toc179632553"/>
      <w:bookmarkStart w:id="107" w:name="_Toc152045536"/>
      <w:bookmarkStart w:id="108" w:name="_Toc144974504"/>
      <w:bookmarkStart w:id="109" w:name="_Toc472758463"/>
      <w:bookmarkStart w:id="110" w:name="_Toc152042312"/>
      <w:bookmarkStart w:id="111" w:name="_Toc438476781"/>
      <w:bookmarkStart w:id="112" w:name="_Toc456776891"/>
      <w:bookmarkStart w:id="113" w:name="_Toc246996181"/>
      <w:bookmarkStart w:id="114" w:name="_Toc246996924"/>
      <w:bookmarkStart w:id="115" w:name="_Toc456452004"/>
      <w:bookmarkStart w:id="116" w:name="_Toc457381625"/>
      <w:bookmarkStart w:id="117" w:name="_Toc322683253"/>
      <w:bookmarkStart w:id="118" w:name="_Toc247085695"/>
      <w:bookmarkStart w:id="119" w:name="_Toc96523942"/>
      <w:r w:rsidRPr="00407DDC">
        <w:rPr>
          <w:rFonts w:ascii="宋体" w:hAnsi="宋体" w:hint="eastAsia"/>
          <w:b/>
          <w:bCs/>
          <w:szCs w:val="21"/>
        </w:rPr>
        <w:t>1.6 保密</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71BDF96C"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 xml:space="preserve">参与招标投标活动的各方应对招标文件和投标文件中的商业和技术等秘密保密，违者应对由此造成的后果承担法律责任。 </w:t>
      </w:r>
    </w:p>
    <w:p w14:paraId="20168F89" w14:textId="77777777" w:rsidR="00E472F5" w:rsidRPr="00407DDC" w:rsidRDefault="00000000">
      <w:pPr>
        <w:keepNext/>
        <w:keepLines/>
        <w:snapToGrid w:val="0"/>
        <w:spacing w:line="400" w:lineRule="exact"/>
        <w:outlineLvl w:val="2"/>
        <w:rPr>
          <w:rFonts w:ascii="宋体" w:hAnsi="宋体"/>
          <w:b/>
          <w:bCs/>
          <w:szCs w:val="21"/>
        </w:rPr>
      </w:pPr>
      <w:bookmarkStart w:id="120" w:name="_Toc144974505"/>
      <w:bookmarkStart w:id="121" w:name="_Toc246996182"/>
      <w:bookmarkStart w:id="122" w:name="_Toc456776892"/>
      <w:bookmarkStart w:id="123" w:name="_Toc456452005"/>
      <w:bookmarkStart w:id="124" w:name="_Toc472758464"/>
      <w:bookmarkStart w:id="125" w:name="_Toc438476782"/>
      <w:bookmarkStart w:id="126" w:name="_Toc96523943"/>
      <w:bookmarkStart w:id="127" w:name="_Toc247085696"/>
      <w:bookmarkStart w:id="128" w:name="_Toc246996925"/>
      <w:bookmarkStart w:id="129" w:name="_Toc179632554"/>
      <w:bookmarkStart w:id="130" w:name="_Toc322683254"/>
      <w:bookmarkStart w:id="131" w:name="_Toc457381626"/>
      <w:bookmarkStart w:id="132" w:name="_Toc152042313"/>
      <w:bookmarkStart w:id="133" w:name="_Toc152045537"/>
      <w:r w:rsidRPr="00407DDC">
        <w:rPr>
          <w:rFonts w:ascii="宋体" w:hAnsi="宋体" w:hint="eastAsia"/>
          <w:b/>
          <w:bCs/>
          <w:szCs w:val="21"/>
        </w:rPr>
        <w:t>1.7 语言</w:t>
      </w:r>
      <w:bookmarkEnd w:id="120"/>
      <w:r w:rsidRPr="00407DDC">
        <w:rPr>
          <w:rFonts w:ascii="宋体" w:hAnsi="宋体" w:hint="eastAsia"/>
          <w:b/>
          <w:bCs/>
          <w:szCs w:val="21"/>
        </w:rPr>
        <w:t>文字</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1C8D3272" w14:textId="77777777" w:rsidR="00E472F5" w:rsidRPr="00407DDC" w:rsidRDefault="00000000">
      <w:pPr>
        <w:widowControl/>
        <w:snapToGrid w:val="0"/>
        <w:spacing w:line="400" w:lineRule="exact"/>
        <w:ind w:firstLine="420"/>
        <w:rPr>
          <w:rFonts w:ascii="宋体" w:hAnsi="宋体"/>
          <w:kern w:val="0"/>
          <w:szCs w:val="21"/>
        </w:rPr>
      </w:pPr>
      <w:bookmarkStart w:id="134" w:name="_Toc246996926"/>
      <w:bookmarkStart w:id="135" w:name="_Toc179632555"/>
      <w:bookmarkStart w:id="136" w:name="_Toc144974506"/>
      <w:bookmarkStart w:id="137" w:name="_Toc152042314"/>
      <w:bookmarkStart w:id="138" w:name="_Toc247085697"/>
      <w:bookmarkStart w:id="139" w:name="_Toc152045538"/>
      <w:bookmarkStart w:id="140" w:name="_Toc246996183"/>
      <w:r w:rsidRPr="00407DDC">
        <w:rPr>
          <w:rFonts w:ascii="宋体" w:hAnsi="宋体" w:hint="eastAsia"/>
          <w:kern w:val="0"/>
          <w:szCs w:val="21"/>
        </w:rPr>
        <w:t>招标投标文件使用的语言文字为中文。专用术语使用外文的，应附有中文注释，并对其一致性负责。</w:t>
      </w:r>
    </w:p>
    <w:p w14:paraId="6FD4F150" w14:textId="77777777" w:rsidR="00E472F5" w:rsidRPr="00407DDC" w:rsidRDefault="00000000">
      <w:pPr>
        <w:keepNext/>
        <w:keepLines/>
        <w:snapToGrid w:val="0"/>
        <w:spacing w:line="400" w:lineRule="exact"/>
        <w:outlineLvl w:val="2"/>
        <w:rPr>
          <w:rFonts w:ascii="宋体" w:hAnsi="宋体"/>
          <w:b/>
          <w:bCs/>
          <w:szCs w:val="21"/>
        </w:rPr>
      </w:pPr>
      <w:bookmarkStart w:id="141" w:name="_Toc472758465"/>
      <w:bookmarkStart w:id="142" w:name="_Toc96523944"/>
      <w:bookmarkStart w:id="143" w:name="_Toc457381627"/>
      <w:bookmarkStart w:id="144" w:name="_Toc322683255"/>
      <w:bookmarkStart w:id="145" w:name="_Toc456776893"/>
      <w:bookmarkStart w:id="146" w:name="_Toc456452006"/>
      <w:bookmarkStart w:id="147" w:name="_Toc438476783"/>
      <w:r w:rsidRPr="00407DDC">
        <w:rPr>
          <w:rFonts w:ascii="宋体" w:hAnsi="宋体" w:hint="eastAsia"/>
          <w:b/>
          <w:bCs/>
          <w:szCs w:val="21"/>
        </w:rPr>
        <w:t>1.8 计量单位</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573A8937"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所有计量均采用中华人民共和国法定计量单位。</w:t>
      </w:r>
    </w:p>
    <w:p w14:paraId="7BAEE642" w14:textId="77777777" w:rsidR="00E472F5" w:rsidRPr="00407DDC" w:rsidRDefault="00000000">
      <w:pPr>
        <w:keepNext/>
        <w:keepLines/>
        <w:snapToGrid w:val="0"/>
        <w:spacing w:line="400" w:lineRule="exact"/>
        <w:outlineLvl w:val="2"/>
        <w:rPr>
          <w:rFonts w:ascii="宋体" w:hAnsi="宋体"/>
          <w:b/>
          <w:bCs/>
          <w:szCs w:val="21"/>
        </w:rPr>
      </w:pPr>
      <w:bookmarkStart w:id="148" w:name="_Toc247527563"/>
      <w:bookmarkStart w:id="149" w:name="_Toc457381628"/>
      <w:bookmarkStart w:id="150" w:name="_Toc456776894"/>
      <w:bookmarkStart w:id="151" w:name="_Toc438476784"/>
      <w:bookmarkStart w:id="152" w:name="_Toc152042315"/>
      <w:bookmarkStart w:id="153" w:name="_Toc247513962"/>
      <w:bookmarkStart w:id="154" w:name="_Toc456452007"/>
      <w:bookmarkStart w:id="155" w:name="_Toc152045539"/>
      <w:bookmarkStart w:id="156" w:name="_Toc322683256"/>
      <w:bookmarkStart w:id="157" w:name="_Toc96523945"/>
      <w:bookmarkStart w:id="158" w:name="_Toc247592876"/>
      <w:bookmarkStart w:id="159" w:name="_Toc472758466"/>
      <w:bookmarkStart w:id="160" w:name="_Toc144974507"/>
      <w:r w:rsidRPr="00407DDC">
        <w:rPr>
          <w:rFonts w:ascii="宋体" w:hAnsi="宋体" w:hint="eastAsia"/>
          <w:b/>
          <w:bCs/>
          <w:szCs w:val="21"/>
        </w:rPr>
        <w:t>1.9 踏勘现场</w:t>
      </w:r>
      <w:bookmarkEnd w:id="148"/>
      <w:bookmarkEnd w:id="149"/>
      <w:bookmarkEnd w:id="150"/>
      <w:bookmarkEnd w:id="151"/>
      <w:bookmarkEnd w:id="152"/>
      <w:bookmarkEnd w:id="153"/>
      <w:bookmarkEnd w:id="154"/>
      <w:bookmarkEnd w:id="155"/>
      <w:bookmarkEnd w:id="156"/>
      <w:bookmarkEnd w:id="157"/>
      <w:bookmarkEnd w:id="158"/>
      <w:bookmarkEnd w:id="159"/>
      <w:bookmarkEnd w:id="160"/>
    </w:p>
    <w:p w14:paraId="7FC465AA"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 xml:space="preserve">1.9.1 投标人须知前附表规定组织踏勘现场的，招标人按投标人须知前附表规定的时间、地点组织投标人踏勘项目现场。 </w:t>
      </w:r>
    </w:p>
    <w:p w14:paraId="2C7D15FB"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1.9.2 投标人踏勘现场发生的费用自理。</w:t>
      </w:r>
    </w:p>
    <w:p w14:paraId="55C11553"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1.9.3 除招标人的原因外，投标人自行负责在踏勘现场中所发生的人员伤亡和财产损失。</w:t>
      </w:r>
    </w:p>
    <w:p w14:paraId="6B5BF481"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1.9.4 招标人在踏勘现场中介绍的工程场地和相关的周边环境情况，供投标人在编制投标文件时参考，招标人不对投标人据此</w:t>
      </w:r>
      <w:proofErr w:type="gramStart"/>
      <w:r w:rsidRPr="00407DDC">
        <w:rPr>
          <w:rFonts w:ascii="宋体" w:hAnsi="宋体" w:hint="eastAsia"/>
          <w:kern w:val="0"/>
          <w:szCs w:val="21"/>
        </w:rPr>
        <w:t>作出</w:t>
      </w:r>
      <w:proofErr w:type="gramEnd"/>
      <w:r w:rsidRPr="00407DDC">
        <w:rPr>
          <w:rFonts w:ascii="宋体" w:hAnsi="宋体" w:hint="eastAsia"/>
          <w:kern w:val="0"/>
          <w:szCs w:val="21"/>
        </w:rPr>
        <w:t>的判断和决策负责。</w:t>
      </w:r>
    </w:p>
    <w:p w14:paraId="41BFF385" w14:textId="77777777" w:rsidR="00E472F5" w:rsidRPr="00407DDC" w:rsidRDefault="00000000">
      <w:pPr>
        <w:keepNext/>
        <w:keepLines/>
        <w:snapToGrid w:val="0"/>
        <w:spacing w:line="400" w:lineRule="exact"/>
        <w:outlineLvl w:val="2"/>
        <w:rPr>
          <w:rFonts w:ascii="宋体" w:hAnsi="宋体"/>
          <w:b/>
          <w:bCs/>
          <w:szCs w:val="21"/>
        </w:rPr>
      </w:pPr>
      <w:bookmarkStart w:id="161" w:name="_Toc144974508"/>
      <w:bookmarkStart w:id="162" w:name="_Toc438476785"/>
      <w:bookmarkStart w:id="163" w:name="_Toc152042316"/>
      <w:bookmarkStart w:id="164" w:name="_Toc247592877"/>
      <w:bookmarkStart w:id="165" w:name="_Toc456452008"/>
      <w:bookmarkStart w:id="166" w:name="_Toc322683257"/>
      <w:bookmarkStart w:id="167" w:name="_Toc247513963"/>
      <w:bookmarkStart w:id="168" w:name="_Toc457381629"/>
      <w:bookmarkStart w:id="169" w:name="_Toc152045540"/>
      <w:bookmarkStart w:id="170" w:name="_Toc472758467"/>
      <w:bookmarkStart w:id="171" w:name="_Toc247527564"/>
      <w:bookmarkStart w:id="172" w:name="_Toc96523946"/>
      <w:bookmarkStart w:id="173" w:name="_Toc456776895"/>
      <w:r w:rsidRPr="00407DDC">
        <w:rPr>
          <w:rFonts w:ascii="宋体" w:hAnsi="宋体" w:hint="eastAsia"/>
          <w:b/>
          <w:bCs/>
          <w:szCs w:val="21"/>
        </w:rPr>
        <w:t>1.10 投标预备会</w:t>
      </w:r>
      <w:bookmarkEnd w:id="161"/>
      <w:bookmarkEnd w:id="162"/>
      <w:bookmarkEnd w:id="163"/>
      <w:bookmarkEnd w:id="164"/>
      <w:bookmarkEnd w:id="165"/>
      <w:bookmarkEnd w:id="166"/>
      <w:bookmarkEnd w:id="167"/>
      <w:bookmarkEnd w:id="168"/>
      <w:bookmarkEnd w:id="169"/>
      <w:bookmarkEnd w:id="170"/>
      <w:bookmarkEnd w:id="171"/>
      <w:bookmarkEnd w:id="172"/>
      <w:bookmarkEnd w:id="173"/>
    </w:p>
    <w:p w14:paraId="7BEE1C7D"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1.10.1 投标人须知前附表规定召开投标预备会的，招标人按投标人须知前附表规定的时间和地点召开投标预备会，澄清投标人提出的问题。</w:t>
      </w:r>
    </w:p>
    <w:p w14:paraId="78C7EC2E"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1.10.2 投标人应在投标人须知前附表规定的时间前，以书面形式将提出的问题送达招标人，以便招标人在会议期间澄清。</w:t>
      </w:r>
    </w:p>
    <w:p w14:paraId="28BC9BD2"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1.10.3 投标预备会后，招标人在投标人须知前附表规定的时间内，将对投标人所提问题的澄清，以书面形式通知所有获取招标文件的投标人。该澄清内容为招标文件的组成部分。</w:t>
      </w:r>
    </w:p>
    <w:p w14:paraId="66B28B8C" w14:textId="77777777" w:rsidR="00E472F5" w:rsidRPr="00407DDC" w:rsidRDefault="00000000">
      <w:pPr>
        <w:keepNext/>
        <w:keepLines/>
        <w:snapToGrid w:val="0"/>
        <w:spacing w:line="400" w:lineRule="exact"/>
        <w:outlineLvl w:val="2"/>
        <w:rPr>
          <w:rFonts w:ascii="宋体" w:hAnsi="宋体"/>
          <w:b/>
          <w:bCs/>
          <w:szCs w:val="21"/>
        </w:rPr>
      </w:pPr>
      <w:bookmarkStart w:id="174" w:name="_Toc96523947"/>
      <w:r w:rsidRPr="00407DDC">
        <w:rPr>
          <w:rFonts w:ascii="宋体" w:hAnsi="宋体" w:hint="eastAsia"/>
          <w:b/>
          <w:bCs/>
          <w:szCs w:val="21"/>
        </w:rPr>
        <w:t>1.11 分包</w:t>
      </w:r>
      <w:bookmarkEnd w:id="174"/>
    </w:p>
    <w:p w14:paraId="6AA065E7"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投标人拟在中标后将中标项目的部分非主体、非关键性工作进行分包的，应符合投标人须知前附表第1.11条规定的分包内容、分包金额和接受分包的第三人资质要求等限制性条件。</w:t>
      </w:r>
    </w:p>
    <w:p w14:paraId="26724C46" w14:textId="77777777" w:rsidR="00E472F5" w:rsidRPr="00407DDC" w:rsidRDefault="00E472F5">
      <w:pPr>
        <w:widowControl/>
        <w:snapToGrid w:val="0"/>
        <w:spacing w:line="400" w:lineRule="exact"/>
        <w:ind w:firstLine="420"/>
        <w:rPr>
          <w:rFonts w:ascii="宋体" w:hAnsi="宋体"/>
          <w:kern w:val="0"/>
          <w:szCs w:val="21"/>
        </w:rPr>
      </w:pPr>
    </w:p>
    <w:p w14:paraId="09E4EEDA" w14:textId="77777777" w:rsidR="00E472F5" w:rsidRPr="00407DDC" w:rsidRDefault="00000000">
      <w:pPr>
        <w:keepNext/>
        <w:keepLines/>
        <w:snapToGrid w:val="0"/>
        <w:spacing w:line="400" w:lineRule="exact"/>
        <w:outlineLvl w:val="1"/>
        <w:rPr>
          <w:rFonts w:ascii="宋体" w:hAnsi="宋体"/>
          <w:b/>
          <w:bCs/>
          <w:szCs w:val="21"/>
        </w:rPr>
      </w:pPr>
      <w:bookmarkStart w:id="175" w:name="_Toc456452010"/>
      <w:bookmarkStart w:id="176" w:name="_Toc179632560"/>
      <w:bookmarkStart w:id="177" w:name="_Toc247085701"/>
      <w:bookmarkStart w:id="178" w:name="_Toc152045542"/>
      <w:bookmarkStart w:id="179" w:name="_Toc438476787"/>
      <w:bookmarkStart w:id="180" w:name="_Toc246996187"/>
      <w:bookmarkStart w:id="181" w:name="_Toc456776897"/>
      <w:bookmarkStart w:id="182" w:name="_Toc472758468"/>
      <w:bookmarkStart w:id="183" w:name="_Toc246996930"/>
      <w:bookmarkStart w:id="184" w:name="_Toc322683259"/>
      <w:bookmarkStart w:id="185" w:name="_Toc96523948"/>
      <w:bookmarkStart w:id="186" w:name="_Toc457381631"/>
      <w:bookmarkStart w:id="187" w:name="_Toc144974510"/>
      <w:bookmarkStart w:id="188" w:name="_Toc152042318"/>
      <w:r w:rsidRPr="00407DDC">
        <w:rPr>
          <w:rFonts w:ascii="宋体" w:hAnsi="宋体" w:hint="eastAsia"/>
          <w:b/>
          <w:bCs/>
          <w:szCs w:val="21"/>
        </w:rPr>
        <w:t>2. 招标文件</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2EABD75F" w14:textId="77777777" w:rsidR="00E472F5" w:rsidRPr="00407DDC" w:rsidRDefault="00000000">
      <w:pPr>
        <w:keepNext/>
        <w:keepLines/>
        <w:snapToGrid w:val="0"/>
        <w:spacing w:line="400" w:lineRule="exact"/>
        <w:outlineLvl w:val="2"/>
        <w:rPr>
          <w:rFonts w:ascii="宋体" w:hAnsi="宋体"/>
          <w:b/>
          <w:bCs/>
          <w:szCs w:val="21"/>
        </w:rPr>
      </w:pPr>
      <w:bookmarkStart w:id="189" w:name="_Toc322683260"/>
      <w:bookmarkStart w:id="190" w:name="_Toc456452011"/>
      <w:bookmarkStart w:id="191" w:name="_Toc246996931"/>
      <w:bookmarkStart w:id="192" w:name="_Toc472758469"/>
      <w:bookmarkStart w:id="193" w:name="_Toc152042319"/>
      <w:bookmarkStart w:id="194" w:name="_Toc456776898"/>
      <w:bookmarkStart w:id="195" w:name="_Toc144974511"/>
      <w:bookmarkStart w:id="196" w:name="_Toc438476788"/>
      <w:bookmarkStart w:id="197" w:name="_Toc246996188"/>
      <w:bookmarkStart w:id="198" w:name="_Toc152045543"/>
      <w:bookmarkStart w:id="199" w:name="_Toc457381632"/>
      <w:bookmarkStart w:id="200" w:name="_Toc96523949"/>
      <w:bookmarkStart w:id="201" w:name="_Toc179632561"/>
      <w:bookmarkStart w:id="202" w:name="_Toc247085702"/>
      <w:r w:rsidRPr="00407DDC">
        <w:rPr>
          <w:rFonts w:ascii="宋体" w:hAnsi="宋体" w:hint="eastAsia"/>
          <w:b/>
          <w:bCs/>
          <w:szCs w:val="21"/>
        </w:rPr>
        <w:t>2.1 招标文件的组成</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11721781" w14:textId="77777777" w:rsidR="00E472F5" w:rsidRPr="00407DDC" w:rsidRDefault="00000000">
      <w:pPr>
        <w:snapToGrid w:val="0"/>
        <w:spacing w:line="400" w:lineRule="exact"/>
        <w:ind w:firstLine="420"/>
        <w:rPr>
          <w:rFonts w:ascii="宋体" w:hAnsi="宋体"/>
          <w:szCs w:val="21"/>
        </w:rPr>
      </w:pPr>
      <w:r w:rsidRPr="00407DDC">
        <w:rPr>
          <w:rFonts w:ascii="宋体" w:hAnsi="宋体" w:hint="eastAsia"/>
          <w:szCs w:val="21"/>
        </w:rPr>
        <w:t>2.1.1 本招标文件包括：</w:t>
      </w:r>
    </w:p>
    <w:p w14:paraId="60FC67FC" w14:textId="77777777" w:rsidR="00E472F5" w:rsidRPr="00407DDC" w:rsidRDefault="00000000">
      <w:pPr>
        <w:snapToGrid w:val="0"/>
        <w:spacing w:line="400" w:lineRule="exact"/>
        <w:ind w:firstLineChars="171" w:firstLine="359"/>
        <w:rPr>
          <w:rFonts w:ascii="宋体" w:hAnsi="宋体"/>
          <w:szCs w:val="21"/>
        </w:rPr>
      </w:pPr>
      <w:r w:rsidRPr="00407DDC">
        <w:rPr>
          <w:rFonts w:ascii="宋体" w:hAnsi="宋体" w:hint="eastAsia"/>
          <w:szCs w:val="21"/>
        </w:rPr>
        <w:t>（1）招标公告（或投标邀请书）；</w:t>
      </w:r>
    </w:p>
    <w:p w14:paraId="4E2E0A42" w14:textId="77777777" w:rsidR="00E472F5" w:rsidRPr="00407DDC" w:rsidRDefault="00000000">
      <w:pPr>
        <w:snapToGrid w:val="0"/>
        <w:spacing w:line="400" w:lineRule="exact"/>
        <w:ind w:firstLineChars="171" w:firstLine="359"/>
        <w:rPr>
          <w:rFonts w:ascii="宋体" w:hAnsi="宋体"/>
          <w:szCs w:val="21"/>
        </w:rPr>
      </w:pPr>
      <w:r w:rsidRPr="00407DDC">
        <w:rPr>
          <w:rFonts w:ascii="宋体" w:hAnsi="宋体" w:hint="eastAsia"/>
          <w:szCs w:val="21"/>
        </w:rPr>
        <w:t>（2）投标人须知；</w:t>
      </w:r>
    </w:p>
    <w:p w14:paraId="574C6C67" w14:textId="77777777" w:rsidR="00E472F5" w:rsidRPr="00407DDC" w:rsidRDefault="00000000">
      <w:pPr>
        <w:snapToGrid w:val="0"/>
        <w:spacing w:line="400" w:lineRule="exact"/>
        <w:ind w:firstLineChars="171" w:firstLine="359"/>
        <w:rPr>
          <w:rFonts w:ascii="宋体" w:hAnsi="宋体"/>
          <w:szCs w:val="21"/>
        </w:rPr>
      </w:pPr>
      <w:r w:rsidRPr="00407DDC">
        <w:rPr>
          <w:rFonts w:ascii="宋体" w:hAnsi="宋体" w:hint="eastAsia"/>
          <w:szCs w:val="21"/>
        </w:rPr>
        <w:t>（3）评标办法；</w:t>
      </w:r>
    </w:p>
    <w:p w14:paraId="29E790DF" w14:textId="77777777" w:rsidR="00E472F5" w:rsidRPr="00407DDC" w:rsidRDefault="00000000">
      <w:pPr>
        <w:snapToGrid w:val="0"/>
        <w:spacing w:line="400" w:lineRule="exact"/>
        <w:ind w:firstLineChars="171" w:firstLine="359"/>
        <w:rPr>
          <w:rFonts w:ascii="宋体" w:hAnsi="宋体"/>
          <w:szCs w:val="21"/>
        </w:rPr>
      </w:pPr>
      <w:r w:rsidRPr="00407DDC">
        <w:rPr>
          <w:rFonts w:ascii="宋体" w:hAnsi="宋体" w:hint="eastAsia"/>
          <w:szCs w:val="21"/>
        </w:rPr>
        <w:lastRenderedPageBreak/>
        <w:t>（4）设计任务条件及要求；</w:t>
      </w:r>
    </w:p>
    <w:p w14:paraId="33AD929B" w14:textId="77777777" w:rsidR="00E472F5" w:rsidRPr="00407DDC" w:rsidRDefault="00000000">
      <w:pPr>
        <w:snapToGrid w:val="0"/>
        <w:spacing w:line="400" w:lineRule="exact"/>
        <w:ind w:firstLineChars="171" w:firstLine="359"/>
        <w:rPr>
          <w:rFonts w:ascii="宋体" w:hAnsi="宋体"/>
          <w:szCs w:val="21"/>
        </w:rPr>
      </w:pPr>
      <w:r w:rsidRPr="00407DDC">
        <w:rPr>
          <w:rFonts w:ascii="宋体" w:hAnsi="宋体" w:hint="eastAsia"/>
          <w:szCs w:val="21"/>
        </w:rPr>
        <w:t xml:space="preserve">（5）合同的条款及格式； </w:t>
      </w:r>
    </w:p>
    <w:p w14:paraId="24DE04C0" w14:textId="77777777" w:rsidR="00E472F5" w:rsidRPr="00407DDC" w:rsidRDefault="00000000">
      <w:pPr>
        <w:snapToGrid w:val="0"/>
        <w:spacing w:line="400" w:lineRule="exact"/>
        <w:ind w:firstLineChars="171" w:firstLine="359"/>
        <w:rPr>
          <w:rFonts w:ascii="宋体" w:hAnsi="宋体"/>
          <w:szCs w:val="21"/>
        </w:rPr>
      </w:pPr>
      <w:r w:rsidRPr="00407DDC">
        <w:rPr>
          <w:rFonts w:ascii="宋体" w:hAnsi="宋体" w:hint="eastAsia"/>
          <w:szCs w:val="21"/>
        </w:rPr>
        <w:t>（6）投标文件格式；</w:t>
      </w:r>
    </w:p>
    <w:p w14:paraId="7468F551"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2.1.2 根据本章第1.10.1款、第2.2款、 第2.3款和第2.4款对招标文件所作的澄清、修改，构成招标文件的组成部分。</w:t>
      </w:r>
    </w:p>
    <w:p w14:paraId="79980DC6" w14:textId="77777777" w:rsidR="00E472F5" w:rsidRPr="00407DDC" w:rsidRDefault="00000000">
      <w:pPr>
        <w:pStyle w:val="3"/>
      </w:pPr>
      <w:bookmarkStart w:id="203" w:name="_Toc152045544"/>
      <w:bookmarkStart w:id="204" w:name="_Toc144974512"/>
      <w:bookmarkStart w:id="205" w:name="_Toc179632562"/>
      <w:bookmarkStart w:id="206" w:name="_Toc152042320"/>
      <w:bookmarkStart w:id="207" w:name="_Toc472758472"/>
      <w:bookmarkStart w:id="208" w:name="_Toc456776901"/>
      <w:bookmarkStart w:id="209" w:name="_Toc457381635"/>
      <w:bookmarkStart w:id="210" w:name="_Toc438476791"/>
      <w:bookmarkStart w:id="211" w:name="_Toc456452014"/>
      <w:bookmarkStart w:id="212" w:name="_Toc365620545"/>
      <w:bookmarkStart w:id="213" w:name="_Toc96523952"/>
      <w:bookmarkStart w:id="214" w:name="_Toc152045546"/>
      <w:bookmarkStart w:id="215" w:name="_Toc179632564"/>
      <w:bookmarkStart w:id="216" w:name="_Toc322683264"/>
      <w:bookmarkStart w:id="217" w:name="_Toc246996934"/>
      <w:bookmarkStart w:id="218" w:name="_Toc152042322"/>
      <w:bookmarkStart w:id="219" w:name="_Toc246996191"/>
      <w:bookmarkStart w:id="220" w:name="_Toc144974514"/>
      <w:bookmarkStart w:id="221" w:name="_Toc247085705"/>
      <w:r w:rsidRPr="00407DDC">
        <w:rPr>
          <w:rFonts w:hint="eastAsia"/>
        </w:rPr>
        <w:t xml:space="preserve">2.2 </w:t>
      </w:r>
      <w:bookmarkStart w:id="222" w:name="_Hlk119664186"/>
      <w:bookmarkEnd w:id="203"/>
      <w:bookmarkEnd w:id="204"/>
      <w:bookmarkEnd w:id="205"/>
      <w:bookmarkEnd w:id="206"/>
      <w:r w:rsidRPr="00407DDC">
        <w:rPr>
          <w:rFonts w:hint="eastAsia"/>
        </w:rPr>
        <w:t>招标文件的澄清</w:t>
      </w:r>
    </w:p>
    <w:p w14:paraId="59554DC1" w14:textId="77777777" w:rsidR="00E472F5" w:rsidRPr="00407DDC" w:rsidRDefault="00000000">
      <w:pPr>
        <w:spacing w:line="400" w:lineRule="exact"/>
        <w:ind w:firstLineChars="200" w:firstLine="420"/>
      </w:pPr>
      <w:r w:rsidRPr="00407DDC">
        <w:rPr>
          <w:rFonts w:hint="eastAsia"/>
        </w:rPr>
        <w:t xml:space="preserve">2.2.1 </w:t>
      </w:r>
      <w:r w:rsidRPr="00407DDC">
        <w:rPr>
          <w:rFonts w:cs="楷体" w:hint="eastAsia"/>
          <w:bCs/>
          <w:snapToGrid w:val="0"/>
          <w:kern w:val="0"/>
          <w:szCs w:val="21"/>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3894C373" w14:textId="77777777" w:rsidR="00E472F5" w:rsidRPr="00407DDC" w:rsidRDefault="00000000">
      <w:pPr>
        <w:spacing w:line="400" w:lineRule="exact"/>
        <w:ind w:firstLineChars="200" w:firstLine="420"/>
      </w:pPr>
      <w:r w:rsidRPr="00407DDC">
        <w:rPr>
          <w:rFonts w:hint="eastAsia"/>
        </w:rPr>
        <w:t>2.2.2</w:t>
      </w:r>
      <w:r w:rsidRPr="00407DDC">
        <w:rPr>
          <w:rFonts w:ascii="宋体" w:hAnsi="宋体" w:hint="eastAsia"/>
          <w:szCs w:val="21"/>
        </w:rPr>
        <w:t xml:space="preserve"> </w:t>
      </w:r>
      <w:r w:rsidRPr="00407DDC">
        <w:rPr>
          <w:rFonts w:cs="楷体" w:hint="eastAsia"/>
          <w:bCs/>
          <w:snapToGrid w:val="0"/>
          <w:kern w:val="0"/>
          <w:szCs w:val="21"/>
        </w:rPr>
        <w:t>招标文件的澄清以投标人须知前附表规定的形式发给所有获取招标文件的投标人，但不指明澄清问题的来源。澄清发出的时间距本章第</w:t>
      </w:r>
      <w:r w:rsidRPr="00407DDC">
        <w:rPr>
          <w:rFonts w:cs="楷体" w:hint="eastAsia"/>
          <w:bCs/>
          <w:snapToGrid w:val="0"/>
          <w:kern w:val="0"/>
          <w:szCs w:val="21"/>
        </w:rPr>
        <w:t>4.2.1</w:t>
      </w:r>
      <w:r w:rsidRPr="00407DDC">
        <w:rPr>
          <w:rFonts w:cs="楷体" w:hint="eastAsia"/>
          <w:bCs/>
          <w:snapToGrid w:val="0"/>
          <w:kern w:val="0"/>
          <w:szCs w:val="21"/>
        </w:rPr>
        <w:t>项规定的投标截止时间不足</w:t>
      </w:r>
      <w:r w:rsidRPr="00407DDC">
        <w:rPr>
          <w:rFonts w:cs="楷体" w:hint="eastAsia"/>
          <w:bCs/>
          <w:snapToGrid w:val="0"/>
          <w:kern w:val="0"/>
          <w:szCs w:val="21"/>
        </w:rPr>
        <w:t>15</w:t>
      </w:r>
      <w:r w:rsidRPr="00407DDC">
        <w:rPr>
          <w:rFonts w:cs="楷体" w:hint="eastAsia"/>
          <w:bCs/>
          <w:snapToGrid w:val="0"/>
          <w:kern w:val="0"/>
          <w:szCs w:val="21"/>
        </w:rPr>
        <w:t>日，且澄清内容可能影响投标文件编制的，将相应延长投标截止时间。</w:t>
      </w:r>
    </w:p>
    <w:p w14:paraId="3E1AE08E" w14:textId="77777777" w:rsidR="00E472F5" w:rsidRPr="00407DDC" w:rsidRDefault="00000000">
      <w:pPr>
        <w:spacing w:line="400" w:lineRule="exact"/>
        <w:ind w:firstLineChars="200" w:firstLine="420"/>
        <w:rPr>
          <w:rFonts w:ascii="隶书" w:eastAsia="隶书"/>
          <w:snapToGrid w:val="0"/>
          <w:kern w:val="0"/>
          <w:szCs w:val="21"/>
          <w:shd w:val="clear" w:color="auto" w:fill="FFFFFF"/>
          <w:lang w:val="zh-CN"/>
        </w:rPr>
      </w:pPr>
      <w:r w:rsidRPr="00407DDC">
        <w:rPr>
          <w:rFonts w:hint="eastAsia"/>
        </w:rPr>
        <w:t xml:space="preserve">2.2.3 </w:t>
      </w:r>
      <w:r w:rsidRPr="00407DDC">
        <w:rPr>
          <w:rFonts w:cs="楷体" w:hint="eastAsia"/>
          <w:bCs/>
          <w:snapToGrid w:val="0"/>
          <w:kern w:val="0"/>
          <w:szCs w:val="21"/>
        </w:rPr>
        <w:t>投标人在收到澄清后，应按投标人须知前附表规定的时间和形式通知招标人，确认已收到该澄清。</w:t>
      </w:r>
    </w:p>
    <w:p w14:paraId="28256FE5" w14:textId="77777777" w:rsidR="00E472F5" w:rsidRPr="00407DDC" w:rsidRDefault="00000000">
      <w:pPr>
        <w:spacing w:line="400" w:lineRule="exact"/>
        <w:ind w:firstLineChars="200" w:firstLine="420"/>
      </w:pPr>
      <w:r w:rsidRPr="00407DDC">
        <w:rPr>
          <w:rFonts w:hint="eastAsia"/>
        </w:rPr>
        <w:t xml:space="preserve">2.2.4 </w:t>
      </w:r>
      <w:r w:rsidRPr="00407DDC">
        <w:rPr>
          <w:rFonts w:cs="楷体" w:hint="eastAsia"/>
          <w:bCs/>
          <w:snapToGrid w:val="0"/>
          <w:kern w:val="0"/>
          <w:szCs w:val="21"/>
        </w:rPr>
        <w:t>除非招标人认为确有必要答复，否则，招标人有权拒绝回复投标人在本章第</w:t>
      </w:r>
      <w:r w:rsidRPr="00407DDC">
        <w:rPr>
          <w:rFonts w:cs="楷体" w:hint="eastAsia"/>
          <w:bCs/>
          <w:snapToGrid w:val="0"/>
          <w:kern w:val="0"/>
          <w:szCs w:val="21"/>
        </w:rPr>
        <w:t>2.2.1</w:t>
      </w:r>
      <w:r w:rsidRPr="00407DDC">
        <w:rPr>
          <w:rFonts w:cs="楷体" w:hint="eastAsia"/>
          <w:bCs/>
          <w:snapToGrid w:val="0"/>
          <w:kern w:val="0"/>
          <w:szCs w:val="21"/>
        </w:rPr>
        <w:t>项规定的时间后提出的任何澄清要求。</w:t>
      </w:r>
    </w:p>
    <w:p w14:paraId="3F426288" w14:textId="77777777" w:rsidR="00E472F5" w:rsidRPr="00407DDC" w:rsidRDefault="00000000">
      <w:pPr>
        <w:keepNext/>
        <w:keepLines/>
        <w:spacing w:before="120" w:after="120" w:line="360" w:lineRule="auto"/>
        <w:jc w:val="left"/>
        <w:outlineLvl w:val="2"/>
        <w:rPr>
          <w:rFonts w:ascii="黑体" w:eastAsia="黑体" w:hAnsi="黑体"/>
          <w:bCs/>
          <w:sz w:val="24"/>
        </w:rPr>
      </w:pPr>
      <w:bookmarkStart w:id="223" w:name="_Toc144974513"/>
      <w:bookmarkStart w:id="224" w:name="_Toc152042321"/>
      <w:bookmarkStart w:id="225" w:name="_Toc179632563"/>
      <w:bookmarkStart w:id="226" w:name="_Toc152045545"/>
      <w:r w:rsidRPr="00407DDC">
        <w:rPr>
          <w:rFonts w:ascii="黑体" w:eastAsia="黑体" w:hAnsi="黑体" w:hint="eastAsia"/>
          <w:bCs/>
          <w:sz w:val="24"/>
        </w:rPr>
        <w:t>2.3 招标文件的修改</w:t>
      </w:r>
      <w:bookmarkEnd w:id="223"/>
      <w:bookmarkEnd w:id="224"/>
      <w:bookmarkEnd w:id="225"/>
      <w:bookmarkEnd w:id="226"/>
    </w:p>
    <w:p w14:paraId="70CADA0A" w14:textId="77777777" w:rsidR="00E472F5" w:rsidRPr="00407DDC" w:rsidRDefault="00000000">
      <w:pPr>
        <w:spacing w:line="400" w:lineRule="exact"/>
        <w:ind w:firstLineChars="200" w:firstLine="420"/>
      </w:pPr>
      <w:r w:rsidRPr="00407DDC">
        <w:rPr>
          <w:rFonts w:hint="eastAsia"/>
        </w:rPr>
        <w:t>2.3.1</w:t>
      </w:r>
      <w:r w:rsidRPr="00407DDC">
        <w:rPr>
          <w:rFonts w:ascii="宋体" w:hAnsi="宋体" w:hint="eastAsia"/>
          <w:szCs w:val="21"/>
        </w:rPr>
        <w:t xml:space="preserve"> </w:t>
      </w:r>
      <w:r w:rsidRPr="00407DDC">
        <w:rPr>
          <w:rFonts w:cs="楷体" w:hint="eastAsia"/>
          <w:bCs/>
          <w:snapToGrid w:val="0"/>
          <w:kern w:val="0"/>
          <w:szCs w:val="21"/>
        </w:rPr>
        <w:t>招标人以投标人须知前附表规定的形式修改招标文件，并通知所有已获取招标文件的投标人。修改招标文件的时间距本章第</w:t>
      </w:r>
      <w:r w:rsidRPr="00407DDC">
        <w:rPr>
          <w:rFonts w:cs="楷体" w:hint="eastAsia"/>
          <w:bCs/>
          <w:snapToGrid w:val="0"/>
          <w:kern w:val="0"/>
          <w:szCs w:val="21"/>
        </w:rPr>
        <w:t>4.2.1</w:t>
      </w:r>
      <w:r w:rsidRPr="00407DDC">
        <w:rPr>
          <w:rFonts w:cs="楷体" w:hint="eastAsia"/>
          <w:bCs/>
          <w:snapToGrid w:val="0"/>
          <w:kern w:val="0"/>
          <w:szCs w:val="21"/>
        </w:rPr>
        <w:t>项规定的投标截止时间不足</w:t>
      </w:r>
      <w:r w:rsidRPr="00407DDC">
        <w:rPr>
          <w:rFonts w:cs="楷体" w:hint="eastAsia"/>
          <w:bCs/>
          <w:snapToGrid w:val="0"/>
          <w:kern w:val="0"/>
          <w:szCs w:val="21"/>
        </w:rPr>
        <w:t>15</w:t>
      </w:r>
      <w:r w:rsidRPr="00407DDC">
        <w:rPr>
          <w:rFonts w:cs="楷体" w:hint="eastAsia"/>
          <w:bCs/>
          <w:snapToGrid w:val="0"/>
          <w:kern w:val="0"/>
          <w:szCs w:val="21"/>
        </w:rPr>
        <w:t>日，且修改内容可能影响投标文件编制的，将相应延长投标截止时间。</w:t>
      </w:r>
    </w:p>
    <w:p w14:paraId="311B9B48" w14:textId="77777777" w:rsidR="00E472F5" w:rsidRPr="00407DDC" w:rsidRDefault="00000000">
      <w:pPr>
        <w:spacing w:line="400" w:lineRule="exact"/>
        <w:ind w:firstLineChars="200" w:firstLine="420"/>
        <w:rPr>
          <w:rFonts w:cs="楷体"/>
          <w:bCs/>
          <w:snapToGrid w:val="0"/>
          <w:kern w:val="0"/>
          <w:szCs w:val="21"/>
        </w:rPr>
      </w:pPr>
      <w:r w:rsidRPr="00407DDC">
        <w:rPr>
          <w:rFonts w:hint="eastAsia"/>
        </w:rPr>
        <w:t xml:space="preserve">2.3.2 </w:t>
      </w:r>
      <w:r w:rsidRPr="00407DDC">
        <w:rPr>
          <w:rFonts w:cs="楷体" w:hint="eastAsia"/>
          <w:bCs/>
          <w:snapToGrid w:val="0"/>
          <w:kern w:val="0"/>
          <w:szCs w:val="21"/>
        </w:rPr>
        <w:t>投标人收到修改内容后，应按投标人须知前附表规定的时间和形式通知招标人，确认已收到该修改。</w:t>
      </w:r>
    </w:p>
    <w:bookmarkEnd w:id="222"/>
    <w:p w14:paraId="0B20F77F"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2.4 招标文件的异议</w:t>
      </w:r>
      <w:bookmarkEnd w:id="207"/>
      <w:bookmarkEnd w:id="208"/>
      <w:bookmarkEnd w:id="209"/>
      <w:bookmarkEnd w:id="210"/>
      <w:bookmarkEnd w:id="211"/>
      <w:bookmarkEnd w:id="212"/>
      <w:bookmarkEnd w:id="213"/>
    </w:p>
    <w:p w14:paraId="0AC36A8D"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2.4.1潜在投标人或者其他利害关系人对招标文件有异议的，应当在投标截止时间10日前提出。招标人应当自收到异议之日起3日内</w:t>
      </w:r>
      <w:proofErr w:type="gramStart"/>
      <w:r w:rsidRPr="00407DDC">
        <w:rPr>
          <w:rFonts w:ascii="宋体" w:hAnsi="宋体" w:hint="eastAsia"/>
          <w:kern w:val="0"/>
          <w:szCs w:val="21"/>
        </w:rPr>
        <w:t>作出</w:t>
      </w:r>
      <w:proofErr w:type="gramEnd"/>
      <w:r w:rsidRPr="00407DDC">
        <w:rPr>
          <w:rFonts w:ascii="宋体" w:hAnsi="宋体" w:hint="eastAsia"/>
          <w:kern w:val="0"/>
          <w:szCs w:val="21"/>
        </w:rPr>
        <w:t>答复；</w:t>
      </w:r>
      <w:proofErr w:type="gramStart"/>
      <w:r w:rsidRPr="00407DDC">
        <w:rPr>
          <w:rFonts w:ascii="宋体" w:hAnsi="宋体" w:hint="eastAsia"/>
          <w:kern w:val="0"/>
          <w:szCs w:val="21"/>
        </w:rPr>
        <w:t>作出</w:t>
      </w:r>
      <w:proofErr w:type="gramEnd"/>
      <w:r w:rsidRPr="00407DDC">
        <w:rPr>
          <w:rFonts w:ascii="宋体" w:hAnsi="宋体" w:hint="eastAsia"/>
          <w:kern w:val="0"/>
          <w:szCs w:val="21"/>
        </w:rPr>
        <w:t>答复前，应当暂停招标投标活动。</w:t>
      </w:r>
    </w:p>
    <w:p w14:paraId="05DB6B88"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2.4.2 招标人对异议的答复将在</w:t>
      </w:r>
      <w:r w:rsidRPr="00407DDC">
        <w:rPr>
          <w:rFonts w:hint="eastAsia"/>
        </w:rPr>
        <w:t>本项目</w:t>
      </w:r>
      <w:r w:rsidRPr="00407DDC">
        <w:t>交易平台所在地交易中心</w:t>
      </w:r>
      <w:proofErr w:type="gramStart"/>
      <w:r w:rsidRPr="00407DDC">
        <w:t>门户网</w:t>
      </w:r>
      <w:proofErr w:type="gramEnd"/>
      <w:r w:rsidRPr="00407DDC">
        <w:rPr>
          <w:rFonts w:ascii="宋体" w:hAnsi="宋体" w:hint="eastAsia"/>
          <w:kern w:val="0"/>
          <w:szCs w:val="21"/>
        </w:rPr>
        <w:t>答疑澄清栏中公布，所有获取招标文件的潜在投标人均有义务自行查看该答复内容。</w:t>
      </w:r>
    </w:p>
    <w:p w14:paraId="4DB8FEBF"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2.5 投标人获取招标文件后，应仔细检查招标文件的所有内容，认真审阅招标文件中所有的事项、格式、条款和规范要求等，若投标人的投标文件没有按招标文件要求提交全部资料及自己理解产生的误差，或投标文件没有对招标文件做出实质性响应，其风险由投标人自行承担，并根据有关条款规定，该投标有可能被拒绝。</w:t>
      </w:r>
    </w:p>
    <w:p w14:paraId="4D11C405" w14:textId="77777777" w:rsidR="00E472F5" w:rsidRPr="00407DDC" w:rsidRDefault="00000000">
      <w:pPr>
        <w:keepNext/>
        <w:keepLines/>
        <w:snapToGrid w:val="0"/>
        <w:spacing w:line="400" w:lineRule="exact"/>
        <w:outlineLvl w:val="1"/>
        <w:rPr>
          <w:rFonts w:ascii="宋体" w:hAnsi="宋体"/>
          <w:b/>
          <w:bCs/>
          <w:szCs w:val="21"/>
        </w:rPr>
      </w:pPr>
      <w:bookmarkStart w:id="227" w:name="_Toc96523953"/>
      <w:bookmarkStart w:id="228" w:name="_Toc472758473"/>
      <w:r w:rsidRPr="00407DDC">
        <w:rPr>
          <w:rFonts w:ascii="宋体" w:hAnsi="宋体" w:hint="eastAsia"/>
          <w:b/>
          <w:bCs/>
          <w:szCs w:val="21"/>
        </w:rPr>
        <w:lastRenderedPageBreak/>
        <w:t>3. 投标文件</w:t>
      </w:r>
      <w:bookmarkEnd w:id="214"/>
      <w:bookmarkEnd w:id="215"/>
      <w:bookmarkEnd w:id="216"/>
      <w:bookmarkEnd w:id="217"/>
      <w:bookmarkEnd w:id="218"/>
      <w:bookmarkEnd w:id="219"/>
      <w:bookmarkEnd w:id="220"/>
      <w:bookmarkEnd w:id="221"/>
      <w:bookmarkEnd w:id="227"/>
      <w:bookmarkEnd w:id="228"/>
    </w:p>
    <w:p w14:paraId="3D99DD77" w14:textId="77777777" w:rsidR="00E472F5" w:rsidRPr="00407DDC" w:rsidRDefault="00000000">
      <w:pPr>
        <w:keepNext/>
        <w:keepLines/>
        <w:snapToGrid w:val="0"/>
        <w:spacing w:line="400" w:lineRule="exact"/>
        <w:outlineLvl w:val="2"/>
        <w:rPr>
          <w:rFonts w:ascii="宋体" w:hAnsi="宋体"/>
          <w:b/>
          <w:bCs/>
          <w:szCs w:val="21"/>
        </w:rPr>
      </w:pPr>
      <w:bookmarkStart w:id="229" w:name="_Toc96523954"/>
      <w:r w:rsidRPr="00407DDC">
        <w:rPr>
          <w:rFonts w:ascii="宋体" w:hAnsi="宋体" w:hint="eastAsia"/>
          <w:b/>
          <w:bCs/>
          <w:szCs w:val="21"/>
        </w:rPr>
        <w:t>3.1 投标文件的组成（设计团队投标）</w:t>
      </w:r>
      <w:bookmarkEnd w:id="229"/>
    </w:p>
    <w:p w14:paraId="52D1FC6A"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3.1.1投标文件</w:t>
      </w:r>
      <w:proofErr w:type="gramStart"/>
      <w:r w:rsidRPr="00407DDC">
        <w:rPr>
          <w:rFonts w:ascii="宋体" w:hAnsi="宋体" w:hint="eastAsia"/>
          <w:szCs w:val="21"/>
        </w:rPr>
        <w:t>由</w:t>
      </w:r>
      <w:r w:rsidRPr="00407DDC">
        <w:rPr>
          <w:rFonts w:hint="eastAsia"/>
          <w:szCs w:val="21"/>
        </w:rPr>
        <w:t>标函</w:t>
      </w:r>
      <w:r w:rsidRPr="00407DDC">
        <w:rPr>
          <w:rFonts w:ascii="宋体" w:hAnsi="宋体" w:hint="eastAsia"/>
          <w:szCs w:val="21"/>
        </w:rPr>
        <w:t>技术标</w:t>
      </w:r>
      <w:proofErr w:type="gramEnd"/>
      <w:r w:rsidRPr="00407DDC">
        <w:rPr>
          <w:rFonts w:ascii="宋体" w:hAnsi="宋体" w:hint="eastAsia"/>
          <w:szCs w:val="21"/>
        </w:rPr>
        <w:t>、商务标组成。</w:t>
      </w:r>
    </w:p>
    <w:p w14:paraId="5CCD54B5"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3.1.2</w:t>
      </w:r>
      <w:proofErr w:type="gramStart"/>
      <w:r w:rsidRPr="00407DDC">
        <w:rPr>
          <w:rFonts w:ascii="宋体" w:hAnsi="宋体" w:hint="eastAsia"/>
          <w:szCs w:val="21"/>
        </w:rPr>
        <w:t>标函技术</w:t>
      </w:r>
      <w:proofErr w:type="gramEnd"/>
      <w:r w:rsidRPr="00407DDC">
        <w:rPr>
          <w:rFonts w:ascii="宋体" w:hAnsi="宋体" w:hint="eastAsia"/>
          <w:szCs w:val="21"/>
        </w:rPr>
        <w:t>标的组成（</w:t>
      </w:r>
      <w:proofErr w:type="gramStart"/>
      <w:r w:rsidRPr="00407DDC">
        <w:rPr>
          <w:rFonts w:ascii="宋体" w:hAnsi="宋体" w:hint="eastAsia"/>
          <w:szCs w:val="21"/>
        </w:rPr>
        <w:t>含资格</w:t>
      </w:r>
      <w:proofErr w:type="gramEnd"/>
      <w:r w:rsidRPr="00407DDC">
        <w:rPr>
          <w:rFonts w:ascii="宋体" w:hAnsi="宋体" w:hint="eastAsia"/>
          <w:szCs w:val="21"/>
        </w:rPr>
        <w:t>审查资料）：</w:t>
      </w:r>
    </w:p>
    <w:p w14:paraId="4C379AAA"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投标函；</w:t>
      </w:r>
    </w:p>
    <w:p w14:paraId="0C354FB7"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法人身份证明</w:t>
      </w:r>
    </w:p>
    <w:p w14:paraId="743FDECB"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法定代表人授权委托书；</w:t>
      </w:r>
    </w:p>
    <w:p w14:paraId="5152FE3E"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投标承诺书；</w:t>
      </w:r>
    </w:p>
    <w:p w14:paraId="77F06AF5"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投标人的企业营业执照和资质证书副本扫描件；</w:t>
      </w:r>
    </w:p>
    <w:p w14:paraId="5D44426C"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业绩证明及相关荣誉证明；</w:t>
      </w:r>
    </w:p>
    <w:p w14:paraId="1EB5082C"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设计负责人任命书；</w:t>
      </w:r>
    </w:p>
    <w:p w14:paraId="220738C8"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项目设计班子人员承诺书；</w:t>
      </w:r>
    </w:p>
    <w:p w14:paraId="0A1A1E5C"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设计服务质量承诺书；</w:t>
      </w:r>
    </w:p>
    <w:p w14:paraId="270B70C3"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设计组织措施；</w:t>
      </w:r>
    </w:p>
    <w:p w14:paraId="7CF1AB4C"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拟派项目设计班子人员成员表；</w:t>
      </w:r>
      <w:r w:rsidRPr="00407DDC">
        <w:rPr>
          <w:szCs w:val="21"/>
        </w:rPr>
        <w:t xml:space="preserve"> </w:t>
      </w:r>
    </w:p>
    <w:p w14:paraId="5E45873B"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项目设计班子人员简历；设计负责人、相关设计人员的资格证明文件；</w:t>
      </w:r>
    </w:p>
    <w:p w14:paraId="2C61CFC1" w14:textId="77777777" w:rsidR="00E472F5" w:rsidRPr="00407DDC" w:rsidRDefault="00000000">
      <w:pPr>
        <w:numPr>
          <w:ilvl w:val="0"/>
          <w:numId w:val="5"/>
        </w:numPr>
        <w:tabs>
          <w:tab w:val="left" w:pos="720"/>
        </w:tabs>
        <w:snapToGrid w:val="0"/>
        <w:spacing w:line="400" w:lineRule="exact"/>
        <w:rPr>
          <w:szCs w:val="21"/>
        </w:rPr>
      </w:pPr>
      <w:r w:rsidRPr="00407DDC">
        <w:rPr>
          <w:rFonts w:hint="eastAsia"/>
          <w:szCs w:val="21"/>
        </w:rPr>
        <w:t>投标人认为需要提供的其它内容。</w:t>
      </w:r>
    </w:p>
    <w:p w14:paraId="3F6BF97A"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3.1.3商务标</w:t>
      </w:r>
    </w:p>
    <w:p w14:paraId="2C4E9969"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3.1.3.1商务标组成：</w:t>
      </w:r>
    </w:p>
    <w:p w14:paraId="5E600DAF"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（1）投标函</w:t>
      </w:r>
    </w:p>
    <w:p w14:paraId="25F9E9C9"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（2）投标报价分项表</w:t>
      </w:r>
    </w:p>
    <w:p w14:paraId="7F8A9D7B"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3.1.3.2工程设计收费报价为投标人依据国家收费标准，并结合企业自身的管理水平和技术优势计算完成招标文件所列招标范围的工作而发生的全部服务费用（</w:t>
      </w:r>
      <w:proofErr w:type="gramStart"/>
      <w:r w:rsidRPr="00407DDC">
        <w:rPr>
          <w:rFonts w:ascii="宋体" w:hAnsi="宋体" w:hint="eastAsia"/>
          <w:szCs w:val="21"/>
        </w:rPr>
        <w:t>含以下</w:t>
      </w:r>
      <w:proofErr w:type="gramEnd"/>
      <w:r w:rsidRPr="00407DDC">
        <w:rPr>
          <w:rFonts w:ascii="宋体" w:hAnsi="宋体" w:hint="eastAsia"/>
          <w:szCs w:val="21"/>
        </w:rPr>
        <w:t>并不限于）：</w:t>
      </w:r>
    </w:p>
    <w:p w14:paraId="03C8733F" w14:textId="77777777" w:rsidR="00E472F5" w:rsidRPr="00407DDC" w:rsidRDefault="00000000">
      <w:pPr>
        <w:snapToGrid w:val="0"/>
        <w:spacing w:line="400" w:lineRule="exact"/>
        <w:ind w:leftChars="57" w:left="120" w:firstLineChars="150" w:firstLine="315"/>
        <w:rPr>
          <w:rFonts w:ascii="宋体" w:hAnsi="宋体"/>
          <w:szCs w:val="21"/>
        </w:rPr>
      </w:pPr>
      <w:r w:rsidRPr="00407DDC">
        <w:rPr>
          <w:rFonts w:ascii="宋体" w:hAnsi="宋体" w:hint="eastAsia"/>
          <w:szCs w:val="21"/>
        </w:rPr>
        <w:t>（1）包含</w:t>
      </w:r>
      <w:r w:rsidRPr="00407DDC">
        <w:rPr>
          <w:rFonts w:ascii="宋体" w:hAnsi="宋体" w:hint="eastAsia"/>
        </w:rPr>
        <w:t>设计内容包含:</w:t>
      </w:r>
      <w:permStart w:id="1905728502" w:edGrp="everyone"/>
      <w:r w:rsidRPr="00407DDC">
        <w:rPr>
          <w:rFonts w:ascii="宋体" w:hAnsi="宋体" w:hint="eastAsia"/>
          <w:b/>
          <w:u w:val="single"/>
        </w:rPr>
        <w:t>勘察（地质勘察报告另行成册）、测绘、可行性研究报告编制、方案设计、初步设计及概算编制、施工图设计及预算编制、施工图图审及施工过程中的技术支持等其他相关服务</w:t>
      </w:r>
      <w:r w:rsidRPr="00407DDC">
        <w:rPr>
          <w:rFonts w:ascii="宋体" w:hAnsi="宋体" w:hint="eastAsia"/>
          <w:b/>
          <w:szCs w:val="21"/>
          <w:u w:val="single"/>
        </w:rPr>
        <w:t>、税收以及相应的工地设计代表服务及项目实施阶段其它必须的工作内容所发生的一切自身费用，请各投标人结合自身实力规避风险合理报价。</w:t>
      </w:r>
    </w:p>
    <w:permEnd w:id="1905728502"/>
    <w:p w14:paraId="3BF9D93B" w14:textId="77777777" w:rsidR="00E472F5" w:rsidRPr="00407DDC" w:rsidRDefault="00000000">
      <w:pPr>
        <w:snapToGrid w:val="0"/>
        <w:spacing w:line="400" w:lineRule="exact"/>
        <w:ind w:firstLineChars="200" w:firstLine="420"/>
      </w:pPr>
      <w:r w:rsidRPr="00407DDC">
        <w:rPr>
          <w:rFonts w:hint="eastAsia"/>
        </w:rPr>
        <w:t>（</w:t>
      </w:r>
      <w:r w:rsidRPr="00407DDC">
        <w:t>2</w:t>
      </w:r>
      <w:r w:rsidRPr="00407DDC">
        <w:rPr>
          <w:rFonts w:hint="eastAsia"/>
        </w:rPr>
        <w:t>）</w:t>
      </w:r>
      <w:permStart w:id="1754795965" w:edGrp="everyone"/>
      <w:r w:rsidRPr="00407DDC">
        <w:rPr>
          <w:rFonts w:hint="eastAsia"/>
          <w:u w:val="single"/>
        </w:rPr>
        <w:t>设计费按（</w:t>
      </w:r>
      <w:r w:rsidRPr="00407DDC">
        <w:rPr>
          <w:sz w:val="28"/>
          <w:szCs w:val="28"/>
          <w:u w:val="single"/>
        </w:rPr>
        <w:t>□</w:t>
      </w:r>
      <w:r w:rsidRPr="00407DDC">
        <w:rPr>
          <w:rFonts w:hint="eastAsia"/>
          <w:u w:val="single"/>
        </w:rPr>
        <w:t>费率、</w:t>
      </w:r>
      <w:r w:rsidRPr="00407DDC">
        <w:rPr>
          <w:sz w:val="28"/>
          <w:szCs w:val="28"/>
          <w:u w:val="single"/>
        </w:rPr>
        <w:t>□</w:t>
      </w:r>
      <w:r w:rsidRPr="00407DDC">
        <w:rPr>
          <w:rFonts w:hint="eastAsia"/>
          <w:u w:val="single"/>
        </w:rPr>
        <w:t>人民币）报价，最终按实结算，即</w:t>
      </w:r>
      <w:r w:rsidRPr="00407DDC">
        <w:rPr>
          <w:rFonts w:hint="eastAsia"/>
          <w:u w:val="single"/>
        </w:rPr>
        <w:t xml:space="preserve">             </w:t>
      </w:r>
      <w:permEnd w:id="1754795965"/>
      <w:r w:rsidRPr="00407DDC">
        <w:rPr>
          <w:rFonts w:hint="eastAsia"/>
        </w:rPr>
        <w:t>。</w:t>
      </w:r>
    </w:p>
    <w:p w14:paraId="7B0F7FC0" w14:textId="77777777" w:rsidR="00E472F5" w:rsidRPr="00407DDC" w:rsidRDefault="00000000">
      <w:pPr>
        <w:snapToGrid w:val="0"/>
        <w:spacing w:line="400" w:lineRule="exact"/>
        <w:ind w:leftChars="57" w:left="120" w:firstLineChars="150" w:firstLine="315"/>
      </w:pPr>
      <w:r w:rsidRPr="00407DDC">
        <w:rPr>
          <w:rFonts w:hint="eastAsia"/>
        </w:rPr>
        <w:t>（</w:t>
      </w:r>
      <w:r w:rsidRPr="00407DDC">
        <w:t>3</w:t>
      </w:r>
      <w:r w:rsidRPr="00407DDC">
        <w:rPr>
          <w:rFonts w:hint="eastAsia"/>
        </w:rPr>
        <w:t>）项目的报建、文本装订、资料整合、专家论证及评审过程的会务安排均由业主在招标后另行约定，投标人在报价中综合考虑，请各投标人结合自身实力规避风险合理报价。</w:t>
      </w:r>
    </w:p>
    <w:p w14:paraId="1CA4E85B" w14:textId="77777777" w:rsidR="00E472F5" w:rsidRPr="00407DDC" w:rsidRDefault="00000000">
      <w:pPr>
        <w:keepNext/>
        <w:keepLines/>
        <w:snapToGrid w:val="0"/>
        <w:spacing w:line="400" w:lineRule="exact"/>
        <w:outlineLvl w:val="2"/>
        <w:rPr>
          <w:rFonts w:ascii="宋体" w:hAnsi="宋体"/>
          <w:b/>
          <w:bCs/>
          <w:szCs w:val="21"/>
        </w:rPr>
      </w:pPr>
      <w:bookmarkStart w:id="230" w:name="_Toc438476792"/>
      <w:bookmarkStart w:id="231" w:name="_Toc144974515"/>
      <w:bookmarkStart w:id="232" w:name="_Toc246996192"/>
      <w:bookmarkStart w:id="233" w:name="_Toc179632565"/>
      <w:bookmarkStart w:id="234" w:name="_Toc152042323"/>
      <w:bookmarkStart w:id="235" w:name="_Toc246996935"/>
      <w:bookmarkStart w:id="236" w:name="_Toc472758474"/>
      <w:bookmarkStart w:id="237" w:name="_Toc247085706"/>
      <w:bookmarkStart w:id="238" w:name="_Toc322683265"/>
      <w:bookmarkStart w:id="239" w:name="_Toc152045547"/>
      <w:bookmarkStart w:id="240" w:name="_Toc457381636"/>
      <w:bookmarkStart w:id="241" w:name="_Toc456776902"/>
      <w:bookmarkStart w:id="242" w:name="_Toc456452015"/>
      <w:bookmarkStart w:id="243" w:name="_Toc96523955"/>
      <w:r w:rsidRPr="00407DDC">
        <w:rPr>
          <w:rFonts w:ascii="宋体" w:hAnsi="宋体" w:hint="eastAsia"/>
          <w:b/>
          <w:bCs/>
          <w:szCs w:val="21"/>
        </w:rPr>
        <w:t>3.1 投标文件的组成</w:t>
      </w:r>
      <w:bookmarkEnd w:id="230"/>
      <w:bookmarkEnd w:id="231"/>
      <w:bookmarkEnd w:id="232"/>
      <w:bookmarkEnd w:id="233"/>
      <w:bookmarkEnd w:id="234"/>
      <w:bookmarkEnd w:id="235"/>
      <w:bookmarkEnd w:id="236"/>
      <w:bookmarkEnd w:id="237"/>
      <w:bookmarkEnd w:id="238"/>
      <w:bookmarkEnd w:id="239"/>
      <w:bookmarkEnd w:id="240"/>
      <w:bookmarkEnd w:id="241"/>
      <w:bookmarkEnd w:id="242"/>
      <w:r w:rsidRPr="00407DDC">
        <w:rPr>
          <w:rFonts w:ascii="宋体" w:hAnsi="宋体" w:hint="eastAsia"/>
          <w:b/>
          <w:bCs/>
          <w:szCs w:val="21"/>
        </w:rPr>
        <w:t>（设计方案投标）</w:t>
      </w:r>
      <w:bookmarkEnd w:id="243"/>
    </w:p>
    <w:p w14:paraId="7D72AB6B"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投标文件</w:t>
      </w:r>
      <w:proofErr w:type="gramStart"/>
      <w:r w:rsidRPr="00407DDC">
        <w:rPr>
          <w:rFonts w:ascii="宋体" w:hAnsi="宋体" w:hint="eastAsia"/>
          <w:szCs w:val="21"/>
        </w:rPr>
        <w:t>由标函标</w:t>
      </w:r>
      <w:proofErr w:type="gramEnd"/>
      <w:r w:rsidRPr="00407DDC">
        <w:rPr>
          <w:rFonts w:ascii="宋体" w:hAnsi="宋体" w:hint="eastAsia"/>
          <w:szCs w:val="21"/>
        </w:rPr>
        <w:t>、技术标（设计方案）、商务标组成。</w:t>
      </w:r>
    </w:p>
    <w:p w14:paraId="33272933" w14:textId="77777777" w:rsidR="00E472F5" w:rsidRPr="00407DDC" w:rsidRDefault="00000000">
      <w:pPr>
        <w:snapToGrid w:val="0"/>
        <w:spacing w:line="336" w:lineRule="auto"/>
        <w:ind w:firstLineChars="200" w:firstLine="420"/>
        <w:rPr>
          <w:rFonts w:ascii="宋体" w:hAnsi="宋体"/>
          <w:szCs w:val="21"/>
        </w:rPr>
      </w:pPr>
      <w:r w:rsidRPr="00407DDC">
        <w:rPr>
          <w:rFonts w:ascii="宋体" w:hAnsi="宋体" w:hint="eastAsia"/>
          <w:szCs w:val="21"/>
        </w:rPr>
        <w:t>3.1.1</w:t>
      </w:r>
      <w:proofErr w:type="gramStart"/>
      <w:r w:rsidRPr="00407DDC">
        <w:rPr>
          <w:rFonts w:ascii="宋体" w:hAnsi="宋体" w:hint="eastAsia"/>
          <w:szCs w:val="21"/>
        </w:rPr>
        <w:t>标函标的</w:t>
      </w:r>
      <w:proofErr w:type="gramEnd"/>
      <w:r w:rsidRPr="00407DDC">
        <w:rPr>
          <w:rFonts w:ascii="宋体" w:hAnsi="宋体" w:hint="eastAsia"/>
          <w:szCs w:val="21"/>
        </w:rPr>
        <w:t>组成：</w:t>
      </w:r>
    </w:p>
    <w:p w14:paraId="006450CA" w14:textId="77777777" w:rsidR="00E472F5" w:rsidRPr="00407DDC" w:rsidRDefault="00000000">
      <w:pPr>
        <w:snapToGrid w:val="0"/>
        <w:spacing w:line="336" w:lineRule="auto"/>
        <w:ind w:firstLineChars="200" w:firstLine="420"/>
        <w:rPr>
          <w:rFonts w:ascii="宋体" w:hAnsi="宋体"/>
          <w:szCs w:val="21"/>
        </w:rPr>
      </w:pPr>
      <w:r w:rsidRPr="00407DDC">
        <w:rPr>
          <w:rFonts w:ascii="宋体" w:hAnsi="宋体" w:hint="eastAsia"/>
          <w:szCs w:val="21"/>
        </w:rPr>
        <w:t>企业法人营业执照、税务登记证，（三证合一的地区只需要提供一份）；企业资质证书；法定代表人授权委托书；拟任项目负责人执业证书；投标人信用；</w:t>
      </w:r>
      <w:r w:rsidRPr="00407DDC">
        <w:rPr>
          <w:rFonts w:hint="eastAsia"/>
          <w:szCs w:val="21"/>
        </w:rPr>
        <w:t>业绩证明、、拟派项目设计班子人员成</w:t>
      </w:r>
      <w:r w:rsidRPr="00407DDC">
        <w:rPr>
          <w:rFonts w:hint="eastAsia"/>
          <w:szCs w:val="21"/>
        </w:rPr>
        <w:lastRenderedPageBreak/>
        <w:t>员表、</w:t>
      </w:r>
      <w:r w:rsidRPr="00407DDC">
        <w:rPr>
          <w:rFonts w:ascii="宋体" w:hAnsi="宋体" w:hint="eastAsia"/>
          <w:szCs w:val="21"/>
        </w:rPr>
        <w:t>投标承诺书等其他有关证明文件以及</w:t>
      </w:r>
      <w:r w:rsidRPr="00407DDC">
        <w:rPr>
          <w:rFonts w:hint="eastAsia"/>
          <w:szCs w:val="21"/>
        </w:rPr>
        <w:t>投标人认为需要提供的其它内容</w:t>
      </w:r>
      <w:r w:rsidRPr="00407DDC">
        <w:rPr>
          <w:rFonts w:ascii="宋体" w:hAnsi="宋体" w:hint="eastAsia"/>
          <w:szCs w:val="21"/>
        </w:rPr>
        <w:t xml:space="preserve">。 </w:t>
      </w:r>
    </w:p>
    <w:p w14:paraId="237BFEE5" w14:textId="77777777" w:rsidR="00E472F5" w:rsidRPr="00407DDC" w:rsidRDefault="00000000">
      <w:pPr>
        <w:snapToGrid w:val="0"/>
        <w:spacing w:line="336" w:lineRule="auto"/>
        <w:ind w:firstLineChars="200" w:firstLine="420"/>
        <w:rPr>
          <w:rFonts w:ascii="宋体" w:hAnsi="宋体"/>
          <w:kern w:val="0"/>
        </w:rPr>
      </w:pPr>
      <w:r w:rsidRPr="00407DDC">
        <w:rPr>
          <w:rFonts w:ascii="宋体" w:hAnsi="宋体" w:hint="eastAsia"/>
          <w:szCs w:val="21"/>
        </w:rPr>
        <w:t>3.1.2</w:t>
      </w:r>
      <w:r w:rsidRPr="00407DDC">
        <w:rPr>
          <w:rFonts w:ascii="宋体" w:hAnsi="宋体" w:hint="eastAsia"/>
          <w:kern w:val="0"/>
        </w:rPr>
        <w:t>技术标（设计方案）：</w:t>
      </w:r>
    </w:p>
    <w:p w14:paraId="66EE62CB" w14:textId="77777777" w:rsidR="00E472F5" w:rsidRPr="00407DDC" w:rsidRDefault="00000000">
      <w:pPr>
        <w:snapToGrid w:val="0"/>
        <w:spacing w:line="336" w:lineRule="auto"/>
        <w:ind w:firstLineChars="200" w:firstLine="420"/>
        <w:rPr>
          <w:rFonts w:ascii="宋体" w:hAnsi="宋体"/>
          <w:szCs w:val="21"/>
        </w:rPr>
      </w:pPr>
      <w:r w:rsidRPr="00407DDC">
        <w:rPr>
          <w:rFonts w:ascii="宋体" w:hAnsi="宋体" w:hint="eastAsia"/>
          <w:szCs w:val="21"/>
        </w:rPr>
        <w:t>（1）设计说明书；</w:t>
      </w:r>
    </w:p>
    <w:p w14:paraId="6250F889" w14:textId="77777777" w:rsidR="00E472F5" w:rsidRPr="00407DDC" w:rsidRDefault="00000000">
      <w:pPr>
        <w:snapToGrid w:val="0"/>
        <w:spacing w:line="336" w:lineRule="auto"/>
        <w:ind w:firstLineChars="200" w:firstLine="420"/>
        <w:rPr>
          <w:rFonts w:ascii="宋体" w:hAnsi="宋体"/>
          <w:szCs w:val="21"/>
        </w:rPr>
      </w:pPr>
      <w:r w:rsidRPr="00407DDC">
        <w:rPr>
          <w:rFonts w:ascii="宋体" w:hAnsi="宋体" w:hint="eastAsia"/>
          <w:szCs w:val="21"/>
        </w:rPr>
        <w:t>（2）设计方案汇编，至少包括以下内容；总体方案、</w:t>
      </w:r>
      <w:r w:rsidRPr="00407DDC">
        <w:rPr>
          <w:rFonts w:ascii="宋体" w:hAnsi="宋体" w:hint="eastAsia"/>
          <w:kern w:val="0"/>
        </w:rPr>
        <w:t>总体的设计思路、设计工作大纲</w:t>
      </w:r>
      <w:r w:rsidRPr="00407DDC">
        <w:rPr>
          <w:rFonts w:ascii="宋体" w:hAnsi="宋体" w:hint="eastAsia"/>
          <w:szCs w:val="21"/>
        </w:rPr>
        <w:t>，项目分项投资估算表、建设愿景、附属效果分析图及效果图纸缩影等；</w:t>
      </w:r>
    </w:p>
    <w:p w14:paraId="575B8419" w14:textId="77777777" w:rsidR="00E472F5" w:rsidRPr="00407DDC" w:rsidRDefault="00000000">
      <w:pPr>
        <w:snapToGrid w:val="0"/>
        <w:spacing w:line="336" w:lineRule="auto"/>
        <w:ind w:firstLineChars="200" w:firstLine="420"/>
        <w:rPr>
          <w:rFonts w:ascii="宋体" w:hAnsi="宋体"/>
          <w:szCs w:val="21"/>
        </w:rPr>
      </w:pPr>
      <w:r w:rsidRPr="00407DDC">
        <w:rPr>
          <w:rFonts w:ascii="宋体" w:hAnsi="宋体" w:hint="eastAsia"/>
          <w:szCs w:val="21"/>
        </w:rPr>
        <w:t>（3）彩色效果图：总平面图、立面图、剖面图、鸟瞰图、透视效果图等。</w:t>
      </w:r>
    </w:p>
    <w:p w14:paraId="6CE7953C" w14:textId="77777777" w:rsidR="00E472F5" w:rsidRPr="00407DDC" w:rsidRDefault="00000000">
      <w:pPr>
        <w:snapToGrid w:val="0"/>
        <w:spacing w:line="336" w:lineRule="auto"/>
        <w:ind w:firstLineChars="200" w:firstLine="420"/>
        <w:rPr>
          <w:rFonts w:ascii="宋体" w:hAnsi="宋体"/>
          <w:szCs w:val="21"/>
        </w:rPr>
      </w:pPr>
      <w:r w:rsidRPr="00407DDC">
        <w:rPr>
          <w:rFonts w:ascii="宋体" w:hAnsi="宋体" w:hint="eastAsia"/>
          <w:szCs w:val="21"/>
        </w:rPr>
        <w:t>3.1.3以上方案文件均应制做成多媒体电子文档一份，并由主创人员进行现场讲解、汇报，每家讲解、汇报时间不得超过</w:t>
      </w:r>
      <w:permStart w:id="490562857" w:edGrp="everyone"/>
      <w:r w:rsidRPr="00407DDC">
        <w:rPr>
          <w:rFonts w:ascii="宋体" w:hAnsi="宋体" w:hint="eastAsia"/>
          <w:szCs w:val="21"/>
          <w:u w:val="single"/>
        </w:rPr>
        <w:t xml:space="preserve">    </w:t>
      </w:r>
      <w:permEnd w:id="490562857"/>
      <w:r w:rsidRPr="00407DDC">
        <w:rPr>
          <w:rFonts w:ascii="宋体" w:hAnsi="宋体" w:hint="eastAsia"/>
          <w:szCs w:val="21"/>
        </w:rPr>
        <w:t>分钟。</w:t>
      </w:r>
    </w:p>
    <w:p w14:paraId="0B551D0E" w14:textId="77777777" w:rsidR="00E472F5" w:rsidRPr="00407DDC" w:rsidRDefault="00000000">
      <w:pPr>
        <w:snapToGrid w:val="0"/>
        <w:spacing w:line="336" w:lineRule="auto"/>
        <w:ind w:firstLineChars="200" w:firstLine="420"/>
        <w:rPr>
          <w:rFonts w:ascii="宋体" w:hAnsi="宋体"/>
          <w:szCs w:val="21"/>
        </w:rPr>
      </w:pPr>
      <w:r w:rsidRPr="00407DDC">
        <w:rPr>
          <w:rFonts w:ascii="宋体" w:hAnsi="宋体" w:hint="eastAsia"/>
          <w:szCs w:val="21"/>
        </w:rPr>
        <w:t>3.1.4商务标：投标函、工程设计费报价表。</w:t>
      </w:r>
    </w:p>
    <w:p w14:paraId="5B48581C" w14:textId="77777777" w:rsidR="00E472F5" w:rsidRPr="00407DDC" w:rsidRDefault="00000000">
      <w:pPr>
        <w:snapToGrid w:val="0"/>
        <w:spacing w:line="336" w:lineRule="auto"/>
        <w:ind w:firstLineChars="200" w:firstLine="420"/>
        <w:rPr>
          <w:rFonts w:ascii="宋体" w:hAnsi="宋体"/>
          <w:szCs w:val="21"/>
        </w:rPr>
      </w:pPr>
      <w:r w:rsidRPr="00407DDC">
        <w:rPr>
          <w:rFonts w:ascii="宋体" w:hAnsi="宋体" w:hint="eastAsia"/>
          <w:szCs w:val="21"/>
        </w:rPr>
        <w:t>（</w:t>
      </w:r>
      <w:r w:rsidRPr="00407DDC">
        <w:rPr>
          <w:kern w:val="0"/>
          <w:szCs w:val="21"/>
        </w:rPr>
        <w:t>1</w:t>
      </w:r>
      <w:r w:rsidRPr="00407DDC">
        <w:rPr>
          <w:rFonts w:hint="eastAsia"/>
          <w:kern w:val="0"/>
          <w:szCs w:val="21"/>
        </w:rPr>
        <w:t>）设计费用包括：</w:t>
      </w:r>
      <w:permStart w:id="1448171304" w:edGrp="everyone"/>
      <w:r w:rsidRPr="00407DDC">
        <w:rPr>
          <w:rFonts w:hint="eastAsia"/>
          <w:kern w:val="0"/>
          <w:szCs w:val="21"/>
          <w:u w:val="single"/>
        </w:rPr>
        <w:t>项目建议书及可</w:t>
      </w:r>
      <w:proofErr w:type="gramStart"/>
      <w:r w:rsidRPr="00407DDC">
        <w:rPr>
          <w:rFonts w:hint="eastAsia"/>
          <w:kern w:val="0"/>
          <w:szCs w:val="21"/>
          <w:u w:val="single"/>
        </w:rPr>
        <w:t>研</w:t>
      </w:r>
      <w:proofErr w:type="gramEnd"/>
      <w:r w:rsidRPr="00407DDC">
        <w:rPr>
          <w:rFonts w:hint="eastAsia"/>
          <w:kern w:val="0"/>
          <w:szCs w:val="21"/>
          <w:u w:val="single"/>
        </w:rPr>
        <w:t>文件编制、方案设计、初步设计、项目概算编制、施工图设计、施工过程中的技术支持等其他相关服务、方</w:t>
      </w:r>
      <w:r w:rsidRPr="00407DDC">
        <w:rPr>
          <w:rFonts w:ascii="宋体" w:hAnsi="宋体" w:hint="eastAsia"/>
          <w:u w:val="single"/>
        </w:rPr>
        <w:t>案专家会审费用</w:t>
      </w:r>
      <w:r w:rsidRPr="00407DDC">
        <w:rPr>
          <w:rFonts w:ascii="宋体" w:hAnsi="宋体" w:hint="eastAsia"/>
          <w:szCs w:val="21"/>
          <w:u w:val="single"/>
        </w:rPr>
        <w:t>。投标人应考虑按招标人要求提供相关效果图及其</w:t>
      </w:r>
      <w:proofErr w:type="gramStart"/>
      <w:r w:rsidRPr="00407DDC">
        <w:rPr>
          <w:rFonts w:ascii="宋体" w:hAnsi="宋体" w:hint="eastAsia"/>
          <w:szCs w:val="21"/>
          <w:u w:val="single"/>
        </w:rPr>
        <w:t>他成果</w:t>
      </w:r>
      <w:proofErr w:type="gramEnd"/>
      <w:r w:rsidRPr="00407DDC">
        <w:rPr>
          <w:rFonts w:ascii="宋体" w:hAnsi="宋体" w:hint="eastAsia"/>
          <w:szCs w:val="21"/>
          <w:u w:val="single"/>
        </w:rPr>
        <w:t>文件的费用</w:t>
      </w:r>
      <w:r w:rsidRPr="00407DDC">
        <w:rPr>
          <w:rFonts w:ascii="宋体" w:hAnsi="宋体" w:hint="eastAsia"/>
          <w:szCs w:val="21"/>
        </w:rPr>
        <w:t>。</w:t>
      </w:r>
    </w:p>
    <w:permEnd w:id="1448171304"/>
    <w:p w14:paraId="01690297" w14:textId="77777777" w:rsidR="00E472F5" w:rsidRPr="00407DDC" w:rsidRDefault="00000000">
      <w:pPr>
        <w:snapToGrid w:val="0"/>
        <w:spacing w:line="336" w:lineRule="auto"/>
        <w:ind w:firstLineChars="200" w:firstLine="420"/>
        <w:rPr>
          <w:rFonts w:ascii="宋体" w:hAnsi="宋体"/>
          <w:szCs w:val="21"/>
        </w:rPr>
      </w:pPr>
      <w:r w:rsidRPr="00407DDC">
        <w:rPr>
          <w:rFonts w:ascii="宋体" w:hAnsi="宋体" w:hint="eastAsia"/>
          <w:szCs w:val="21"/>
        </w:rPr>
        <w:t>（2）投标报价不得高于设计费各单价的最高限价，否则做无效标处理。</w:t>
      </w:r>
    </w:p>
    <w:p w14:paraId="34951B38" w14:textId="77777777" w:rsidR="00E472F5" w:rsidRPr="00407DDC" w:rsidRDefault="00000000">
      <w:pPr>
        <w:snapToGrid w:val="0"/>
        <w:spacing w:line="336" w:lineRule="auto"/>
        <w:ind w:firstLineChars="200" w:firstLine="420"/>
        <w:rPr>
          <w:rFonts w:ascii="宋体" w:hAnsi="宋体"/>
          <w:b/>
          <w:bCs/>
          <w:szCs w:val="21"/>
        </w:rPr>
      </w:pPr>
      <w:r w:rsidRPr="00407DDC">
        <w:rPr>
          <w:rFonts w:ascii="宋体" w:hAnsi="宋体" w:hint="eastAsia"/>
          <w:szCs w:val="21"/>
        </w:rPr>
        <w:t xml:space="preserve"> </w:t>
      </w:r>
      <w:bookmarkStart w:id="244" w:name="_Toc152042324"/>
      <w:bookmarkStart w:id="245" w:name="_Toc322683266"/>
      <w:bookmarkStart w:id="246" w:name="_Toc144974516"/>
      <w:bookmarkStart w:id="247" w:name="_Toc246996936"/>
      <w:bookmarkStart w:id="248" w:name="_Toc247085707"/>
      <w:bookmarkStart w:id="249" w:name="_Toc246996193"/>
      <w:bookmarkStart w:id="250" w:name="_Toc152045548"/>
      <w:bookmarkStart w:id="251" w:name="_Toc179632566"/>
      <w:bookmarkStart w:id="252" w:name="_Toc438476793"/>
      <w:bookmarkStart w:id="253" w:name="_Toc456776903"/>
      <w:bookmarkStart w:id="254" w:name="_Toc456452017"/>
      <w:bookmarkStart w:id="255" w:name="_Toc457381637"/>
      <w:bookmarkStart w:id="256" w:name="_Toc96523956"/>
      <w:bookmarkStart w:id="257" w:name="_Toc472758475"/>
      <w:r w:rsidRPr="00407DDC">
        <w:rPr>
          <w:rFonts w:ascii="宋体" w:hAnsi="宋体" w:hint="eastAsia"/>
          <w:b/>
          <w:bCs/>
          <w:szCs w:val="21"/>
        </w:rPr>
        <w:t>3.2</w:t>
      </w:r>
      <w:bookmarkStart w:id="258" w:name="_Toc144974517"/>
      <w:bookmarkStart w:id="259" w:name="_Toc152045549"/>
      <w:bookmarkStart w:id="260" w:name="_Toc246996194"/>
      <w:bookmarkStart w:id="261" w:name="_Toc152042325"/>
      <w:bookmarkStart w:id="262" w:name="_Toc247085708"/>
      <w:bookmarkStart w:id="263" w:name="_Toc322683267"/>
      <w:bookmarkStart w:id="264" w:name="_Toc246996937"/>
      <w:bookmarkStart w:id="265" w:name="_Toc179632567"/>
      <w:bookmarkEnd w:id="244"/>
      <w:bookmarkEnd w:id="245"/>
      <w:bookmarkEnd w:id="246"/>
      <w:bookmarkEnd w:id="247"/>
      <w:bookmarkEnd w:id="248"/>
      <w:bookmarkEnd w:id="249"/>
      <w:bookmarkEnd w:id="250"/>
      <w:bookmarkEnd w:id="251"/>
      <w:bookmarkEnd w:id="252"/>
      <w:r w:rsidRPr="00407DDC">
        <w:rPr>
          <w:rFonts w:ascii="宋体" w:hAnsi="宋体" w:hint="eastAsia"/>
          <w:b/>
          <w:bCs/>
          <w:szCs w:val="21"/>
        </w:rPr>
        <w:t>项目设计班子的组成及要求</w:t>
      </w:r>
      <w:bookmarkEnd w:id="253"/>
      <w:bookmarkEnd w:id="254"/>
      <w:bookmarkEnd w:id="255"/>
      <w:bookmarkEnd w:id="256"/>
      <w:bookmarkEnd w:id="257"/>
    </w:p>
    <w:p w14:paraId="57420E4F"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3.2.1投标人拟派的设计人员必须是投标人本单位的，凡挂靠投标人的、临时拼凑的和未经招标人同意擅自更换投标文件中拟派的设计人员的，一经发现并经查实后，其合约将被终止，并赔偿由此给招标人造成的经济损失。</w:t>
      </w:r>
    </w:p>
    <w:p w14:paraId="1C2BBF4F"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3.2.2若因特殊情况需调换设计人员的，必须征得招标人同意方可调换。</w:t>
      </w:r>
    </w:p>
    <w:p w14:paraId="55570A52" w14:textId="77777777" w:rsidR="00E472F5" w:rsidRPr="00407DDC" w:rsidRDefault="00000000">
      <w:pPr>
        <w:keepNext/>
        <w:keepLines/>
        <w:snapToGrid w:val="0"/>
        <w:spacing w:line="400" w:lineRule="exact"/>
        <w:outlineLvl w:val="2"/>
        <w:rPr>
          <w:rFonts w:ascii="宋体" w:hAnsi="宋体"/>
          <w:b/>
          <w:bCs/>
          <w:szCs w:val="21"/>
        </w:rPr>
      </w:pPr>
      <w:bookmarkStart w:id="266" w:name="_Toc457381638"/>
      <w:bookmarkStart w:id="267" w:name="_Toc472758476"/>
      <w:bookmarkStart w:id="268" w:name="_Toc456776904"/>
      <w:bookmarkStart w:id="269" w:name="_Toc96523957"/>
      <w:bookmarkStart w:id="270" w:name="_Toc438476794"/>
      <w:bookmarkStart w:id="271" w:name="_Toc456452018"/>
      <w:r w:rsidRPr="00407DDC">
        <w:rPr>
          <w:rFonts w:ascii="宋体" w:hAnsi="宋体" w:hint="eastAsia"/>
          <w:b/>
          <w:bCs/>
          <w:szCs w:val="21"/>
        </w:rPr>
        <w:t>3.3 投标有效期</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0733D6B7" w14:textId="77777777" w:rsidR="00E472F5" w:rsidRPr="00407DDC" w:rsidRDefault="00000000">
      <w:pPr>
        <w:snapToGrid w:val="0"/>
        <w:spacing w:line="400" w:lineRule="exact"/>
        <w:ind w:firstLineChars="200" w:firstLine="420"/>
        <w:rPr>
          <w:rFonts w:ascii="宋体" w:hAnsi="宋体"/>
          <w:szCs w:val="21"/>
        </w:rPr>
      </w:pPr>
      <w:bookmarkStart w:id="272" w:name="_Toc152045550"/>
      <w:bookmarkStart w:id="273" w:name="_Toc247085709"/>
      <w:bookmarkStart w:id="274" w:name="_Toc152042326"/>
      <w:bookmarkStart w:id="275" w:name="_Toc179632568"/>
      <w:bookmarkStart w:id="276" w:name="_Toc144974518"/>
      <w:bookmarkStart w:id="277" w:name="_Toc472758477"/>
      <w:bookmarkStart w:id="278" w:name="_Toc322683268"/>
      <w:bookmarkStart w:id="279" w:name="_Toc456776905"/>
      <w:bookmarkStart w:id="280" w:name="_Toc456452019"/>
      <w:bookmarkStart w:id="281" w:name="_Toc246996938"/>
      <w:bookmarkStart w:id="282" w:name="_Toc246996195"/>
      <w:bookmarkStart w:id="283" w:name="_Toc438476795"/>
      <w:bookmarkStart w:id="284" w:name="_Toc457381639"/>
      <w:r w:rsidRPr="00407DDC">
        <w:rPr>
          <w:rFonts w:ascii="宋体" w:hAnsi="宋体" w:hint="eastAsia"/>
          <w:szCs w:val="21"/>
        </w:rPr>
        <w:t>3.3.1 在投标人须知前附表规定的投标有效期内，投标人不得要求撤销或修改其投标文件。</w:t>
      </w:r>
    </w:p>
    <w:p w14:paraId="6AC0E5AC"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3.3.2 出现特殊情况需要延长投标有效期的，招标人以数据电文形式通知所有投标人延长投标有效期。投标人同意延长的，应相应延长其投标保证金的有效期，但不得要求或被允许修改或撤销其投标文件；投标人拒绝延长的，其投标失效，但投标人有权收回其投标保证金。</w:t>
      </w:r>
    </w:p>
    <w:p w14:paraId="0537E45C" w14:textId="77777777" w:rsidR="00E472F5" w:rsidRPr="00407DDC" w:rsidRDefault="00000000">
      <w:pPr>
        <w:keepNext/>
        <w:keepLines/>
        <w:snapToGrid w:val="0"/>
        <w:spacing w:line="400" w:lineRule="exact"/>
        <w:outlineLvl w:val="2"/>
        <w:rPr>
          <w:rFonts w:ascii="宋体" w:hAnsi="宋体"/>
          <w:b/>
          <w:bCs/>
          <w:szCs w:val="21"/>
        </w:rPr>
      </w:pPr>
      <w:bookmarkStart w:id="285" w:name="_Toc96523958"/>
      <w:r w:rsidRPr="00407DDC">
        <w:rPr>
          <w:rFonts w:ascii="宋体" w:hAnsi="宋体" w:hint="eastAsia"/>
          <w:b/>
          <w:bCs/>
          <w:szCs w:val="21"/>
        </w:rPr>
        <w:t>3.4 投标保证金</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4C404DFA" w14:textId="77777777" w:rsidR="00E472F5" w:rsidRPr="00407DDC" w:rsidRDefault="00000000">
      <w:pPr>
        <w:widowControl/>
        <w:snapToGrid w:val="0"/>
        <w:spacing w:line="400" w:lineRule="exact"/>
        <w:ind w:firstLine="420"/>
        <w:rPr>
          <w:rFonts w:ascii="宋体" w:hAnsi="宋体"/>
          <w:kern w:val="0"/>
          <w:szCs w:val="21"/>
        </w:rPr>
      </w:pPr>
      <w:bookmarkStart w:id="286" w:name="_Toc438476796"/>
      <w:bookmarkStart w:id="287" w:name="_Toc246996939"/>
      <w:bookmarkStart w:id="288" w:name="_Toc456452020"/>
      <w:bookmarkStart w:id="289" w:name="_Toc456776906"/>
      <w:bookmarkStart w:id="290" w:name="_Toc179632570"/>
      <w:bookmarkStart w:id="291" w:name="_Toc144974520"/>
      <w:bookmarkStart w:id="292" w:name="_Toc247085710"/>
      <w:bookmarkStart w:id="293" w:name="_Toc322683269"/>
      <w:bookmarkStart w:id="294" w:name="_Toc246996196"/>
      <w:bookmarkStart w:id="295" w:name="_Toc457381640"/>
      <w:bookmarkStart w:id="296" w:name="_Toc152042328"/>
      <w:bookmarkStart w:id="297" w:name="_Toc152045552"/>
      <w:r w:rsidRPr="00407DDC">
        <w:rPr>
          <w:rFonts w:ascii="宋体" w:hAnsi="宋体" w:hint="eastAsia"/>
          <w:kern w:val="0"/>
          <w:szCs w:val="21"/>
        </w:rPr>
        <w:t>3.4.1投标人在递交投标文件的同时，应按投标人须知前附表规定的金额、担保形式和第6章“投标文件格式”规定的投标保证金格式递交投标保证金，并作为其投标文件的组成部分。联合体投标的，其投标保证金由牵头人递交，并应符合投标人须知前附表的规定。</w:t>
      </w:r>
    </w:p>
    <w:p w14:paraId="59FC3E45"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3.4.2 投标人不按本章第3.4.1款要求提交投标保证金的，评标委员会将否决其投标。</w:t>
      </w:r>
    </w:p>
    <w:p w14:paraId="3CEDBDB9"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3.4.3</w:t>
      </w:r>
      <w:bookmarkStart w:id="298" w:name="_Hlk146618940"/>
      <w:r w:rsidRPr="00407DDC">
        <w:rPr>
          <w:rFonts w:ascii="宋体" w:hAnsi="宋体" w:hint="eastAsia"/>
        </w:rPr>
        <w:t>招标人最迟应当在书面合同签订后5日内向中标人和未中标的投标人退还投标保证金及银行同期存款利息。</w:t>
      </w:r>
      <w:bookmarkEnd w:id="298"/>
    </w:p>
    <w:p w14:paraId="07944830" w14:textId="77777777" w:rsidR="00E472F5" w:rsidRPr="00407DDC" w:rsidRDefault="00000000">
      <w:pPr>
        <w:widowControl/>
        <w:snapToGrid w:val="0"/>
        <w:spacing w:line="400" w:lineRule="exact"/>
        <w:ind w:firstLine="420"/>
        <w:rPr>
          <w:rFonts w:ascii="宋体" w:hAnsi="宋体"/>
        </w:rPr>
      </w:pPr>
      <w:r w:rsidRPr="00407DDC">
        <w:rPr>
          <w:rFonts w:ascii="宋体" w:hAnsi="宋体" w:hint="eastAsia"/>
        </w:rPr>
        <w:t>履约保证金由中标单位向招标人或有关部门（具体根据项目所在地管理规定）缴纳，中标单位按投标承诺履约完成后予以退还履约保证金和银行同期存款利息。</w:t>
      </w:r>
    </w:p>
    <w:p w14:paraId="5EA21514" w14:textId="77777777" w:rsidR="00E472F5" w:rsidRPr="00407DDC" w:rsidRDefault="00000000">
      <w:pPr>
        <w:pStyle w:val="p0"/>
        <w:spacing w:line="360" w:lineRule="auto"/>
        <w:ind w:firstLine="420"/>
        <w:rPr>
          <w:rFonts w:ascii="宋体" w:hAnsi="宋体"/>
        </w:rPr>
      </w:pPr>
      <w:bookmarkStart w:id="299" w:name="_Toc472758478"/>
      <w:bookmarkStart w:id="300" w:name="_Toc96523959"/>
      <w:r w:rsidRPr="00407DDC">
        <w:rPr>
          <w:rFonts w:ascii="黑体" w:eastAsia="黑体" w:hAnsi="宋体" w:hint="eastAsia"/>
        </w:rPr>
        <w:t>3.4.4</w:t>
      </w:r>
      <w:r w:rsidRPr="00407DDC">
        <w:rPr>
          <w:rFonts w:ascii="宋体" w:hAnsi="宋体" w:hint="eastAsia"/>
        </w:rPr>
        <w:t xml:space="preserve"> </w:t>
      </w:r>
      <w:bookmarkStart w:id="301" w:name="_Hlk146618862"/>
      <w:r w:rsidRPr="00407DDC">
        <w:rPr>
          <w:rFonts w:ascii="宋体" w:hAnsi="宋体" w:hint="eastAsia"/>
        </w:rPr>
        <w:t>有下列情形之一的，由招标人</w:t>
      </w:r>
      <w:proofErr w:type="gramStart"/>
      <w:r w:rsidRPr="00407DDC">
        <w:rPr>
          <w:rFonts w:ascii="宋体" w:hAnsi="宋体" w:hint="eastAsia"/>
        </w:rPr>
        <w:t>作出</w:t>
      </w:r>
      <w:proofErr w:type="gramEnd"/>
      <w:r w:rsidRPr="00407DDC">
        <w:rPr>
          <w:rFonts w:ascii="宋体" w:hAnsi="宋体" w:hint="eastAsia"/>
        </w:rPr>
        <w:t xml:space="preserve">不予退还投标保证金的处理决定，并上缴财政： </w:t>
      </w:r>
    </w:p>
    <w:p w14:paraId="0B0F9096"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(1）</w:t>
      </w:r>
      <w:r w:rsidRPr="00407DDC">
        <w:rPr>
          <w:rFonts w:hint="eastAsia"/>
        </w:rPr>
        <w:t>投标截止后投标人撤销投标文件的，招标人可以不退还投标保证金。</w:t>
      </w:r>
    </w:p>
    <w:p w14:paraId="6F2A88AE" w14:textId="77777777" w:rsidR="00E472F5" w:rsidRPr="00407DDC" w:rsidRDefault="00000000">
      <w:pPr>
        <w:keepNext/>
        <w:keepLines/>
        <w:snapToGrid w:val="0"/>
        <w:spacing w:line="400" w:lineRule="exact"/>
        <w:ind w:firstLineChars="200" w:firstLine="420"/>
      </w:pPr>
      <w:r w:rsidRPr="00407DDC">
        <w:rPr>
          <w:rFonts w:ascii="宋体" w:hAnsi="宋体" w:hint="eastAsia"/>
          <w:szCs w:val="21"/>
        </w:rPr>
        <w:lastRenderedPageBreak/>
        <w:t>(2）中标通知书发出后，</w:t>
      </w:r>
      <w:r w:rsidRPr="00407DDC">
        <w:rPr>
          <w:rFonts w:hint="eastAsia"/>
        </w:rPr>
        <w:t>中标人无正当理由不与招标人订立合同，在签订合同时向招标人提出附加条件，或者不按照招标文件要求提交履约保证金的，投标保证金不予退还。</w:t>
      </w:r>
      <w:bookmarkEnd w:id="301"/>
    </w:p>
    <w:p w14:paraId="4DCA7245"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3.5 资格审查资料</w:t>
      </w:r>
      <w:bookmarkEnd w:id="286"/>
      <w:bookmarkEnd w:id="287"/>
      <w:bookmarkEnd w:id="288"/>
      <w:bookmarkEnd w:id="289"/>
      <w:bookmarkEnd w:id="290"/>
      <w:bookmarkEnd w:id="291"/>
      <w:bookmarkEnd w:id="292"/>
      <w:bookmarkEnd w:id="293"/>
      <w:bookmarkEnd w:id="294"/>
      <w:bookmarkEnd w:id="295"/>
      <w:bookmarkEnd w:id="296"/>
      <w:bookmarkEnd w:id="297"/>
      <w:bookmarkEnd w:id="299"/>
      <w:bookmarkEnd w:id="300"/>
    </w:p>
    <w:p w14:paraId="6A8EB308"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3.5.1 “投标人基本情况表”应附投标人营业执照及其年检合格的证明材料、资质证书副本等材料的扫描件。</w:t>
      </w:r>
    </w:p>
    <w:p w14:paraId="7F771E4E" w14:textId="77777777" w:rsidR="00E472F5" w:rsidRPr="00407DDC" w:rsidRDefault="00000000">
      <w:pPr>
        <w:keepNext/>
        <w:keepLines/>
        <w:snapToGrid w:val="0"/>
        <w:spacing w:line="400" w:lineRule="exact"/>
        <w:outlineLvl w:val="2"/>
        <w:rPr>
          <w:rFonts w:ascii="宋体" w:hAnsi="宋体"/>
          <w:b/>
          <w:bCs/>
          <w:szCs w:val="21"/>
        </w:rPr>
      </w:pPr>
      <w:bookmarkStart w:id="302" w:name="_Toc96523960"/>
      <w:r w:rsidRPr="00407DDC">
        <w:rPr>
          <w:rFonts w:ascii="宋体" w:hAnsi="宋体" w:hint="eastAsia"/>
          <w:b/>
          <w:bCs/>
          <w:szCs w:val="21"/>
        </w:rPr>
        <w:t>3.6 备选投标方案</w:t>
      </w:r>
      <w:bookmarkEnd w:id="302"/>
    </w:p>
    <w:p w14:paraId="17D2A5D4"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14:paraId="07306380" w14:textId="77777777" w:rsidR="00E472F5" w:rsidRPr="00407DDC" w:rsidRDefault="00000000">
      <w:pPr>
        <w:keepNext/>
        <w:keepLines/>
        <w:snapToGrid w:val="0"/>
        <w:spacing w:line="400" w:lineRule="exact"/>
        <w:outlineLvl w:val="2"/>
        <w:rPr>
          <w:rFonts w:ascii="宋体" w:hAnsi="宋体"/>
          <w:b/>
          <w:bCs/>
          <w:szCs w:val="21"/>
        </w:rPr>
      </w:pPr>
      <w:bookmarkStart w:id="303" w:name="_Toc456452021"/>
      <w:bookmarkStart w:id="304" w:name="_Toc322683270"/>
      <w:bookmarkStart w:id="305" w:name="_Toc96523961"/>
      <w:bookmarkStart w:id="306" w:name="_Toc438476797"/>
      <w:bookmarkStart w:id="307" w:name="_Toc457381641"/>
      <w:bookmarkStart w:id="308" w:name="_Toc456776907"/>
      <w:bookmarkStart w:id="309" w:name="_Toc472758479"/>
      <w:bookmarkStart w:id="310" w:name="_Toc152045553"/>
      <w:bookmarkStart w:id="311" w:name="_Toc144974521"/>
      <w:bookmarkStart w:id="312" w:name="_Toc246996197"/>
      <w:bookmarkStart w:id="313" w:name="_Toc247085711"/>
      <w:bookmarkStart w:id="314" w:name="_Toc152042329"/>
      <w:bookmarkStart w:id="315" w:name="_Toc246996940"/>
      <w:bookmarkStart w:id="316" w:name="_Toc179632571"/>
      <w:r w:rsidRPr="00407DDC">
        <w:rPr>
          <w:rFonts w:ascii="宋体" w:hAnsi="宋体" w:hint="eastAsia"/>
          <w:b/>
          <w:bCs/>
          <w:szCs w:val="21"/>
        </w:rPr>
        <w:t>3.7投标文件的编制</w:t>
      </w:r>
      <w:bookmarkEnd w:id="303"/>
      <w:bookmarkEnd w:id="304"/>
      <w:bookmarkEnd w:id="305"/>
      <w:bookmarkEnd w:id="306"/>
      <w:bookmarkEnd w:id="307"/>
      <w:bookmarkEnd w:id="308"/>
      <w:bookmarkEnd w:id="309"/>
    </w:p>
    <w:p w14:paraId="6665E2CA" w14:textId="77777777" w:rsidR="00E472F5" w:rsidRPr="00407DDC" w:rsidRDefault="00000000">
      <w:pPr>
        <w:spacing w:line="400" w:lineRule="exact"/>
        <w:ind w:firstLineChars="200" w:firstLine="420"/>
      </w:pPr>
      <w:bookmarkStart w:id="317" w:name="_Toc472758480"/>
      <w:bookmarkStart w:id="318" w:name="_Toc179632574"/>
      <w:bookmarkStart w:id="319" w:name="_Toc152045556"/>
      <w:bookmarkStart w:id="320" w:name="_Toc152042332"/>
      <w:bookmarkStart w:id="321" w:name="_Toc144974524"/>
      <w:bookmarkStart w:id="322" w:name="_Toc246996200"/>
      <w:bookmarkStart w:id="323" w:name="_Toc246996943"/>
      <w:bookmarkStart w:id="324" w:name="_Toc322683272"/>
      <w:bookmarkStart w:id="325" w:name="_Toc247085714"/>
      <w:bookmarkEnd w:id="310"/>
      <w:bookmarkEnd w:id="311"/>
      <w:bookmarkEnd w:id="312"/>
      <w:bookmarkEnd w:id="313"/>
      <w:bookmarkEnd w:id="314"/>
      <w:bookmarkEnd w:id="315"/>
      <w:bookmarkEnd w:id="316"/>
      <w:r w:rsidRPr="00407DDC">
        <w:rPr>
          <w:rFonts w:hint="eastAsia"/>
        </w:rPr>
        <w:t xml:space="preserve">3.7.1 </w:t>
      </w:r>
      <w:r w:rsidRPr="00407DDC">
        <w:rPr>
          <w:rFonts w:hint="eastAsia"/>
        </w:rPr>
        <w:t>投标文件应按第八章“投标文件格式”进行编写，如有必要，可以增加附页，作为投标文件的组成部分。其中，投标函附录在满足招标文件实质性要求的基础上，可以提出比招标文件要求更有利于招标人的承诺。</w:t>
      </w:r>
      <w:r w:rsidRPr="00407DDC">
        <w:rPr>
          <w:rFonts w:hint="eastAsia"/>
          <w:snapToGrid w:val="0"/>
          <w:kern w:val="0"/>
          <w:szCs w:val="21"/>
          <w:shd w:val="clear" w:color="auto" w:fill="FFFFFF"/>
        </w:rPr>
        <w:t>施工组织设计编制的特殊要求见投标人须知前附表。</w:t>
      </w:r>
    </w:p>
    <w:p w14:paraId="6DBA4F8C" w14:textId="77777777" w:rsidR="00E472F5" w:rsidRPr="00407DDC" w:rsidRDefault="00000000">
      <w:pPr>
        <w:spacing w:line="400" w:lineRule="exact"/>
        <w:ind w:firstLineChars="200" w:firstLine="420"/>
        <w:rPr>
          <w:szCs w:val="21"/>
        </w:rPr>
      </w:pPr>
      <w:r w:rsidRPr="00407DDC">
        <w:rPr>
          <w:rFonts w:hint="eastAsia"/>
        </w:rPr>
        <w:t xml:space="preserve">3.7.2 </w:t>
      </w:r>
      <w:r w:rsidRPr="00407DDC">
        <w:rPr>
          <w:rFonts w:hint="eastAsia"/>
          <w:snapToGrid w:val="0"/>
          <w:kern w:val="0"/>
          <w:szCs w:val="21"/>
          <w:shd w:val="clear" w:color="auto" w:fill="FFFFFF"/>
        </w:rPr>
        <w:t>投标文件应当对招标文件有关工期、投标有效期、质量要求、技术标准和要求、招标范围等实质性内容</w:t>
      </w:r>
      <w:proofErr w:type="gramStart"/>
      <w:r w:rsidRPr="00407DDC">
        <w:rPr>
          <w:rFonts w:hint="eastAsia"/>
          <w:snapToGrid w:val="0"/>
          <w:kern w:val="0"/>
          <w:szCs w:val="21"/>
          <w:shd w:val="clear" w:color="auto" w:fill="FFFFFF"/>
        </w:rPr>
        <w:t>作出</w:t>
      </w:r>
      <w:proofErr w:type="gramEnd"/>
      <w:r w:rsidRPr="00407DDC">
        <w:rPr>
          <w:rFonts w:hint="eastAsia"/>
          <w:snapToGrid w:val="0"/>
          <w:kern w:val="0"/>
          <w:szCs w:val="21"/>
          <w:shd w:val="clear" w:color="auto" w:fill="FFFFFF"/>
        </w:rPr>
        <w:t>响应。</w:t>
      </w:r>
    </w:p>
    <w:p w14:paraId="1F8AAAD8" w14:textId="77777777" w:rsidR="00E472F5" w:rsidRPr="00407DDC" w:rsidRDefault="00000000">
      <w:pPr>
        <w:spacing w:line="440" w:lineRule="exact"/>
        <w:ind w:firstLine="500"/>
        <w:rPr>
          <w:snapToGrid w:val="0"/>
          <w:kern w:val="0"/>
          <w:szCs w:val="21"/>
          <w:shd w:val="clear" w:color="auto" w:fill="FFFFFF"/>
        </w:rPr>
      </w:pPr>
      <w:r w:rsidRPr="00407DDC">
        <w:rPr>
          <w:rFonts w:eastAsia="楷体" w:hint="eastAsia"/>
          <w:snapToGrid w:val="0"/>
          <w:kern w:val="0"/>
          <w:szCs w:val="21"/>
          <w:shd w:val="clear" w:color="auto" w:fill="FFFFFF"/>
        </w:rPr>
        <w:t xml:space="preserve">3.7.3 </w:t>
      </w:r>
      <w:r w:rsidRPr="00407DDC">
        <w:rPr>
          <w:rFonts w:hint="eastAsia"/>
          <w:snapToGrid w:val="0"/>
          <w:kern w:val="0"/>
          <w:szCs w:val="21"/>
          <w:shd w:val="clear" w:color="auto" w:fill="FFFFFF"/>
        </w:rPr>
        <w:t>投标文件的制作应满足以下规定：</w:t>
      </w:r>
      <w:r w:rsidRPr="00407DDC">
        <w:rPr>
          <w:snapToGrid w:val="0"/>
          <w:kern w:val="0"/>
          <w:szCs w:val="21"/>
          <w:shd w:val="clear" w:color="auto" w:fill="FFFFFF"/>
        </w:rPr>
        <w:t xml:space="preserve"> </w:t>
      </w:r>
    </w:p>
    <w:p w14:paraId="25C8D30C" w14:textId="77777777" w:rsidR="00E472F5" w:rsidRPr="00407DDC" w:rsidRDefault="00000000">
      <w:pPr>
        <w:spacing w:line="440" w:lineRule="exact"/>
        <w:ind w:firstLine="500"/>
        <w:rPr>
          <w:snapToGrid w:val="0"/>
          <w:kern w:val="0"/>
          <w:szCs w:val="21"/>
          <w:shd w:val="clear" w:color="auto" w:fill="FFFFFF"/>
        </w:rPr>
      </w:pPr>
      <w:r w:rsidRPr="00407DDC">
        <w:rPr>
          <w:rFonts w:hint="eastAsia"/>
          <w:snapToGrid w:val="0"/>
          <w:kern w:val="0"/>
          <w:szCs w:val="21"/>
          <w:shd w:val="clear" w:color="auto" w:fill="FFFFFF"/>
        </w:rPr>
        <w:t>（</w:t>
      </w:r>
      <w:r w:rsidRPr="00407DDC">
        <w:rPr>
          <w:rFonts w:hint="eastAsia"/>
          <w:snapToGrid w:val="0"/>
          <w:kern w:val="0"/>
          <w:szCs w:val="21"/>
          <w:shd w:val="clear" w:color="auto" w:fill="FFFFFF"/>
        </w:rPr>
        <w:t>1</w:t>
      </w:r>
      <w:r w:rsidRPr="00407DDC">
        <w:rPr>
          <w:rFonts w:hint="eastAsia"/>
          <w:snapToGrid w:val="0"/>
          <w:kern w:val="0"/>
          <w:szCs w:val="21"/>
          <w:shd w:val="clear" w:color="auto" w:fill="FFFFFF"/>
        </w:rPr>
        <w:t>）投标文件由投标人使用电子交易系统提供的“投标文件制作工具”制作生成。“投标文件制作工具”可以通过电子交易系统下载。</w:t>
      </w:r>
    </w:p>
    <w:p w14:paraId="24553E24" w14:textId="77777777" w:rsidR="00E472F5" w:rsidRPr="00407DDC" w:rsidRDefault="00000000">
      <w:pPr>
        <w:spacing w:line="440" w:lineRule="exact"/>
        <w:ind w:firstLine="500"/>
        <w:rPr>
          <w:snapToGrid w:val="0"/>
          <w:kern w:val="0"/>
          <w:szCs w:val="21"/>
          <w:shd w:val="clear" w:color="auto" w:fill="FFFFFF"/>
        </w:rPr>
      </w:pPr>
      <w:r w:rsidRPr="00407DDC">
        <w:rPr>
          <w:rFonts w:hint="eastAsia"/>
          <w:snapToGrid w:val="0"/>
          <w:kern w:val="0"/>
          <w:szCs w:val="21"/>
          <w:shd w:val="clear" w:color="auto" w:fill="FFFFFF"/>
        </w:rPr>
        <w:t>（</w:t>
      </w:r>
      <w:r w:rsidRPr="00407DDC">
        <w:rPr>
          <w:rFonts w:hint="eastAsia"/>
          <w:snapToGrid w:val="0"/>
          <w:kern w:val="0"/>
          <w:szCs w:val="21"/>
          <w:shd w:val="clear" w:color="auto" w:fill="FFFFFF"/>
        </w:rPr>
        <w:t>2</w:t>
      </w:r>
      <w:r w:rsidRPr="00407DDC">
        <w:rPr>
          <w:rFonts w:hint="eastAsia"/>
          <w:snapToGrid w:val="0"/>
          <w:kern w:val="0"/>
          <w:szCs w:val="21"/>
          <w:shd w:val="clear" w:color="auto" w:fill="FFFFFF"/>
        </w:rPr>
        <w:t>）在第</w:t>
      </w:r>
      <w:r w:rsidRPr="00407DDC">
        <w:rPr>
          <w:rFonts w:hint="eastAsia"/>
          <w:snapToGrid w:val="0"/>
          <w:kern w:val="0"/>
          <w:szCs w:val="21"/>
          <w:shd w:val="clear" w:color="auto" w:fill="FFFFFF"/>
        </w:rPr>
        <w:t>7</w:t>
      </w:r>
      <w:r w:rsidRPr="00407DDC">
        <w:rPr>
          <w:rFonts w:hint="eastAsia"/>
          <w:snapToGrid w:val="0"/>
          <w:kern w:val="0"/>
          <w:szCs w:val="21"/>
          <w:shd w:val="clear" w:color="auto" w:fill="FFFFFF"/>
        </w:rPr>
        <w:t>章“投标文件格式”中要求盖单位章和（或）签字处，投标人应加盖投标人单位电子印章和（或）法定代表人的个人电子印章</w:t>
      </w:r>
      <w:r w:rsidRPr="00407DDC">
        <w:rPr>
          <w:rFonts w:hint="eastAsia"/>
          <w:snapToGrid w:val="0"/>
          <w:kern w:val="0"/>
          <w:szCs w:val="21"/>
          <w:shd w:val="clear" w:color="auto" w:fill="FFFFFF"/>
        </w:rPr>
        <w:t>/</w:t>
      </w:r>
      <w:r w:rsidRPr="00407DDC">
        <w:rPr>
          <w:rFonts w:hint="eastAsia"/>
          <w:snapToGrid w:val="0"/>
          <w:kern w:val="0"/>
          <w:szCs w:val="21"/>
          <w:shd w:val="clear" w:color="auto" w:fill="FFFFFF"/>
        </w:rPr>
        <w:t>电子签名章。联合体投标的，除联合体协议书外，投标文件由联合体牵头人按上述规定加盖联合体牵头人单位电子印章和（或）法定代表人的个人电子印章</w:t>
      </w:r>
      <w:r w:rsidRPr="00407DDC">
        <w:rPr>
          <w:rFonts w:hint="eastAsia"/>
          <w:snapToGrid w:val="0"/>
          <w:kern w:val="0"/>
          <w:szCs w:val="21"/>
          <w:shd w:val="clear" w:color="auto" w:fill="FFFFFF"/>
        </w:rPr>
        <w:t>/</w:t>
      </w:r>
      <w:r w:rsidRPr="00407DDC">
        <w:rPr>
          <w:rFonts w:hint="eastAsia"/>
          <w:snapToGrid w:val="0"/>
          <w:kern w:val="0"/>
          <w:szCs w:val="21"/>
          <w:shd w:val="clear" w:color="auto" w:fill="FFFFFF"/>
        </w:rPr>
        <w:t>电子签名章。</w:t>
      </w:r>
    </w:p>
    <w:p w14:paraId="753DA931" w14:textId="77777777" w:rsidR="00E472F5" w:rsidRPr="00407DDC" w:rsidRDefault="00000000">
      <w:pPr>
        <w:spacing w:line="440" w:lineRule="exact"/>
        <w:ind w:firstLine="500"/>
        <w:rPr>
          <w:snapToGrid w:val="0"/>
          <w:kern w:val="0"/>
          <w:szCs w:val="21"/>
          <w:shd w:val="clear" w:color="auto" w:fill="FFFFFF"/>
        </w:rPr>
      </w:pPr>
      <w:r w:rsidRPr="00407DDC">
        <w:rPr>
          <w:rFonts w:hint="eastAsia"/>
          <w:snapToGrid w:val="0"/>
          <w:kern w:val="0"/>
          <w:szCs w:val="21"/>
          <w:shd w:val="clear" w:color="auto" w:fill="FFFFFF"/>
        </w:rPr>
        <w:t>（</w:t>
      </w:r>
      <w:r w:rsidRPr="00407DDC">
        <w:rPr>
          <w:rFonts w:hint="eastAsia"/>
          <w:snapToGrid w:val="0"/>
          <w:kern w:val="0"/>
          <w:szCs w:val="21"/>
          <w:shd w:val="clear" w:color="auto" w:fill="FFFFFF"/>
        </w:rPr>
        <w:t>3</w:t>
      </w:r>
      <w:r w:rsidRPr="00407DDC">
        <w:rPr>
          <w:rFonts w:hint="eastAsia"/>
          <w:snapToGrid w:val="0"/>
          <w:kern w:val="0"/>
          <w:szCs w:val="21"/>
          <w:shd w:val="clear" w:color="auto" w:fill="FFFFFF"/>
        </w:rPr>
        <w:t>）投标文件制作完成后，投标人应对投标文件进行文件加密，形成加密的投标文件。采用数字证书加密的，加密时投标文件的所有内容均只能使用同一把数字证书进行加密，否则引起的解密失败责任由投标人自行承担。</w:t>
      </w:r>
    </w:p>
    <w:p w14:paraId="5990ACE4" w14:textId="77777777" w:rsidR="00E472F5" w:rsidRPr="00407DDC" w:rsidRDefault="00000000">
      <w:pPr>
        <w:spacing w:line="400" w:lineRule="exact"/>
        <w:ind w:firstLineChars="200" w:firstLine="420"/>
        <w:rPr>
          <w:snapToGrid w:val="0"/>
          <w:kern w:val="0"/>
          <w:szCs w:val="21"/>
          <w:shd w:val="clear" w:color="auto" w:fill="FFFFFF"/>
        </w:rPr>
      </w:pPr>
      <w:r w:rsidRPr="00407DDC">
        <w:rPr>
          <w:rFonts w:hint="eastAsia"/>
          <w:snapToGrid w:val="0"/>
          <w:kern w:val="0"/>
          <w:szCs w:val="21"/>
          <w:shd w:val="clear" w:color="auto" w:fill="FFFFFF"/>
        </w:rPr>
        <w:t xml:space="preserve">3.7.4 </w:t>
      </w:r>
      <w:r w:rsidRPr="00407DDC">
        <w:rPr>
          <w:rFonts w:hint="eastAsia"/>
          <w:snapToGrid w:val="0"/>
          <w:kern w:val="0"/>
          <w:szCs w:val="21"/>
          <w:shd w:val="clear" w:color="auto" w:fill="FFFFFF"/>
        </w:rPr>
        <w:t>电子交易系统生成加密投标文件时，同时生成非加密投标文件，作为加密投标文件无法解密、导入时的补救措施。投标人应按投标人须知前附表的要求递交非加密投标文件。</w:t>
      </w:r>
    </w:p>
    <w:p w14:paraId="1E459CD8" w14:textId="77777777" w:rsidR="00E472F5" w:rsidRPr="00407DDC" w:rsidRDefault="00000000">
      <w:pPr>
        <w:spacing w:line="400" w:lineRule="exact"/>
        <w:ind w:firstLineChars="200" w:firstLine="420"/>
        <w:rPr>
          <w:snapToGrid w:val="0"/>
          <w:kern w:val="0"/>
          <w:szCs w:val="21"/>
          <w:shd w:val="clear" w:color="auto" w:fill="FFFFFF"/>
        </w:rPr>
      </w:pPr>
      <w:r w:rsidRPr="00407DDC">
        <w:rPr>
          <w:rFonts w:hint="eastAsia"/>
          <w:snapToGrid w:val="0"/>
          <w:kern w:val="0"/>
          <w:szCs w:val="21"/>
          <w:shd w:val="clear" w:color="auto" w:fill="FFFFFF"/>
        </w:rPr>
        <w:t xml:space="preserve">3.7.5 </w:t>
      </w:r>
      <w:r w:rsidRPr="00407DDC">
        <w:rPr>
          <w:rFonts w:hint="eastAsia"/>
          <w:snapToGrid w:val="0"/>
          <w:kern w:val="0"/>
          <w:szCs w:val="21"/>
          <w:shd w:val="clear" w:color="auto" w:fill="FFFFFF"/>
        </w:rPr>
        <w:t>因投标人自身原因而导致投标文件（指解密后的投标文件或启用补救措施下的非加密投标文件）无法导入电子交易系统电子开标、评标系统，该投标视为无效投标，投标人自行承担由此导致的全部责任。</w:t>
      </w:r>
    </w:p>
    <w:p w14:paraId="6F9EC12A" w14:textId="77777777" w:rsidR="00E472F5" w:rsidRPr="00407DDC" w:rsidRDefault="00000000">
      <w:pPr>
        <w:keepNext/>
        <w:keepLines/>
        <w:snapToGrid w:val="0"/>
        <w:spacing w:line="400" w:lineRule="exact"/>
        <w:outlineLvl w:val="1"/>
        <w:rPr>
          <w:rFonts w:ascii="宋体" w:hAnsi="宋体"/>
          <w:b/>
          <w:bCs/>
          <w:szCs w:val="21"/>
        </w:rPr>
      </w:pPr>
      <w:bookmarkStart w:id="326" w:name="_Toc96523962"/>
      <w:r w:rsidRPr="00407DDC">
        <w:rPr>
          <w:rFonts w:ascii="宋体" w:hAnsi="宋体" w:hint="eastAsia"/>
          <w:b/>
          <w:bCs/>
          <w:szCs w:val="21"/>
        </w:rPr>
        <w:t>4.投标</w:t>
      </w:r>
      <w:bookmarkEnd w:id="317"/>
      <w:bookmarkEnd w:id="326"/>
    </w:p>
    <w:p w14:paraId="38655907" w14:textId="77777777" w:rsidR="00E472F5" w:rsidRPr="00407DDC" w:rsidRDefault="00000000">
      <w:pPr>
        <w:keepNext/>
        <w:keepLines/>
        <w:snapToGrid w:val="0"/>
        <w:spacing w:line="400" w:lineRule="exact"/>
        <w:outlineLvl w:val="2"/>
        <w:rPr>
          <w:rFonts w:ascii="宋体" w:hAnsi="宋体"/>
          <w:b/>
          <w:bCs/>
          <w:szCs w:val="21"/>
        </w:rPr>
      </w:pPr>
      <w:bookmarkStart w:id="327" w:name="_Toc96523963"/>
      <w:r w:rsidRPr="00407DDC">
        <w:rPr>
          <w:rFonts w:ascii="宋体" w:hAnsi="宋体" w:hint="eastAsia"/>
          <w:b/>
          <w:bCs/>
          <w:szCs w:val="21"/>
        </w:rPr>
        <w:t xml:space="preserve">4.1 </w:t>
      </w:r>
      <w:bookmarkStart w:id="328" w:name="_Hlk119589515"/>
      <w:bookmarkStart w:id="329" w:name="_Toc96523965"/>
      <w:bookmarkStart w:id="330" w:name="_Toc438476799"/>
      <w:bookmarkStart w:id="331" w:name="_Toc247085715"/>
      <w:bookmarkStart w:id="332" w:name="_Toc472758482"/>
      <w:bookmarkStart w:id="333" w:name="_Toc152045557"/>
      <w:bookmarkStart w:id="334" w:name="_Toc457381643"/>
      <w:bookmarkStart w:id="335" w:name="_Toc456776909"/>
      <w:bookmarkStart w:id="336" w:name="_Toc322683273"/>
      <w:bookmarkStart w:id="337" w:name="_Toc246996944"/>
      <w:bookmarkStart w:id="338" w:name="_Toc144974525"/>
      <w:bookmarkStart w:id="339" w:name="_Toc456452023"/>
      <w:bookmarkStart w:id="340" w:name="_Toc179632575"/>
      <w:bookmarkStart w:id="341" w:name="_Toc246996201"/>
      <w:bookmarkStart w:id="342" w:name="_Toc152042333"/>
      <w:bookmarkEnd w:id="318"/>
      <w:bookmarkEnd w:id="319"/>
      <w:bookmarkEnd w:id="320"/>
      <w:bookmarkEnd w:id="321"/>
      <w:bookmarkEnd w:id="322"/>
      <w:bookmarkEnd w:id="323"/>
      <w:bookmarkEnd w:id="324"/>
      <w:bookmarkEnd w:id="325"/>
      <w:bookmarkEnd w:id="327"/>
      <w:r w:rsidRPr="00407DDC">
        <w:rPr>
          <w:rFonts w:ascii="宋体" w:hAnsi="宋体" w:hint="eastAsia"/>
          <w:b/>
          <w:bCs/>
          <w:szCs w:val="21"/>
        </w:rPr>
        <w:t>投标文件的加密（密封）和标记</w:t>
      </w:r>
    </w:p>
    <w:p w14:paraId="23152342" w14:textId="77777777" w:rsidR="00E472F5" w:rsidRPr="00407DDC" w:rsidRDefault="00000000">
      <w:pPr>
        <w:spacing w:line="400" w:lineRule="exact"/>
        <w:ind w:firstLineChars="200" w:firstLine="420"/>
      </w:pPr>
      <w:r w:rsidRPr="00407DDC">
        <w:rPr>
          <w:rFonts w:hint="eastAsia"/>
        </w:rPr>
        <w:t xml:space="preserve">4.1.1 </w:t>
      </w:r>
      <w:r w:rsidRPr="00407DDC">
        <w:rPr>
          <w:rFonts w:cs="楷体" w:hint="eastAsia"/>
          <w:bCs/>
          <w:snapToGrid w:val="0"/>
          <w:kern w:val="0"/>
          <w:szCs w:val="21"/>
        </w:rPr>
        <w:t>投标文件应按照本章第</w:t>
      </w:r>
      <w:r w:rsidRPr="00407DDC">
        <w:rPr>
          <w:rFonts w:cs="楷体" w:hint="eastAsia"/>
          <w:bCs/>
          <w:snapToGrid w:val="0"/>
          <w:kern w:val="0"/>
          <w:szCs w:val="21"/>
        </w:rPr>
        <w:t xml:space="preserve"> 3.7.3 </w:t>
      </w:r>
      <w:r w:rsidRPr="00407DDC">
        <w:rPr>
          <w:rFonts w:cs="楷体" w:hint="eastAsia"/>
          <w:bCs/>
          <w:snapToGrid w:val="0"/>
          <w:kern w:val="0"/>
          <w:szCs w:val="21"/>
        </w:rPr>
        <w:t>项要求制作并加密，未按要求加密的投标文件将被拒绝接</w:t>
      </w:r>
      <w:r w:rsidRPr="00407DDC">
        <w:rPr>
          <w:rFonts w:cs="楷体" w:hint="eastAsia"/>
          <w:bCs/>
          <w:snapToGrid w:val="0"/>
          <w:kern w:val="0"/>
          <w:szCs w:val="21"/>
        </w:rPr>
        <w:lastRenderedPageBreak/>
        <w:t>收。</w:t>
      </w:r>
    </w:p>
    <w:p w14:paraId="7CF659EA" w14:textId="77777777" w:rsidR="00E472F5" w:rsidRPr="00407DDC" w:rsidRDefault="00000000">
      <w:pPr>
        <w:spacing w:line="400" w:lineRule="exact"/>
        <w:ind w:firstLineChars="200" w:firstLine="420"/>
        <w:rPr>
          <w:rFonts w:cs="楷体"/>
          <w:bCs/>
          <w:snapToGrid w:val="0"/>
          <w:kern w:val="0"/>
          <w:szCs w:val="21"/>
        </w:rPr>
      </w:pPr>
      <w:r w:rsidRPr="00407DDC">
        <w:rPr>
          <w:rFonts w:hint="eastAsia"/>
        </w:rPr>
        <w:t xml:space="preserve">4.1.2 </w:t>
      </w:r>
      <w:r w:rsidRPr="00407DDC">
        <w:rPr>
          <w:rFonts w:cs="楷体" w:hint="eastAsia"/>
          <w:bCs/>
          <w:snapToGrid w:val="0"/>
          <w:kern w:val="0"/>
          <w:szCs w:val="21"/>
        </w:rPr>
        <w:t>如投标人须知前附表规定接受投标人提供非加密投标文件（与加密的投标文件为同时生成的版本），则非加密投标文件应当单独密封包装在一个封套中。封套的封口处加盖投标人单位章或由投标人的法定代人或其授权的代理人签字。</w:t>
      </w:r>
    </w:p>
    <w:p w14:paraId="11E45607" w14:textId="77777777" w:rsidR="00E472F5" w:rsidRPr="00407DDC" w:rsidRDefault="00000000">
      <w:pPr>
        <w:spacing w:line="400" w:lineRule="exact"/>
        <w:ind w:firstLineChars="200" w:firstLine="420"/>
        <w:rPr>
          <w:rFonts w:cs="楷体"/>
          <w:bCs/>
          <w:snapToGrid w:val="0"/>
          <w:kern w:val="0"/>
          <w:szCs w:val="21"/>
        </w:rPr>
      </w:pPr>
      <w:r w:rsidRPr="00407DDC">
        <w:rPr>
          <w:rFonts w:cs="楷体" w:hint="eastAsia"/>
          <w:bCs/>
          <w:snapToGrid w:val="0"/>
          <w:kern w:val="0"/>
          <w:szCs w:val="21"/>
        </w:rPr>
        <w:t>非加密投标文件及工程保函封套上应写明的内容要求见投标人须知前附表。</w:t>
      </w:r>
    </w:p>
    <w:p w14:paraId="7FC5134B" w14:textId="77777777" w:rsidR="00E472F5" w:rsidRPr="00407DDC" w:rsidRDefault="00000000">
      <w:pPr>
        <w:spacing w:line="400" w:lineRule="exact"/>
        <w:ind w:firstLineChars="200" w:firstLine="420"/>
        <w:rPr>
          <w:rFonts w:cs="楷体"/>
          <w:bCs/>
          <w:snapToGrid w:val="0"/>
          <w:kern w:val="0"/>
          <w:szCs w:val="21"/>
        </w:rPr>
      </w:pPr>
      <w:r w:rsidRPr="00407DDC">
        <w:rPr>
          <w:rFonts w:cs="楷体" w:hint="eastAsia"/>
          <w:bCs/>
          <w:snapToGrid w:val="0"/>
          <w:kern w:val="0"/>
          <w:szCs w:val="21"/>
        </w:rPr>
        <w:t>非加密投标文件未按规定封装或加写标记，招标人将不承担投标文件未被开启或提前开启的责任。</w:t>
      </w:r>
    </w:p>
    <w:bookmarkEnd w:id="328"/>
    <w:p w14:paraId="468232C2"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4.2 投标文件的递交</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0BE228E7" w14:textId="77777777" w:rsidR="00E472F5" w:rsidRPr="00407DDC" w:rsidRDefault="00000000">
      <w:pPr>
        <w:widowControl/>
        <w:snapToGrid w:val="0"/>
        <w:spacing w:line="400" w:lineRule="exact"/>
        <w:ind w:firstLine="420"/>
        <w:rPr>
          <w:rFonts w:ascii="宋体" w:hAnsi="宋体"/>
          <w:kern w:val="0"/>
          <w:szCs w:val="21"/>
        </w:rPr>
      </w:pPr>
      <w:bookmarkStart w:id="343" w:name="_Toc144974527"/>
      <w:bookmarkStart w:id="344" w:name="_Toc247085717"/>
      <w:bookmarkStart w:id="345" w:name="_Toc179632577"/>
      <w:bookmarkStart w:id="346" w:name="_Toc246996946"/>
      <w:bookmarkStart w:id="347" w:name="_Toc322683275"/>
      <w:bookmarkStart w:id="348" w:name="_Toc152045559"/>
      <w:bookmarkStart w:id="349" w:name="_Toc152042335"/>
      <w:bookmarkStart w:id="350" w:name="_Toc246996203"/>
      <w:r w:rsidRPr="00407DDC">
        <w:rPr>
          <w:rFonts w:ascii="宋体" w:hAnsi="宋体" w:hint="eastAsia"/>
          <w:kern w:val="0"/>
          <w:szCs w:val="21"/>
        </w:rPr>
        <w:t>4.2.1</w:t>
      </w:r>
      <w:r w:rsidRPr="00407DDC">
        <w:rPr>
          <w:rFonts w:ascii="宋体" w:hAnsi="宋体" w:hint="eastAsia"/>
          <w:szCs w:val="21"/>
        </w:rPr>
        <w:t>投标截止时间、开标时间和开标方式：见投标人须知前附表。</w:t>
      </w:r>
    </w:p>
    <w:p w14:paraId="7E47D305" w14:textId="77777777" w:rsidR="00E472F5" w:rsidRPr="00407DDC" w:rsidRDefault="00000000">
      <w:pPr>
        <w:widowControl/>
        <w:snapToGrid w:val="0"/>
        <w:spacing w:line="400" w:lineRule="exact"/>
        <w:ind w:firstLineChars="200" w:firstLine="420"/>
        <w:rPr>
          <w:rFonts w:ascii="宋体" w:hAnsi="宋体"/>
          <w:kern w:val="0"/>
          <w:szCs w:val="21"/>
        </w:rPr>
      </w:pPr>
      <w:r w:rsidRPr="00407DDC">
        <w:rPr>
          <w:rFonts w:ascii="宋体" w:hAnsi="宋体" w:hint="eastAsia"/>
          <w:kern w:val="0"/>
          <w:szCs w:val="21"/>
        </w:rPr>
        <w:t>4.2.2 投标人递交投标文件的地点：</w:t>
      </w:r>
      <w:r w:rsidRPr="00407DDC">
        <w:rPr>
          <w:rFonts w:ascii="宋体" w:hAnsi="宋体" w:hint="eastAsia"/>
          <w:szCs w:val="21"/>
        </w:rPr>
        <w:t>见投标人须知前附表。</w:t>
      </w:r>
    </w:p>
    <w:p w14:paraId="2477745C"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4.2.3 除投标人须知前附表另有规定外，投标人所递交的投标文件不予退还。</w:t>
      </w:r>
    </w:p>
    <w:p w14:paraId="15B7A58C"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4.2.4招标人收到投标文件后，应及时登记并由投标人签字确认。</w:t>
      </w:r>
    </w:p>
    <w:p w14:paraId="4156A135"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4.2.5 有下列情形之一的，招标人不予受理：</w:t>
      </w:r>
    </w:p>
    <w:p w14:paraId="337354AF"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4.2.5.1 逾期送达的或者未送达指定地点的投标文件。</w:t>
      </w:r>
    </w:p>
    <w:p w14:paraId="6A847CA9"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kern w:val="0"/>
          <w:szCs w:val="21"/>
        </w:rPr>
        <w:t>4.2.5.2未按本章第4.1要求密封和加写标记的投标文件，招标人不予受理。</w:t>
      </w:r>
      <w:r w:rsidRPr="00407DDC">
        <w:rPr>
          <w:rFonts w:ascii="宋体" w:hAnsi="宋体" w:hint="eastAsia"/>
          <w:szCs w:val="21"/>
        </w:rPr>
        <w:t>（纸质投标适用）</w:t>
      </w:r>
    </w:p>
    <w:p w14:paraId="77AF5D59"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4.2.5.2加密电子投标文件未在投标截止时间前上传。（电子投标适用）</w:t>
      </w:r>
    </w:p>
    <w:p w14:paraId="1D9D0623" w14:textId="77777777" w:rsidR="00E472F5" w:rsidRPr="00407DDC" w:rsidRDefault="00000000">
      <w:pPr>
        <w:keepNext/>
        <w:keepLines/>
        <w:snapToGrid w:val="0"/>
        <w:spacing w:line="400" w:lineRule="exact"/>
        <w:outlineLvl w:val="2"/>
        <w:rPr>
          <w:rFonts w:ascii="宋体" w:hAnsi="宋体"/>
          <w:b/>
          <w:bCs/>
          <w:szCs w:val="21"/>
        </w:rPr>
      </w:pPr>
      <w:bookmarkStart w:id="351" w:name="_Toc246996202"/>
      <w:bookmarkStart w:id="352" w:name="_Toc152042334"/>
      <w:bookmarkStart w:id="353" w:name="_Toc369528864"/>
      <w:bookmarkStart w:id="354" w:name="_Toc246996945"/>
      <w:bookmarkStart w:id="355" w:name="_Toc152045558"/>
      <w:bookmarkStart w:id="356" w:name="_Toc144974526"/>
      <w:bookmarkStart w:id="357" w:name="_Toc322684758"/>
      <w:bookmarkStart w:id="358" w:name="_Toc322683274"/>
      <w:bookmarkStart w:id="359" w:name="_Toc179632576"/>
      <w:bookmarkStart w:id="360" w:name="_Toc247085716"/>
      <w:bookmarkStart w:id="361" w:name="_Toc456776910"/>
      <w:bookmarkStart w:id="362" w:name="_Toc96523966"/>
      <w:bookmarkStart w:id="363" w:name="_Toc456452024"/>
      <w:bookmarkStart w:id="364" w:name="_Toc457381644"/>
      <w:bookmarkStart w:id="365" w:name="_Toc472758483"/>
      <w:bookmarkStart w:id="366" w:name="_Toc438476800"/>
      <w:bookmarkEnd w:id="351"/>
      <w:bookmarkEnd w:id="352"/>
      <w:bookmarkEnd w:id="353"/>
      <w:bookmarkEnd w:id="354"/>
      <w:bookmarkEnd w:id="355"/>
      <w:bookmarkEnd w:id="356"/>
      <w:bookmarkEnd w:id="357"/>
      <w:bookmarkEnd w:id="358"/>
      <w:bookmarkEnd w:id="359"/>
      <w:r w:rsidRPr="00407DDC">
        <w:rPr>
          <w:rFonts w:ascii="宋体" w:hAnsi="宋体" w:hint="eastAsia"/>
          <w:b/>
          <w:bCs/>
          <w:szCs w:val="21"/>
        </w:rPr>
        <w:t>4.3 投标文件的修改与撤回</w:t>
      </w:r>
      <w:bookmarkEnd w:id="360"/>
      <w:bookmarkEnd w:id="361"/>
      <w:bookmarkEnd w:id="362"/>
      <w:bookmarkEnd w:id="363"/>
      <w:bookmarkEnd w:id="364"/>
      <w:bookmarkEnd w:id="365"/>
      <w:bookmarkEnd w:id="366"/>
    </w:p>
    <w:p w14:paraId="2C012849"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4.3.1 在前附表4.2.1项规定的投标截止时间前，投标人可以修改或撤回已递交的投标文件，但应以书面形式通知招标人。</w:t>
      </w:r>
    </w:p>
    <w:p w14:paraId="43733B81"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4.3.2 投标人修改或撤回已递交投标文件的书面通知应按照本章第3.7.3款的要求签字或盖章。招标人收到书面通知后，向投标人出具签收凭证。</w:t>
      </w:r>
    </w:p>
    <w:p w14:paraId="36BEAC8A"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4.3.3 投标人撤回投标文件的，招标人自收到投标人书面撤回通知之日起5日内退还已收取的投标保证金。</w:t>
      </w:r>
    </w:p>
    <w:p w14:paraId="4BEDFA75"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4.3.4 修改的内容为投标文件的组成部分。修改的投标文件应按照本章第3条、第4条规定进行编制、密封、标记和递交，并标明“修改”字样。</w:t>
      </w:r>
    </w:p>
    <w:p w14:paraId="03AE298F" w14:textId="77777777" w:rsidR="00E472F5" w:rsidRPr="00407DDC" w:rsidRDefault="00000000">
      <w:pPr>
        <w:keepNext/>
        <w:keepLines/>
        <w:snapToGrid w:val="0"/>
        <w:spacing w:line="400" w:lineRule="exact"/>
        <w:outlineLvl w:val="1"/>
        <w:rPr>
          <w:rFonts w:ascii="宋体" w:hAnsi="宋体"/>
          <w:b/>
          <w:bCs/>
          <w:szCs w:val="21"/>
        </w:rPr>
      </w:pPr>
      <w:bookmarkStart w:id="367" w:name="_Toc456452025"/>
      <w:bookmarkStart w:id="368" w:name="_Toc438476801"/>
      <w:bookmarkStart w:id="369" w:name="_Toc96523967"/>
      <w:bookmarkStart w:id="370" w:name="_Toc472758484"/>
      <w:bookmarkStart w:id="371" w:name="_Toc457381645"/>
      <w:bookmarkStart w:id="372" w:name="_Toc456776911"/>
      <w:r w:rsidRPr="00407DDC">
        <w:rPr>
          <w:rFonts w:ascii="宋体" w:hAnsi="宋体" w:hint="eastAsia"/>
          <w:b/>
          <w:bCs/>
          <w:szCs w:val="21"/>
        </w:rPr>
        <w:t>5. 开标</w:t>
      </w:r>
      <w:bookmarkEnd w:id="343"/>
      <w:bookmarkEnd w:id="344"/>
      <w:bookmarkEnd w:id="345"/>
      <w:bookmarkEnd w:id="346"/>
      <w:bookmarkEnd w:id="347"/>
      <w:bookmarkEnd w:id="348"/>
      <w:bookmarkEnd w:id="349"/>
      <w:bookmarkEnd w:id="350"/>
      <w:bookmarkEnd w:id="367"/>
      <w:bookmarkEnd w:id="368"/>
      <w:bookmarkEnd w:id="369"/>
      <w:bookmarkEnd w:id="370"/>
      <w:bookmarkEnd w:id="371"/>
      <w:bookmarkEnd w:id="372"/>
    </w:p>
    <w:p w14:paraId="4B7CF843" w14:textId="77777777" w:rsidR="00E472F5" w:rsidRPr="00407DDC" w:rsidRDefault="00000000">
      <w:pPr>
        <w:keepNext/>
        <w:keepLines/>
        <w:snapToGrid w:val="0"/>
        <w:spacing w:line="400" w:lineRule="exact"/>
        <w:outlineLvl w:val="2"/>
        <w:rPr>
          <w:rFonts w:ascii="宋体" w:hAnsi="宋体"/>
          <w:b/>
          <w:bCs/>
          <w:szCs w:val="21"/>
        </w:rPr>
      </w:pPr>
      <w:bookmarkStart w:id="373" w:name="_Toc472758485"/>
      <w:bookmarkStart w:id="374" w:name="_Toc246996204"/>
      <w:bookmarkStart w:id="375" w:name="_Toc456452026"/>
      <w:bookmarkStart w:id="376" w:name="_Toc179632578"/>
      <w:bookmarkStart w:id="377" w:name="_Toc144974528"/>
      <w:bookmarkStart w:id="378" w:name="_Toc246996947"/>
      <w:bookmarkStart w:id="379" w:name="_Toc152045560"/>
      <w:bookmarkStart w:id="380" w:name="_Toc247085718"/>
      <w:bookmarkStart w:id="381" w:name="_Toc457381646"/>
      <w:bookmarkStart w:id="382" w:name="_Toc322683276"/>
      <w:bookmarkStart w:id="383" w:name="_Toc456776912"/>
      <w:bookmarkStart w:id="384" w:name="_Toc438476802"/>
      <w:bookmarkStart w:id="385" w:name="_Toc152042336"/>
      <w:bookmarkStart w:id="386" w:name="_Toc96523968"/>
      <w:r w:rsidRPr="00407DDC">
        <w:rPr>
          <w:rFonts w:ascii="宋体" w:hAnsi="宋体" w:hint="eastAsia"/>
          <w:b/>
          <w:bCs/>
          <w:szCs w:val="21"/>
        </w:rPr>
        <w:t>5.1 开标时间和地点</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144D0DB7"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招标人在投标须知前附表中规定的投标截止时间（开标时间）和投标人须知前附表规定的地点公开开标。</w:t>
      </w:r>
    </w:p>
    <w:p w14:paraId="6B13E41E" w14:textId="77777777" w:rsidR="00E472F5" w:rsidRPr="00407DDC" w:rsidRDefault="00000000">
      <w:pPr>
        <w:keepNext/>
        <w:keepLines/>
        <w:snapToGrid w:val="0"/>
        <w:spacing w:line="400" w:lineRule="exact"/>
        <w:outlineLvl w:val="2"/>
        <w:rPr>
          <w:rFonts w:ascii="宋体" w:hAnsi="宋体"/>
          <w:b/>
          <w:bCs/>
          <w:szCs w:val="21"/>
        </w:rPr>
      </w:pPr>
      <w:bookmarkStart w:id="387" w:name="_Toc152045561"/>
      <w:bookmarkStart w:id="388" w:name="_Toc472758486"/>
      <w:bookmarkStart w:id="389" w:name="_Toc96523969"/>
      <w:bookmarkStart w:id="390" w:name="_Toc179632579"/>
      <w:bookmarkStart w:id="391" w:name="_Toc247085719"/>
      <w:bookmarkStart w:id="392" w:name="_Toc246996948"/>
      <w:bookmarkStart w:id="393" w:name="_Toc457381647"/>
      <w:bookmarkStart w:id="394" w:name="_Toc144974529"/>
      <w:bookmarkStart w:id="395" w:name="_Toc438476803"/>
      <w:bookmarkStart w:id="396" w:name="_Toc456776913"/>
      <w:bookmarkStart w:id="397" w:name="_Toc152042337"/>
      <w:bookmarkStart w:id="398" w:name="_Toc456452027"/>
      <w:bookmarkStart w:id="399" w:name="_Toc246996205"/>
      <w:bookmarkStart w:id="400" w:name="_Toc322683277"/>
      <w:r w:rsidRPr="00407DDC">
        <w:rPr>
          <w:rFonts w:ascii="宋体" w:hAnsi="宋体" w:hint="eastAsia"/>
          <w:b/>
          <w:bCs/>
          <w:szCs w:val="21"/>
        </w:rPr>
        <w:t>5.2 开评标程序</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75234D67" w14:textId="77777777" w:rsidR="00E472F5" w:rsidRPr="00407DDC" w:rsidRDefault="00000000">
      <w:pPr>
        <w:spacing w:line="400" w:lineRule="exact"/>
        <w:ind w:firstLineChars="200" w:firstLine="420"/>
        <w:rPr>
          <w:rFonts w:cs="楷体"/>
          <w:bCs/>
          <w:snapToGrid w:val="0"/>
          <w:kern w:val="0"/>
          <w:szCs w:val="21"/>
        </w:rPr>
      </w:pPr>
      <w:bookmarkStart w:id="401" w:name="_Hlk119490813"/>
      <w:bookmarkStart w:id="402" w:name="_Hlk119590843"/>
      <w:bookmarkStart w:id="403" w:name="_Toc457381648"/>
      <w:bookmarkStart w:id="404" w:name="_Toc456452028"/>
      <w:bookmarkStart w:id="405" w:name="_Toc438476804"/>
      <w:bookmarkStart w:id="406" w:name="_Toc96523970"/>
      <w:bookmarkStart w:id="407" w:name="_Toc456776914"/>
      <w:bookmarkStart w:id="408" w:name="_Toc322683278"/>
      <w:bookmarkStart w:id="409" w:name="_Toc472758487"/>
      <w:r w:rsidRPr="00407DDC">
        <w:rPr>
          <w:rFonts w:cs="楷体" w:hint="eastAsia"/>
          <w:bCs/>
          <w:snapToGrid w:val="0"/>
          <w:kern w:val="0"/>
          <w:szCs w:val="21"/>
        </w:rPr>
        <w:t>除投标人须知前附表另有规定外，主持人按下列程序进行开标：</w:t>
      </w:r>
    </w:p>
    <w:p w14:paraId="665D6805" w14:textId="77777777" w:rsidR="00E472F5" w:rsidRPr="00407DDC" w:rsidRDefault="00000000">
      <w:pPr>
        <w:spacing w:line="400" w:lineRule="exact"/>
        <w:ind w:firstLineChars="200" w:firstLine="420"/>
        <w:rPr>
          <w:rFonts w:cs="楷体"/>
          <w:bCs/>
          <w:snapToGrid w:val="0"/>
          <w:kern w:val="0"/>
          <w:szCs w:val="21"/>
        </w:rPr>
      </w:pPr>
      <w:r w:rsidRPr="00407DDC">
        <w:rPr>
          <w:rFonts w:cs="楷体" w:hint="eastAsia"/>
          <w:bCs/>
          <w:snapToGrid w:val="0"/>
          <w:kern w:val="0"/>
          <w:szCs w:val="21"/>
        </w:rPr>
        <w:t>（</w:t>
      </w:r>
      <w:r w:rsidRPr="00407DDC">
        <w:rPr>
          <w:rFonts w:cs="楷体" w:hint="eastAsia"/>
          <w:bCs/>
          <w:snapToGrid w:val="0"/>
          <w:kern w:val="0"/>
          <w:szCs w:val="21"/>
        </w:rPr>
        <w:t>1</w:t>
      </w:r>
      <w:r w:rsidRPr="00407DDC">
        <w:rPr>
          <w:rFonts w:cs="楷体" w:hint="eastAsia"/>
          <w:bCs/>
          <w:snapToGrid w:val="0"/>
          <w:kern w:val="0"/>
          <w:szCs w:val="21"/>
        </w:rPr>
        <w:t>）公布在投标截止时间前通过电子交易系统完成投标文件递交的投标人名称；</w:t>
      </w:r>
    </w:p>
    <w:p w14:paraId="286C6E8B" w14:textId="77777777" w:rsidR="00E472F5" w:rsidRPr="00407DDC" w:rsidRDefault="00000000">
      <w:pPr>
        <w:spacing w:line="400" w:lineRule="exact"/>
        <w:ind w:firstLineChars="200" w:firstLine="420"/>
        <w:rPr>
          <w:rFonts w:cs="楷体"/>
          <w:bCs/>
          <w:snapToGrid w:val="0"/>
          <w:kern w:val="0"/>
          <w:szCs w:val="21"/>
        </w:rPr>
      </w:pPr>
      <w:r w:rsidRPr="00407DDC">
        <w:rPr>
          <w:rFonts w:cs="楷体" w:hint="eastAsia"/>
          <w:bCs/>
          <w:snapToGrid w:val="0"/>
          <w:kern w:val="0"/>
          <w:szCs w:val="21"/>
        </w:rPr>
        <w:t>（</w:t>
      </w:r>
      <w:r w:rsidRPr="00407DDC">
        <w:rPr>
          <w:rFonts w:cs="楷体" w:hint="eastAsia"/>
          <w:bCs/>
          <w:snapToGrid w:val="0"/>
          <w:kern w:val="0"/>
          <w:szCs w:val="21"/>
        </w:rPr>
        <w:t>2</w:t>
      </w:r>
      <w:r w:rsidRPr="00407DDC">
        <w:rPr>
          <w:rFonts w:cs="楷体" w:hint="eastAsia"/>
          <w:bCs/>
          <w:snapToGrid w:val="0"/>
          <w:kern w:val="0"/>
          <w:szCs w:val="21"/>
        </w:rPr>
        <w:t>）由投标人推选的代表检查非加密投标文件及工程保函原件的密封情况（如有）；</w:t>
      </w:r>
    </w:p>
    <w:p w14:paraId="62D9A575" w14:textId="77777777" w:rsidR="00E472F5" w:rsidRPr="00407DDC" w:rsidRDefault="00000000">
      <w:pPr>
        <w:spacing w:line="400" w:lineRule="exact"/>
        <w:ind w:firstLineChars="200" w:firstLine="420"/>
        <w:rPr>
          <w:rFonts w:cs="楷体"/>
          <w:bCs/>
          <w:snapToGrid w:val="0"/>
          <w:kern w:val="0"/>
          <w:szCs w:val="21"/>
        </w:rPr>
      </w:pPr>
      <w:r w:rsidRPr="00407DDC">
        <w:rPr>
          <w:rFonts w:cs="楷体" w:hint="eastAsia"/>
          <w:bCs/>
          <w:snapToGrid w:val="0"/>
          <w:kern w:val="0"/>
          <w:szCs w:val="21"/>
        </w:rPr>
        <w:t>（</w:t>
      </w:r>
      <w:r w:rsidRPr="00407DDC">
        <w:rPr>
          <w:rFonts w:cs="楷体" w:hint="eastAsia"/>
          <w:bCs/>
          <w:snapToGrid w:val="0"/>
          <w:kern w:val="0"/>
          <w:szCs w:val="21"/>
        </w:rPr>
        <w:t>3</w:t>
      </w:r>
      <w:r w:rsidRPr="00407DDC">
        <w:rPr>
          <w:rFonts w:cs="楷体" w:hint="eastAsia"/>
          <w:bCs/>
          <w:snapToGrid w:val="0"/>
          <w:kern w:val="0"/>
          <w:szCs w:val="21"/>
        </w:rPr>
        <w:t>）投标人在投标截止时间后在投标人须知前附表规定的解密时间内完成投标文件的解密工</w:t>
      </w:r>
      <w:r w:rsidRPr="00407DDC">
        <w:rPr>
          <w:rFonts w:cs="楷体" w:hint="eastAsia"/>
          <w:bCs/>
          <w:snapToGrid w:val="0"/>
          <w:kern w:val="0"/>
          <w:szCs w:val="21"/>
        </w:rPr>
        <w:lastRenderedPageBreak/>
        <w:t>作；</w:t>
      </w:r>
    </w:p>
    <w:p w14:paraId="52AD66F9" w14:textId="77777777" w:rsidR="00E472F5" w:rsidRPr="00407DDC" w:rsidRDefault="00000000">
      <w:pPr>
        <w:spacing w:line="400" w:lineRule="exact"/>
        <w:ind w:firstLineChars="200" w:firstLine="420"/>
        <w:rPr>
          <w:rFonts w:cs="楷体"/>
          <w:bCs/>
          <w:snapToGrid w:val="0"/>
          <w:kern w:val="0"/>
          <w:szCs w:val="21"/>
        </w:rPr>
      </w:pPr>
      <w:r w:rsidRPr="00407DDC">
        <w:rPr>
          <w:rFonts w:cs="楷体" w:hint="eastAsia"/>
          <w:bCs/>
          <w:snapToGrid w:val="0"/>
          <w:kern w:val="0"/>
          <w:szCs w:val="21"/>
        </w:rPr>
        <w:t>（</w:t>
      </w:r>
      <w:r w:rsidRPr="00407DDC">
        <w:rPr>
          <w:rFonts w:cs="楷体"/>
          <w:bCs/>
          <w:snapToGrid w:val="0"/>
          <w:kern w:val="0"/>
          <w:szCs w:val="21"/>
        </w:rPr>
        <w:t>4</w:t>
      </w:r>
      <w:r w:rsidRPr="00407DDC">
        <w:rPr>
          <w:rFonts w:cs="楷体" w:hint="eastAsia"/>
          <w:bCs/>
          <w:snapToGrid w:val="0"/>
          <w:kern w:val="0"/>
          <w:szCs w:val="21"/>
        </w:rPr>
        <w:t>）招标人完成解密工作，导入并读取所有成功解密的投标文件，或招标人成功导入现场递交的非加密投标文件；</w:t>
      </w:r>
    </w:p>
    <w:p w14:paraId="615446C1" w14:textId="77777777" w:rsidR="00E472F5" w:rsidRPr="00407DDC" w:rsidRDefault="00000000">
      <w:pPr>
        <w:spacing w:line="400" w:lineRule="exact"/>
        <w:ind w:firstLineChars="200" w:firstLine="420"/>
        <w:rPr>
          <w:rFonts w:cs="楷体"/>
          <w:bCs/>
          <w:snapToGrid w:val="0"/>
          <w:kern w:val="0"/>
          <w:szCs w:val="21"/>
        </w:rPr>
      </w:pPr>
      <w:r w:rsidRPr="00407DDC">
        <w:rPr>
          <w:rFonts w:cs="楷体" w:hint="eastAsia"/>
          <w:bCs/>
          <w:snapToGrid w:val="0"/>
          <w:kern w:val="0"/>
          <w:szCs w:val="21"/>
        </w:rPr>
        <w:t>（</w:t>
      </w:r>
      <w:r w:rsidRPr="00407DDC">
        <w:rPr>
          <w:rFonts w:cs="楷体"/>
          <w:bCs/>
          <w:snapToGrid w:val="0"/>
          <w:kern w:val="0"/>
          <w:szCs w:val="21"/>
        </w:rPr>
        <w:t>5</w:t>
      </w:r>
      <w:r w:rsidRPr="00407DDC">
        <w:rPr>
          <w:rFonts w:cs="楷体" w:hint="eastAsia"/>
          <w:bCs/>
          <w:snapToGrid w:val="0"/>
          <w:kern w:val="0"/>
          <w:szCs w:val="21"/>
        </w:rPr>
        <w:t>）按投标人须知前附表规定公布投标人名称、标段名称、投标报价、质量目标、工期及其他内容；</w:t>
      </w:r>
    </w:p>
    <w:p w14:paraId="792B5451" w14:textId="77777777" w:rsidR="00E472F5" w:rsidRPr="00407DDC" w:rsidRDefault="00000000">
      <w:pPr>
        <w:spacing w:line="400" w:lineRule="exact"/>
        <w:ind w:firstLineChars="200" w:firstLine="420"/>
        <w:rPr>
          <w:rFonts w:cs="楷体"/>
          <w:bCs/>
          <w:snapToGrid w:val="0"/>
          <w:kern w:val="0"/>
          <w:szCs w:val="21"/>
        </w:rPr>
      </w:pPr>
      <w:r w:rsidRPr="00407DDC">
        <w:rPr>
          <w:rFonts w:cs="楷体" w:hint="eastAsia"/>
          <w:bCs/>
          <w:snapToGrid w:val="0"/>
          <w:kern w:val="0"/>
          <w:szCs w:val="21"/>
        </w:rPr>
        <w:t>（</w:t>
      </w:r>
      <w:r w:rsidRPr="00407DDC">
        <w:rPr>
          <w:rFonts w:cs="楷体"/>
          <w:bCs/>
          <w:snapToGrid w:val="0"/>
          <w:kern w:val="0"/>
          <w:szCs w:val="21"/>
        </w:rPr>
        <w:t>6</w:t>
      </w:r>
      <w:r w:rsidRPr="00407DDC">
        <w:rPr>
          <w:rFonts w:cs="楷体" w:hint="eastAsia"/>
          <w:bCs/>
          <w:snapToGrid w:val="0"/>
          <w:kern w:val="0"/>
          <w:szCs w:val="21"/>
        </w:rPr>
        <w:t>）开标结束。</w:t>
      </w:r>
      <w:bookmarkEnd w:id="401"/>
    </w:p>
    <w:bookmarkEnd w:id="402"/>
    <w:p w14:paraId="0E4EB172"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5.3 开标异议</w:t>
      </w:r>
      <w:bookmarkEnd w:id="403"/>
      <w:bookmarkEnd w:id="404"/>
      <w:bookmarkEnd w:id="405"/>
      <w:bookmarkEnd w:id="406"/>
      <w:bookmarkEnd w:id="407"/>
      <w:bookmarkEnd w:id="408"/>
      <w:bookmarkEnd w:id="409"/>
    </w:p>
    <w:p w14:paraId="7BFA2C5D" w14:textId="77777777" w:rsidR="00E472F5" w:rsidRPr="00407DDC" w:rsidRDefault="00000000">
      <w:pPr>
        <w:widowControl/>
        <w:snapToGrid w:val="0"/>
        <w:spacing w:line="400" w:lineRule="exact"/>
        <w:ind w:firstLineChars="200" w:firstLine="420"/>
        <w:rPr>
          <w:rFonts w:ascii="宋体" w:hAnsi="宋体"/>
          <w:kern w:val="0"/>
          <w:szCs w:val="21"/>
        </w:rPr>
      </w:pPr>
      <w:r w:rsidRPr="00407DDC">
        <w:rPr>
          <w:rFonts w:ascii="宋体" w:hAnsi="宋体" w:hint="eastAsia"/>
        </w:rPr>
        <w:t>投标人对开标有异议的，应当由法定代表人或委托代理人以书面形式在开标现场提交（采用不见面开标大厅的，由投标人在不见面开标系统中提交），招标人当场</w:t>
      </w:r>
      <w:proofErr w:type="gramStart"/>
      <w:r w:rsidRPr="00407DDC">
        <w:rPr>
          <w:rFonts w:ascii="宋体" w:hAnsi="宋体" w:hint="eastAsia"/>
        </w:rPr>
        <w:t>作出</w:t>
      </w:r>
      <w:proofErr w:type="gramEnd"/>
      <w:r w:rsidRPr="00407DDC">
        <w:rPr>
          <w:rFonts w:ascii="宋体" w:hAnsi="宋体" w:hint="eastAsia"/>
        </w:rPr>
        <w:t>答复（采用不见面开标大厅的，由招标人在不见面开标系统中回复），并制作记录。否则，不予受理。</w:t>
      </w:r>
    </w:p>
    <w:p w14:paraId="4784F6B4" w14:textId="77777777" w:rsidR="00E472F5" w:rsidRPr="00407DDC" w:rsidRDefault="00000000">
      <w:pPr>
        <w:keepNext/>
        <w:keepLines/>
        <w:snapToGrid w:val="0"/>
        <w:spacing w:line="400" w:lineRule="exact"/>
        <w:outlineLvl w:val="1"/>
        <w:rPr>
          <w:rFonts w:ascii="宋体" w:hAnsi="宋体"/>
          <w:b/>
          <w:bCs/>
          <w:szCs w:val="21"/>
        </w:rPr>
      </w:pPr>
      <w:bookmarkStart w:id="410" w:name="_Toc456452029"/>
      <w:bookmarkStart w:id="411" w:name="_Toc152045562"/>
      <w:bookmarkStart w:id="412" w:name="_Toc322683279"/>
      <w:bookmarkStart w:id="413" w:name="_Toc247085720"/>
      <w:bookmarkStart w:id="414" w:name="_Toc144974530"/>
      <w:bookmarkStart w:id="415" w:name="_Toc246996206"/>
      <w:bookmarkStart w:id="416" w:name="_Toc457381649"/>
      <w:bookmarkStart w:id="417" w:name="_Toc456776915"/>
      <w:bookmarkStart w:id="418" w:name="_Toc96523971"/>
      <w:bookmarkStart w:id="419" w:name="_Toc152042338"/>
      <w:bookmarkStart w:id="420" w:name="_Toc246996949"/>
      <w:bookmarkStart w:id="421" w:name="_Toc472758488"/>
      <w:bookmarkStart w:id="422" w:name="_Toc438476805"/>
      <w:bookmarkStart w:id="423" w:name="_Toc179632580"/>
      <w:r w:rsidRPr="00407DDC">
        <w:rPr>
          <w:rFonts w:ascii="宋体" w:hAnsi="宋体" w:hint="eastAsia"/>
          <w:b/>
          <w:bCs/>
          <w:szCs w:val="21"/>
        </w:rPr>
        <w:t>6. 评标</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52F9283D" w14:textId="77777777" w:rsidR="00E472F5" w:rsidRPr="00407DDC" w:rsidRDefault="00000000">
      <w:pPr>
        <w:keepNext/>
        <w:keepLines/>
        <w:snapToGrid w:val="0"/>
        <w:spacing w:line="400" w:lineRule="exact"/>
        <w:outlineLvl w:val="2"/>
        <w:rPr>
          <w:rFonts w:ascii="宋体" w:hAnsi="宋体"/>
          <w:b/>
          <w:bCs/>
          <w:szCs w:val="21"/>
        </w:rPr>
      </w:pPr>
      <w:bookmarkStart w:id="424" w:name="_Toc456452030"/>
      <w:bookmarkStart w:id="425" w:name="_Toc472758489"/>
      <w:bookmarkStart w:id="426" w:name="_Toc96523972"/>
      <w:bookmarkStart w:id="427" w:name="_Toc179632581"/>
      <w:bookmarkStart w:id="428" w:name="_Toc457381650"/>
      <w:bookmarkStart w:id="429" w:name="_Toc144974531"/>
      <w:bookmarkStart w:id="430" w:name="_Toc438476806"/>
      <w:bookmarkStart w:id="431" w:name="_Toc456776916"/>
      <w:bookmarkStart w:id="432" w:name="_Toc246996950"/>
      <w:bookmarkStart w:id="433" w:name="_Toc246996207"/>
      <w:bookmarkStart w:id="434" w:name="_Toc152045563"/>
      <w:bookmarkStart w:id="435" w:name="_Toc152042339"/>
      <w:bookmarkStart w:id="436" w:name="_Toc322683280"/>
      <w:bookmarkStart w:id="437" w:name="_Toc247085721"/>
      <w:r w:rsidRPr="00407DDC">
        <w:rPr>
          <w:rFonts w:ascii="宋体" w:hAnsi="宋体" w:hint="eastAsia"/>
          <w:b/>
          <w:bCs/>
          <w:szCs w:val="21"/>
        </w:rPr>
        <w:t>6.1 评标委员会</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3B8985A0" w14:textId="77777777" w:rsidR="00E472F5" w:rsidRPr="00407DDC" w:rsidRDefault="00000000">
      <w:pPr>
        <w:widowControl/>
        <w:snapToGrid w:val="0"/>
        <w:spacing w:line="400" w:lineRule="exact"/>
        <w:ind w:firstLine="420"/>
        <w:rPr>
          <w:rFonts w:ascii="宋体" w:hAnsi="宋体"/>
          <w:kern w:val="0"/>
          <w:szCs w:val="21"/>
        </w:rPr>
      </w:pPr>
      <w:bookmarkStart w:id="438" w:name="_Toc246996208"/>
      <w:bookmarkStart w:id="439" w:name="_Toc179632582"/>
      <w:bookmarkStart w:id="440" w:name="_Toc152045564"/>
      <w:bookmarkStart w:id="441" w:name="_Toc144974532"/>
      <w:bookmarkStart w:id="442" w:name="_Toc246996951"/>
      <w:bookmarkStart w:id="443" w:name="_Toc247085722"/>
      <w:bookmarkStart w:id="444" w:name="_Toc152042340"/>
      <w:bookmarkStart w:id="445" w:name="_Toc322683281"/>
      <w:r w:rsidRPr="00407DDC">
        <w:rPr>
          <w:rFonts w:ascii="宋体" w:hAnsi="宋体" w:hint="eastAsia"/>
          <w:kern w:val="0"/>
          <w:szCs w:val="21"/>
        </w:rPr>
        <w:t>6.1.1</w:t>
      </w:r>
      <w:r w:rsidRPr="00407DDC">
        <w:rPr>
          <w:rFonts w:hint="eastAsia"/>
        </w:rPr>
        <w:t>评标由招标人依法组建的评标委员会负责。评标委员会由招标人或其委托的招标代理机构熟悉相关业务的代表，以及有关技术、经济等方面的专家组成。成员人数为五人以上单数，其中技术、经济等方面的专家不得少于成员总数的三分之二。评标委员会成员人数以及技术、经济等方面专家的确定方式见投标人须知前附表。</w:t>
      </w:r>
    </w:p>
    <w:p w14:paraId="25D82052"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kern w:val="0"/>
          <w:szCs w:val="21"/>
        </w:rPr>
        <w:t>6.1.2</w:t>
      </w:r>
      <w:r w:rsidRPr="00407DDC">
        <w:rPr>
          <w:rFonts w:ascii="宋体" w:hAnsi="宋体" w:hint="eastAsia"/>
          <w:szCs w:val="21"/>
        </w:rPr>
        <w:t>有下列情形之一的，不得担任评标委员会成员：</w:t>
      </w:r>
    </w:p>
    <w:p w14:paraId="6F5CB16B" w14:textId="77777777" w:rsidR="00E472F5" w:rsidRPr="00407DDC" w:rsidRDefault="00000000">
      <w:pPr>
        <w:snapToGrid w:val="0"/>
        <w:spacing w:line="400" w:lineRule="exact"/>
        <w:ind w:firstLineChars="171" w:firstLine="359"/>
        <w:rPr>
          <w:rFonts w:ascii="宋体" w:hAnsi="宋体"/>
          <w:szCs w:val="21"/>
        </w:rPr>
      </w:pPr>
      <w:r w:rsidRPr="00407DDC">
        <w:rPr>
          <w:rFonts w:ascii="宋体" w:hAnsi="宋体" w:hint="eastAsia"/>
          <w:szCs w:val="21"/>
        </w:rPr>
        <w:t>(1)投标人或投标人的主要负责人的近亲属。</w:t>
      </w:r>
    </w:p>
    <w:p w14:paraId="520F4896" w14:textId="77777777" w:rsidR="00E472F5" w:rsidRPr="00407DDC" w:rsidRDefault="00000000">
      <w:pPr>
        <w:snapToGrid w:val="0"/>
        <w:spacing w:line="400" w:lineRule="exact"/>
        <w:ind w:firstLineChars="171" w:firstLine="359"/>
        <w:rPr>
          <w:rFonts w:ascii="宋体" w:hAnsi="宋体"/>
          <w:szCs w:val="21"/>
        </w:rPr>
      </w:pPr>
      <w:r w:rsidRPr="00407DDC">
        <w:rPr>
          <w:rFonts w:ascii="宋体" w:hAnsi="宋体" w:hint="eastAsia"/>
          <w:szCs w:val="21"/>
        </w:rPr>
        <w:t>(2)项目主管部门或者行政监督部门的人员。</w:t>
      </w:r>
    </w:p>
    <w:p w14:paraId="2F607FEE" w14:textId="77777777" w:rsidR="00E472F5" w:rsidRPr="00407DDC" w:rsidRDefault="00000000">
      <w:pPr>
        <w:snapToGrid w:val="0"/>
        <w:spacing w:line="400" w:lineRule="exact"/>
        <w:ind w:firstLineChars="171" w:firstLine="359"/>
        <w:rPr>
          <w:rFonts w:ascii="宋体" w:hAnsi="宋体"/>
          <w:szCs w:val="21"/>
        </w:rPr>
      </w:pPr>
      <w:r w:rsidRPr="00407DDC">
        <w:rPr>
          <w:rFonts w:ascii="宋体" w:hAnsi="宋体" w:hint="eastAsia"/>
          <w:szCs w:val="21"/>
        </w:rPr>
        <w:t>(3)与投标人有经济利益关系，可能影响对投标公正评审的。</w:t>
      </w:r>
    </w:p>
    <w:p w14:paraId="24189458" w14:textId="77777777" w:rsidR="00E472F5" w:rsidRPr="00407DDC" w:rsidRDefault="00000000">
      <w:pPr>
        <w:snapToGrid w:val="0"/>
        <w:spacing w:line="400" w:lineRule="exact"/>
        <w:ind w:firstLineChars="171" w:firstLine="359"/>
        <w:rPr>
          <w:rFonts w:ascii="宋体" w:hAnsi="宋体"/>
          <w:szCs w:val="21"/>
        </w:rPr>
      </w:pPr>
      <w:r w:rsidRPr="00407DDC">
        <w:rPr>
          <w:rFonts w:ascii="宋体" w:hAnsi="宋体" w:hint="eastAsia"/>
          <w:szCs w:val="21"/>
        </w:rPr>
        <w:t>(4)曾因在招标、评标以及其他与招标投标有关活动中从事违法行为而受过行政处罚或刑事处罚的。</w:t>
      </w:r>
    </w:p>
    <w:p w14:paraId="5DFFC75D" w14:textId="77777777" w:rsidR="00E472F5" w:rsidRPr="00407DDC" w:rsidRDefault="00000000">
      <w:pPr>
        <w:snapToGrid w:val="0"/>
        <w:spacing w:line="400" w:lineRule="exact"/>
        <w:ind w:firstLineChars="171" w:firstLine="359"/>
        <w:rPr>
          <w:rFonts w:ascii="宋体" w:hAnsi="宋体"/>
          <w:szCs w:val="21"/>
        </w:rPr>
      </w:pPr>
      <w:r w:rsidRPr="00407DDC">
        <w:rPr>
          <w:rFonts w:ascii="宋体" w:hAnsi="宋体" w:hint="eastAsia"/>
          <w:szCs w:val="21"/>
        </w:rPr>
        <w:t>评标委员会成员有前款情形之一的，应当主动提出回避。</w:t>
      </w:r>
    </w:p>
    <w:p w14:paraId="38901AFE" w14:textId="77777777" w:rsidR="00E472F5" w:rsidRPr="00407DDC" w:rsidRDefault="00000000">
      <w:pPr>
        <w:keepNext/>
        <w:keepLines/>
        <w:snapToGrid w:val="0"/>
        <w:spacing w:line="400" w:lineRule="exact"/>
        <w:outlineLvl w:val="2"/>
        <w:rPr>
          <w:rFonts w:ascii="宋体" w:hAnsi="宋体"/>
          <w:b/>
          <w:bCs/>
          <w:szCs w:val="21"/>
        </w:rPr>
      </w:pPr>
      <w:bookmarkStart w:id="446" w:name="_Toc96523973"/>
      <w:bookmarkStart w:id="447" w:name="_Toc438476807"/>
      <w:bookmarkStart w:id="448" w:name="_Toc456776917"/>
      <w:bookmarkStart w:id="449" w:name="_Toc457381651"/>
      <w:bookmarkStart w:id="450" w:name="_Toc472758490"/>
      <w:bookmarkStart w:id="451" w:name="_Toc456452031"/>
      <w:r w:rsidRPr="00407DDC">
        <w:rPr>
          <w:rFonts w:ascii="宋体" w:hAnsi="宋体" w:hint="eastAsia"/>
          <w:b/>
          <w:bCs/>
          <w:szCs w:val="21"/>
        </w:rPr>
        <w:t>6.2 评标原则</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0B6864CF"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评标活动遵循公平、公正、科学和择优的原则。</w:t>
      </w:r>
    </w:p>
    <w:p w14:paraId="3EF00735" w14:textId="77777777" w:rsidR="00E472F5" w:rsidRPr="00407DDC" w:rsidRDefault="00000000">
      <w:pPr>
        <w:keepNext/>
        <w:keepLines/>
        <w:snapToGrid w:val="0"/>
        <w:spacing w:line="400" w:lineRule="exact"/>
        <w:outlineLvl w:val="2"/>
        <w:rPr>
          <w:rFonts w:ascii="宋体" w:hAnsi="宋体"/>
          <w:b/>
          <w:bCs/>
          <w:szCs w:val="21"/>
        </w:rPr>
      </w:pPr>
      <w:bookmarkStart w:id="452" w:name="_Toc96523974"/>
      <w:bookmarkStart w:id="453" w:name="_Toc246996952"/>
      <w:bookmarkStart w:id="454" w:name="_Toc457381652"/>
      <w:bookmarkStart w:id="455" w:name="_Toc152042341"/>
      <w:bookmarkStart w:id="456" w:name="_Toc152045565"/>
      <w:bookmarkStart w:id="457" w:name="_Toc144974533"/>
      <w:bookmarkStart w:id="458" w:name="_Toc322683282"/>
      <w:bookmarkStart w:id="459" w:name="_Toc179632583"/>
      <w:bookmarkStart w:id="460" w:name="_Toc246996209"/>
      <w:bookmarkStart w:id="461" w:name="_Toc438476808"/>
      <w:bookmarkStart w:id="462" w:name="_Toc456452032"/>
      <w:bookmarkStart w:id="463" w:name="_Toc456776918"/>
      <w:bookmarkStart w:id="464" w:name="_Toc247085723"/>
      <w:bookmarkStart w:id="465" w:name="_Toc472758491"/>
      <w:r w:rsidRPr="00407DDC">
        <w:rPr>
          <w:rFonts w:ascii="宋体" w:hAnsi="宋体" w:hint="eastAsia"/>
          <w:b/>
          <w:bCs/>
          <w:szCs w:val="21"/>
        </w:rPr>
        <w:t>6.3 评标</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195143F7"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评标委员会按照第三章“评标办法”规定的方法、评审因素、标准和程序对投标文件进行评审。第三章“评标办法”没有规定的方法、评审因素和标准，不作为评标依据。</w:t>
      </w:r>
    </w:p>
    <w:p w14:paraId="5DA907B0" w14:textId="77777777" w:rsidR="00E472F5" w:rsidRPr="00407DDC" w:rsidRDefault="00000000">
      <w:pPr>
        <w:widowControl/>
        <w:snapToGrid w:val="0"/>
        <w:spacing w:line="400" w:lineRule="exact"/>
        <w:ind w:firstLineChars="150" w:firstLine="315"/>
        <w:rPr>
          <w:rFonts w:ascii="宋体" w:hAnsi="宋体"/>
          <w:kern w:val="0"/>
          <w:szCs w:val="21"/>
        </w:rPr>
      </w:pPr>
      <w:r w:rsidRPr="00407DDC">
        <w:rPr>
          <w:rFonts w:ascii="宋体" w:hAnsi="宋体" w:hint="eastAsia"/>
          <w:kern w:val="0"/>
          <w:szCs w:val="21"/>
        </w:rPr>
        <w:t>评标阶段，评标委员会不接收投标人主动提出的异议、投诉、举报。</w:t>
      </w:r>
    </w:p>
    <w:p w14:paraId="3898C42E" w14:textId="77777777" w:rsidR="00E472F5" w:rsidRPr="00407DDC" w:rsidRDefault="00000000">
      <w:pPr>
        <w:keepNext/>
        <w:keepLines/>
        <w:snapToGrid w:val="0"/>
        <w:spacing w:line="400" w:lineRule="exact"/>
        <w:outlineLvl w:val="2"/>
        <w:rPr>
          <w:rFonts w:ascii="宋体" w:hAnsi="宋体"/>
          <w:b/>
          <w:bCs/>
          <w:szCs w:val="21"/>
        </w:rPr>
      </w:pPr>
      <w:bookmarkStart w:id="466" w:name="_Toc322683283"/>
      <w:bookmarkStart w:id="467" w:name="_Toc152045566"/>
      <w:bookmarkStart w:id="468" w:name="_Toc179632584"/>
      <w:bookmarkStart w:id="469" w:name="_Toc438476809"/>
      <w:bookmarkStart w:id="470" w:name="_Toc457381653"/>
      <w:bookmarkStart w:id="471" w:name="_Toc152042342"/>
      <w:bookmarkStart w:id="472" w:name="_Toc246996953"/>
      <w:bookmarkStart w:id="473" w:name="_Toc246996210"/>
      <w:bookmarkStart w:id="474" w:name="_Toc144974534"/>
      <w:bookmarkStart w:id="475" w:name="_Toc456776919"/>
      <w:bookmarkStart w:id="476" w:name="_Toc96523975"/>
      <w:bookmarkStart w:id="477" w:name="_Toc456452033"/>
      <w:bookmarkStart w:id="478" w:name="_Toc472758492"/>
      <w:bookmarkStart w:id="479" w:name="_Toc247085724"/>
      <w:r w:rsidRPr="00407DDC">
        <w:rPr>
          <w:rFonts w:ascii="宋体" w:hAnsi="宋体" w:hint="eastAsia"/>
          <w:b/>
          <w:bCs/>
          <w:szCs w:val="21"/>
        </w:rPr>
        <w:t xml:space="preserve">6.4 </w:t>
      </w:r>
      <w:r w:rsidR="003D7953" w:rsidRPr="00407DDC">
        <w:rPr>
          <w:rFonts w:ascii="宋体" w:hAnsi="宋体" w:hint="eastAsia"/>
          <w:b/>
          <w:bCs/>
          <w:szCs w:val="21"/>
        </w:rPr>
        <w:t>定标候选人</w:t>
      </w:r>
      <w:r w:rsidRPr="00407DDC">
        <w:rPr>
          <w:rFonts w:ascii="宋体" w:hAnsi="宋体" w:hint="eastAsia"/>
          <w:b/>
          <w:bCs/>
          <w:szCs w:val="21"/>
        </w:rPr>
        <w:t>公示</w:t>
      </w:r>
    </w:p>
    <w:p w14:paraId="57AAD900" w14:textId="77777777" w:rsidR="00E472F5" w:rsidRPr="00407DDC" w:rsidRDefault="00000000">
      <w:pPr>
        <w:adjustRightInd w:val="0"/>
        <w:snapToGrid w:val="0"/>
        <w:spacing w:line="400" w:lineRule="exact"/>
        <w:ind w:firstLineChars="200" w:firstLine="420"/>
        <w:rPr>
          <w:rFonts w:ascii="宋体" w:hAnsi="宋体" w:cs="宋体"/>
          <w:bCs/>
          <w:snapToGrid w:val="0"/>
          <w:kern w:val="0"/>
          <w:szCs w:val="21"/>
        </w:rPr>
      </w:pPr>
      <w:r w:rsidRPr="00407DDC">
        <w:rPr>
          <w:rFonts w:ascii="宋体" w:hAnsi="宋体" w:cs="宋体" w:hint="eastAsia"/>
        </w:rPr>
        <w:t>6.4.1</w:t>
      </w:r>
      <w:r w:rsidRPr="00407DDC">
        <w:rPr>
          <w:rFonts w:ascii="宋体" w:hAnsi="宋体" w:cs="宋体" w:hint="eastAsia"/>
          <w:bCs/>
          <w:snapToGrid w:val="0"/>
          <w:kern w:val="0"/>
          <w:szCs w:val="21"/>
        </w:rPr>
        <w:t>评标完成后，评标委员会应向招标人提交书面评标报告和</w:t>
      </w:r>
      <w:r w:rsidR="003D7953" w:rsidRPr="00407DDC">
        <w:rPr>
          <w:rFonts w:ascii="宋体" w:hAnsi="宋体" w:cs="宋体" w:hint="eastAsia"/>
          <w:bCs/>
          <w:snapToGrid w:val="0"/>
          <w:kern w:val="0"/>
          <w:szCs w:val="21"/>
        </w:rPr>
        <w:t>定标候选人</w:t>
      </w:r>
      <w:r w:rsidRPr="00407DDC">
        <w:rPr>
          <w:rFonts w:ascii="宋体" w:hAnsi="宋体" w:cs="宋体" w:hint="eastAsia"/>
          <w:bCs/>
          <w:snapToGrid w:val="0"/>
          <w:kern w:val="0"/>
          <w:szCs w:val="21"/>
        </w:rPr>
        <w:t>名单。评标委员会推荐</w:t>
      </w:r>
      <w:r w:rsidR="003D7953" w:rsidRPr="00407DDC">
        <w:rPr>
          <w:rFonts w:ascii="宋体" w:hAnsi="宋体" w:cs="宋体" w:hint="eastAsia"/>
          <w:bCs/>
          <w:snapToGrid w:val="0"/>
          <w:kern w:val="0"/>
          <w:szCs w:val="21"/>
        </w:rPr>
        <w:t>定标候选人</w:t>
      </w:r>
      <w:r w:rsidRPr="00407DDC">
        <w:rPr>
          <w:rFonts w:ascii="宋体" w:hAnsi="宋体" w:cs="宋体" w:hint="eastAsia"/>
          <w:bCs/>
          <w:snapToGrid w:val="0"/>
          <w:kern w:val="0"/>
          <w:szCs w:val="21"/>
        </w:rPr>
        <w:t>的人数见投标人须知前附表。</w:t>
      </w:r>
    </w:p>
    <w:p w14:paraId="5053A8FE" w14:textId="7E25BC5F" w:rsidR="00E472F5" w:rsidRPr="00407DDC" w:rsidRDefault="00000000">
      <w:pPr>
        <w:adjustRightInd w:val="0"/>
        <w:snapToGrid w:val="0"/>
        <w:spacing w:line="400" w:lineRule="exact"/>
        <w:ind w:firstLineChars="200" w:firstLine="412"/>
        <w:rPr>
          <w:rFonts w:ascii="宋体" w:hAnsi="宋体" w:cs="宋体"/>
          <w:spacing w:val="-2"/>
        </w:rPr>
      </w:pPr>
      <w:r w:rsidRPr="00407DDC">
        <w:rPr>
          <w:rFonts w:ascii="宋体" w:hAnsi="宋体" w:cs="宋体" w:hint="eastAsia"/>
          <w:spacing w:val="-2"/>
        </w:rPr>
        <w:t>6.4.2招标人在收到评标报告之日起3日内，按照投标人须知前附表规定的公示媒介、期限和内容依法公示</w:t>
      </w:r>
      <w:r w:rsidR="003D7953" w:rsidRPr="00407DDC">
        <w:rPr>
          <w:rFonts w:ascii="宋体" w:hAnsi="宋体" w:cs="宋体" w:hint="eastAsia"/>
          <w:spacing w:val="-2"/>
        </w:rPr>
        <w:t>定标候选人</w:t>
      </w:r>
      <w:r w:rsidRPr="00407DDC">
        <w:rPr>
          <w:rFonts w:ascii="宋体" w:hAnsi="宋体" w:cs="宋体" w:hint="eastAsia"/>
          <w:spacing w:val="-2"/>
        </w:rPr>
        <w:t>，公示期不少于 3 日。</w:t>
      </w:r>
    </w:p>
    <w:p w14:paraId="348709DE"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lastRenderedPageBreak/>
        <w:t>6.5 评标结果异议</w:t>
      </w:r>
    </w:p>
    <w:p w14:paraId="3B924B36" w14:textId="77777777" w:rsidR="00E472F5" w:rsidRPr="00407DDC" w:rsidRDefault="00000000">
      <w:pPr>
        <w:adjustRightInd w:val="0"/>
        <w:snapToGrid w:val="0"/>
        <w:spacing w:line="400" w:lineRule="exact"/>
        <w:ind w:firstLineChars="200" w:firstLine="420"/>
        <w:rPr>
          <w:rFonts w:ascii="宋体" w:hAnsi="宋体" w:cs="宋体"/>
        </w:rPr>
      </w:pPr>
      <w:r w:rsidRPr="00407DDC">
        <w:rPr>
          <w:rFonts w:ascii="宋体" w:hAnsi="宋体" w:cs="宋体" w:hint="eastAsia"/>
        </w:rPr>
        <w:t>6.</w:t>
      </w:r>
      <w:r w:rsidRPr="00407DDC">
        <w:rPr>
          <w:rFonts w:ascii="宋体" w:hAnsi="宋体" w:cs="宋体"/>
        </w:rPr>
        <w:t>5.1投标人或其他利害关系人对评标结果有异议的</w:t>
      </w:r>
      <w:r w:rsidRPr="00407DDC">
        <w:rPr>
          <w:rFonts w:ascii="宋体" w:hAnsi="宋体" w:cs="宋体"/>
          <w:spacing w:val="-17"/>
        </w:rPr>
        <w:t>，</w:t>
      </w:r>
      <w:r w:rsidRPr="00407DDC">
        <w:rPr>
          <w:rFonts w:ascii="宋体" w:hAnsi="宋体" w:cs="宋体"/>
        </w:rPr>
        <w:t>应在定标候选人公示期间提出</w:t>
      </w:r>
      <w:r w:rsidRPr="00407DDC">
        <w:rPr>
          <w:rFonts w:ascii="宋体" w:hAnsi="宋体" w:cs="宋体"/>
          <w:spacing w:val="-17"/>
        </w:rPr>
        <w:t>。</w:t>
      </w:r>
      <w:r w:rsidRPr="00407DDC">
        <w:rPr>
          <w:rFonts w:ascii="宋体" w:hAnsi="宋体" w:cs="宋体"/>
        </w:rPr>
        <w:t>招标人将在收到异议之日</w:t>
      </w:r>
      <w:r w:rsidRPr="00407DDC">
        <w:rPr>
          <w:rFonts w:ascii="宋体" w:hAnsi="宋体" w:cs="宋体"/>
          <w:spacing w:val="27"/>
        </w:rPr>
        <w:t>起</w:t>
      </w:r>
      <w:r w:rsidRPr="00407DDC">
        <w:rPr>
          <w:rFonts w:eastAsia="Times New Roman"/>
          <w:spacing w:val="51"/>
        </w:rPr>
        <w:t>3</w:t>
      </w:r>
      <w:r w:rsidRPr="00407DDC">
        <w:rPr>
          <w:rFonts w:ascii="宋体" w:hAnsi="宋体" w:cs="宋体"/>
        </w:rPr>
        <w:t>日内</w:t>
      </w:r>
      <w:proofErr w:type="gramStart"/>
      <w:r w:rsidRPr="00407DDC">
        <w:rPr>
          <w:rFonts w:ascii="宋体" w:hAnsi="宋体" w:cs="宋体"/>
        </w:rPr>
        <w:t>作出</w:t>
      </w:r>
      <w:proofErr w:type="gramEnd"/>
      <w:r w:rsidRPr="00407DDC">
        <w:rPr>
          <w:rFonts w:ascii="宋体" w:hAnsi="宋体" w:cs="宋体"/>
        </w:rPr>
        <w:t>答复；</w:t>
      </w:r>
      <w:proofErr w:type="gramStart"/>
      <w:r w:rsidRPr="00407DDC">
        <w:rPr>
          <w:rFonts w:ascii="宋体" w:hAnsi="宋体" w:cs="宋体"/>
        </w:rPr>
        <w:t>作出</w:t>
      </w:r>
      <w:proofErr w:type="gramEnd"/>
      <w:r w:rsidRPr="00407DDC">
        <w:rPr>
          <w:rFonts w:ascii="宋体" w:hAnsi="宋体" w:cs="宋体"/>
        </w:rPr>
        <w:t>答复前，将暂停招标投标活动。</w:t>
      </w:r>
    </w:p>
    <w:p w14:paraId="765C2DFB" w14:textId="77777777" w:rsidR="000920F0" w:rsidRPr="00407DDC" w:rsidRDefault="00000000" w:rsidP="000920F0">
      <w:pPr>
        <w:pStyle w:val="af0"/>
        <w:spacing w:line="360" w:lineRule="auto"/>
        <w:ind w:firstLineChars="200" w:firstLine="360"/>
        <w:rPr>
          <w:rFonts w:ascii="宋体" w:hAnsi="宋体" w:cs="宋体"/>
          <w:b/>
          <w:bCs/>
          <w:sz w:val="21"/>
          <w:szCs w:val="24"/>
        </w:rPr>
      </w:pPr>
      <w:r w:rsidRPr="00407DDC">
        <w:rPr>
          <w:rFonts w:ascii="宋体" w:hAnsi="宋体" w:cs="宋体" w:hint="eastAsia"/>
        </w:rPr>
        <w:t>6</w:t>
      </w:r>
      <w:r w:rsidRPr="00407DDC">
        <w:rPr>
          <w:rFonts w:ascii="宋体" w:hAnsi="宋体" w:cs="宋体"/>
        </w:rPr>
        <w:t>.5.2</w:t>
      </w:r>
      <w:r w:rsidR="000920F0" w:rsidRPr="00407DDC">
        <w:rPr>
          <w:rFonts w:ascii="宋体" w:hAnsi="宋体" w:cs="宋体" w:hint="eastAsia"/>
          <w:b/>
          <w:bCs/>
          <w:sz w:val="21"/>
          <w:szCs w:val="24"/>
        </w:rPr>
        <w:t>因异议、投诉等原因导致候选单位少于投标人须知附表规定数量时的情形处理：</w:t>
      </w:r>
    </w:p>
    <w:p w14:paraId="495CEE71" w14:textId="11119F57" w:rsidR="000920F0" w:rsidRPr="00407DDC" w:rsidRDefault="000920F0" w:rsidP="000920F0">
      <w:pPr>
        <w:pStyle w:val="af0"/>
        <w:spacing w:line="360" w:lineRule="auto"/>
        <w:rPr>
          <w:rFonts w:ascii="宋体" w:hAnsi="宋体" w:cs="宋体"/>
          <w:b/>
          <w:bCs/>
          <w:sz w:val="21"/>
          <w:szCs w:val="24"/>
        </w:rPr>
      </w:pPr>
      <w:r w:rsidRPr="00407DDC">
        <w:rPr>
          <w:rFonts w:ascii="宋体" w:hAnsi="宋体" w:cs="宋体" w:hint="eastAsia"/>
          <w:b/>
          <w:bCs/>
          <w:sz w:val="21"/>
          <w:szCs w:val="24"/>
        </w:rPr>
        <w:t>（1）</w:t>
      </w:r>
      <w:r w:rsidR="003D7953" w:rsidRPr="00407DDC">
        <w:rPr>
          <w:rFonts w:ascii="宋体" w:hAnsi="宋体" w:cs="宋体" w:hint="eastAsia"/>
          <w:b/>
          <w:bCs/>
          <w:sz w:val="21"/>
          <w:szCs w:val="24"/>
        </w:rPr>
        <w:t>定标候选人</w:t>
      </w:r>
      <w:r w:rsidRPr="00407DDC">
        <w:rPr>
          <w:rFonts w:ascii="宋体" w:hAnsi="宋体" w:cs="宋体" w:hint="eastAsia"/>
          <w:b/>
          <w:bCs/>
          <w:sz w:val="21"/>
          <w:szCs w:val="24"/>
        </w:rPr>
        <w:t>尚有2</w:t>
      </w:r>
      <w:r w:rsidR="00442034" w:rsidRPr="00407DDC">
        <w:rPr>
          <w:rFonts w:ascii="宋体" w:hAnsi="宋体" w:cs="宋体" w:hint="eastAsia"/>
          <w:b/>
          <w:bCs/>
          <w:sz w:val="21"/>
          <w:szCs w:val="24"/>
        </w:rPr>
        <w:t>个</w:t>
      </w:r>
      <w:r w:rsidRPr="00407DDC">
        <w:rPr>
          <w:rFonts w:ascii="宋体" w:hAnsi="宋体" w:cs="宋体" w:hint="eastAsia"/>
          <w:b/>
          <w:bCs/>
          <w:sz w:val="21"/>
          <w:szCs w:val="24"/>
        </w:rPr>
        <w:t>及其以上的，招标人可继续定标；</w:t>
      </w:r>
    </w:p>
    <w:p w14:paraId="0D34536C" w14:textId="51CCDEFD" w:rsidR="000920F0" w:rsidRPr="00407DDC" w:rsidRDefault="000920F0" w:rsidP="000920F0">
      <w:pPr>
        <w:pStyle w:val="af0"/>
        <w:spacing w:line="360" w:lineRule="auto"/>
        <w:rPr>
          <w:rFonts w:ascii="宋体" w:hAnsi="宋体" w:cs="宋体"/>
          <w:b/>
          <w:bCs/>
          <w:sz w:val="21"/>
          <w:szCs w:val="24"/>
        </w:rPr>
      </w:pPr>
      <w:r w:rsidRPr="00407DDC">
        <w:rPr>
          <w:rFonts w:ascii="宋体" w:hAnsi="宋体" w:cs="宋体" w:hint="eastAsia"/>
          <w:b/>
          <w:bCs/>
          <w:sz w:val="21"/>
          <w:szCs w:val="24"/>
        </w:rPr>
        <w:t>（2）只有1</w:t>
      </w:r>
      <w:r w:rsidR="00442034" w:rsidRPr="00407DDC">
        <w:rPr>
          <w:rFonts w:ascii="宋体" w:hAnsi="宋体" w:cs="宋体" w:hint="eastAsia"/>
          <w:b/>
          <w:bCs/>
          <w:sz w:val="21"/>
          <w:szCs w:val="24"/>
        </w:rPr>
        <w:t>个</w:t>
      </w:r>
      <w:r w:rsidRPr="00407DDC">
        <w:rPr>
          <w:rFonts w:ascii="宋体" w:hAnsi="宋体" w:cs="宋体" w:hint="eastAsia"/>
          <w:b/>
          <w:bCs/>
          <w:sz w:val="21"/>
          <w:szCs w:val="24"/>
        </w:rPr>
        <w:t>时，按照投标人须知前附表规定执行；</w:t>
      </w:r>
    </w:p>
    <w:p w14:paraId="2B711F11" w14:textId="77777777" w:rsidR="00E472F5" w:rsidRPr="00407DDC" w:rsidRDefault="000920F0" w:rsidP="00807845">
      <w:pPr>
        <w:adjustRightInd w:val="0"/>
        <w:snapToGrid w:val="0"/>
        <w:spacing w:line="400" w:lineRule="exact"/>
        <w:rPr>
          <w:rFonts w:ascii="宋体" w:hAnsi="宋体" w:cs="宋体"/>
        </w:rPr>
      </w:pPr>
      <w:r w:rsidRPr="00407DDC">
        <w:rPr>
          <w:rFonts w:ascii="宋体" w:hAnsi="宋体" w:cs="宋体" w:hint="eastAsia"/>
          <w:b/>
          <w:bCs/>
          <w:szCs w:val="24"/>
        </w:rPr>
        <w:t>（3）均被否决时应当重新招标。</w:t>
      </w:r>
    </w:p>
    <w:p w14:paraId="2DC197EF" w14:textId="77777777" w:rsidR="00E472F5" w:rsidRPr="00407DDC" w:rsidRDefault="00000000">
      <w:pPr>
        <w:keepNext/>
        <w:keepLines/>
        <w:snapToGrid w:val="0"/>
        <w:spacing w:line="400" w:lineRule="exact"/>
        <w:outlineLvl w:val="1"/>
        <w:rPr>
          <w:rFonts w:ascii="宋体" w:hAnsi="宋体"/>
          <w:b/>
          <w:bCs/>
          <w:szCs w:val="21"/>
        </w:rPr>
      </w:pPr>
      <w:bookmarkStart w:id="480" w:name="_Toc987"/>
      <w:r w:rsidRPr="00407DDC">
        <w:rPr>
          <w:rFonts w:ascii="宋体" w:hAnsi="宋体" w:hint="eastAsia"/>
          <w:b/>
          <w:bCs/>
          <w:szCs w:val="21"/>
        </w:rPr>
        <w:t>7．定标</w:t>
      </w:r>
      <w:bookmarkEnd w:id="480"/>
    </w:p>
    <w:p w14:paraId="76EE6D9C"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7.1 定标委员会</w:t>
      </w:r>
    </w:p>
    <w:p w14:paraId="33EFE5F2" w14:textId="77777777" w:rsidR="00E472F5" w:rsidRPr="00407DDC" w:rsidRDefault="00000000">
      <w:pPr>
        <w:adjustRightInd w:val="0"/>
        <w:snapToGrid w:val="0"/>
        <w:spacing w:line="400" w:lineRule="exact"/>
        <w:ind w:firstLineChars="200" w:firstLine="420"/>
        <w:rPr>
          <w:rFonts w:ascii="宋体" w:hAnsi="宋体" w:cs="宋体"/>
        </w:rPr>
      </w:pPr>
      <w:bookmarkStart w:id="481" w:name="_Hlk108981168"/>
      <w:r w:rsidRPr="00407DDC">
        <w:rPr>
          <w:rFonts w:ascii="宋体" w:hAnsi="宋体" w:cs="宋体" w:hint="eastAsia"/>
        </w:rPr>
        <w:t>7.1.1定标委员会由招标人组建，组成人员可由招标人代表、招标人上级单位代表、项目使用或经营管理单位代表和专家组成，定标委员会组长原则上由招标人代表担任，定标委员会成员应具备相应专业素质、能力水平，成员人数为5人（含）以上单数。</w:t>
      </w:r>
    </w:p>
    <w:p w14:paraId="15553A86" w14:textId="77777777" w:rsidR="00E472F5" w:rsidRPr="00407DDC" w:rsidRDefault="00000000">
      <w:pPr>
        <w:adjustRightInd w:val="0"/>
        <w:snapToGrid w:val="0"/>
        <w:spacing w:line="400" w:lineRule="exact"/>
        <w:ind w:firstLineChars="200" w:firstLine="420"/>
        <w:rPr>
          <w:rFonts w:ascii="宋体" w:hAnsi="宋体" w:cs="宋体"/>
        </w:rPr>
      </w:pPr>
      <w:r w:rsidRPr="00407DDC">
        <w:rPr>
          <w:rFonts w:ascii="宋体" w:hAnsi="宋体" w:cs="宋体" w:hint="eastAsia"/>
        </w:rPr>
        <w:t>7.1.2 有下列情形之一的，不得担任定标委员会成员：</w:t>
      </w:r>
    </w:p>
    <w:p w14:paraId="01B2F6B5" w14:textId="77777777" w:rsidR="00E472F5" w:rsidRPr="00407DDC" w:rsidRDefault="00000000">
      <w:pPr>
        <w:adjustRightInd w:val="0"/>
        <w:snapToGrid w:val="0"/>
        <w:spacing w:line="400" w:lineRule="exact"/>
        <w:ind w:firstLineChars="200" w:firstLine="420"/>
        <w:rPr>
          <w:rFonts w:ascii="宋体" w:hAnsi="宋体" w:cs="宋体"/>
        </w:rPr>
      </w:pPr>
      <w:r w:rsidRPr="00407DDC">
        <w:rPr>
          <w:rFonts w:ascii="宋体" w:hAnsi="宋体" w:cs="宋体" w:hint="eastAsia"/>
        </w:rPr>
        <w:t>(1）投标人或投标人的主要负责人的近亲属。</w:t>
      </w:r>
    </w:p>
    <w:p w14:paraId="49AF30EE" w14:textId="77777777" w:rsidR="00E472F5" w:rsidRPr="00407DDC" w:rsidRDefault="00000000">
      <w:pPr>
        <w:adjustRightInd w:val="0"/>
        <w:snapToGrid w:val="0"/>
        <w:spacing w:line="400" w:lineRule="exact"/>
        <w:ind w:firstLineChars="200" w:firstLine="420"/>
        <w:rPr>
          <w:rFonts w:ascii="宋体" w:hAnsi="宋体" w:cs="宋体"/>
        </w:rPr>
      </w:pPr>
      <w:r w:rsidRPr="00407DDC">
        <w:rPr>
          <w:rFonts w:ascii="宋体" w:hAnsi="宋体" w:cs="宋体" w:hint="eastAsia"/>
        </w:rPr>
        <w:t>(2）与投标人有经济利益关系，可能影响对投标公正评审的。</w:t>
      </w:r>
    </w:p>
    <w:p w14:paraId="60F4F6A0" w14:textId="77777777" w:rsidR="00E472F5" w:rsidRPr="00407DDC" w:rsidRDefault="00000000">
      <w:pPr>
        <w:adjustRightInd w:val="0"/>
        <w:snapToGrid w:val="0"/>
        <w:spacing w:line="400" w:lineRule="exact"/>
        <w:ind w:firstLineChars="200" w:firstLine="420"/>
        <w:rPr>
          <w:rFonts w:ascii="宋体" w:hAnsi="宋体" w:cs="宋体"/>
        </w:rPr>
      </w:pPr>
      <w:r w:rsidRPr="00407DDC">
        <w:rPr>
          <w:rFonts w:ascii="宋体" w:hAnsi="宋体" w:cs="宋体" w:hint="eastAsia"/>
        </w:rPr>
        <w:t>(3）曾因在招标、评标以及其他与招标投标有关活动中从事违法行为而受过行政处罚或刑事处罚的，以及有行贿受贿等违法违规记录的。</w:t>
      </w:r>
    </w:p>
    <w:p w14:paraId="30A632A4" w14:textId="77777777" w:rsidR="00E472F5" w:rsidRPr="00407DDC" w:rsidRDefault="00000000">
      <w:pPr>
        <w:adjustRightInd w:val="0"/>
        <w:snapToGrid w:val="0"/>
        <w:spacing w:line="400" w:lineRule="exact"/>
        <w:ind w:firstLineChars="200" w:firstLine="420"/>
        <w:rPr>
          <w:rFonts w:ascii="宋体" w:hAnsi="宋体" w:cs="宋体"/>
        </w:rPr>
      </w:pPr>
      <w:r w:rsidRPr="00407DDC">
        <w:rPr>
          <w:rFonts w:ascii="宋体" w:hAnsi="宋体" w:cs="宋体" w:hint="eastAsia"/>
        </w:rPr>
        <w:t>定标委员会成员有前款情形之一的，应当主动提出回避。定标委员会成员事前、事中和事后严格按照保密管理。</w:t>
      </w:r>
      <w:bookmarkEnd w:id="481"/>
      <w:r w:rsidRPr="00407DDC">
        <w:rPr>
          <w:rFonts w:ascii="宋体" w:hAnsi="宋体" w:cs="宋体" w:hint="eastAsia"/>
        </w:rPr>
        <w:t>评标委员会成员、考察人员不得作为定标委员会的成员。</w:t>
      </w:r>
    </w:p>
    <w:p w14:paraId="72F1813C"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7.2 定标程序</w:t>
      </w:r>
    </w:p>
    <w:p w14:paraId="35F7DBD3" w14:textId="77777777" w:rsidR="00E472F5" w:rsidRPr="00407DDC" w:rsidRDefault="00000000">
      <w:pPr>
        <w:spacing w:line="400" w:lineRule="exact"/>
        <w:ind w:firstLineChars="200" w:firstLine="420"/>
        <w:rPr>
          <w:rFonts w:ascii="宋体" w:hAnsi="宋体"/>
          <w:szCs w:val="21"/>
        </w:rPr>
      </w:pPr>
      <w:r w:rsidRPr="00407DDC">
        <w:rPr>
          <w:rFonts w:ascii="宋体" w:hAnsi="宋体" w:cs="宋体" w:hint="eastAsia"/>
        </w:rPr>
        <w:t>7.2.1定标工作应在</w:t>
      </w:r>
      <w:r w:rsidR="003D7953" w:rsidRPr="00407DDC">
        <w:rPr>
          <w:rFonts w:ascii="宋体" w:hAnsi="宋体" w:cs="宋体" w:hint="eastAsia"/>
        </w:rPr>
        <w:t>定标候选人</w:t>
      </w:r>
      <w:r w:rsidRPr="00407DDC">
        <w:rPr>
          <w:rFonts w:ascii="宋体" w:hAnsi="宋体" w:cs="宋体" w:hint="eastAsia"/>
        </w:rPr>
        <w:t>公示期满后10日内完成。如因招标文件约定或其他合法原因，</w:t>
      </w:r>
      <w:r w:rsidRPr="00407DDC">
        <w:rPr>
          <w:rFonts w:ascii="宋体" w:hAnsi="宋体" w:hint="eastAsia"/>
          <w:szCs w:val="21"/>
        </w:rPr>
        <w:t>定标会议时</w:t>
      </w:r>
      <w:r w:rsidRPr="00407DDC">
        <w:rPr>
          <w:rFonts w:ascii="宋体" w:hAnsi="宋体"/>
          <w:szCs w:val="21"/>
        </w:rPr>
        <w:t>间可以适当延期。</w:t>
      </w:r>
    </w:p>
    <w:p w14:paraId="00B8FF67" w14:textId="77777777" w:rsidR="00E472F5" w:rsidRPr="00407DDC" w:rsidRDefault="00000000">
      <w:pPr>
        <w:adjustRightInd w:val="0"/>
        <w:snapToGrid w:val="0"/>
        <w:spacing w:line="400" w:lineRule="exact"/>
        <w:ind w:firstLineChars="200" w:firstLine="420"/>
        <w:rPr>
          <w:rFonts w:ascii="宋体" w:hAnsi="宋体" w:cs="宋体"/>
        </w:rPr>
      </w:pPr>
      <w:r w:rsidRPr="00407DDC">
        <w:rPr>
          <w:rFonts w:ascii="宋体" w:hAnsi="宋体" w:cs="宋体" w:hint="eastAsia"/>
        </w:rPr>
        <w:t>7.2.</w:t>
      </w:r>
      <w:r w:rsidRPr="00407DDC">
        <w:rPr>
          <w:rFonts w:ascii="宋体" w:hAnsi="宋体" w:cs="宋体"/>
        </w:rPr>
        <w:t>2</w:t>
      </w:r>
      <w:r w:rsidRPr="00407DDC">
        <w:rPr>
          <w:rFonts w:ascii="宋体" w:hAnsi="宋体" w:cs="宋体" w:hint="eastAsia"/>
        </w:rPr>
        <w:t>招标人在定标会议召开前按照</w:t>
      </w:r>
      <w:r w:rsidRPr="00407DDC">
        <w:rPr>
          <w:rFonts w:ascii="宋体" w:hAnsi="宋体" w:cs="宋体" w:hint="eastAsia"/>
          <w:spacing w:val="-2"/>
        </w:rPr>
        <w:t>投标人须知前附表规定</w:t>
      </w:r>
      <w:r w:rsidRPr="00407DDC">
        <w:rPr>
          <w:rFonts w:ascii="宋体" w:hAnsi="宋体" w:cs="宋体" w:hint="eastAsia"/>
        </w:rPr>
        <w:t>对定标备选单位进行考察，考察人员不应少于2人。考察人应如实记录定标备选单位的考察情况。考察报告作为定标辅助材料，考察报告中不得有明示或暗示倾向性的内容。</w:t>
      </w:r>
    </w:p>
    <w:p w14:paraId="542ACC69" w14:textId="77777777" w:rsidR="00E472F5" w:rsidRPr="00407DDC" w:rsidRDefault="00000000">
      <w:pPr>
        <w:adjustRightInd w:val="0"/>
        <w:snapToGrid w:val="0"/>
        <w:spacing w:line="400" w:lineRule="exact"/>
        <w:ind w:firstLineChars="200" w:firstLine="420"/>
        <w:rPr>
          <w:rFonts w:ascii="宋体" w:hAnsi="宋体" w:cs="宋体"/>
        </w:rPr>
      </w:pPr>
      <w:r w:rsidRPr="00407DDC">
        <w:rPr>
          <w:rFonts w:ascii="宋体" w:hAnsi="宋体" w:cs="宋体" w:hint="eastAsia"/>
        </w:rPr>
        <w:t>7.2.3定标委员会按照</w:t>
      </w:r>
      <w:r w:rsidRPr="00407DDC">
        <w:rPr>
          <w:rFonts w:ascii="宋体" w:hAnsi="宋体" w:cs="宋体" w:hint="eastAsia"/>
          <w:spacing w:val="-2"/>
        </w:rPr>
        <w:t>投标人须知前附表和</w:t>
      </w:r>
      <w:r w:rsidRPr="00407DDC">
        <w:rPr>
          <w:rFonts w:ascii="宋体" w:hAnsi="宋体" w:cs="宋体" w:hint="eastAsia"/>
        </w:rPr>
        <w:t>招标文件第三章“定标办法”规定的定标方法定标，确定中标人。</w:t>
      </w:r>
    </w:p>
    <w:p w14:paraId="08F0C89E" w14:textId="77777777" w:rsidR="00E472F5" w:rsidRPr="00407DDC" w:rsidRDefault="00000000">
      <w:pPr>
        <w:adjustRightInd w:val="0"/>
        <w:snapToGrid w:val="0"/>
        <w:spacing w:line="400" w:lineRule="exact"/>
        <w:ind w:firstLineChars="200" w:firstLine="420"/>
        <w:rPr>
          <w:rFonts w:ascii="宋体" w:hAnsi="宋体" w:cs="宋体"/>
        </w:rPr>
      </w:pPr>
      <w:r w:rsidRPr="00407DDC">
        <w:rPr>
          <w:rFonts w:ascii="宋体" w:hAnsi="宋体" w:cs="宋体" w:hint="eastAsia"/>
        </w:rPr>
        <w:t>7.2.4招标人应当按照《黄山市房屋建筑和市政基础设施工程招标</w:t>
      </w:r>
      <w:r w:rsidRPr="00407DDC">
        <w:rPr>
          <w:rFonts w:ascii="宋体" w:hAnsi="宋体" w:cs="宋体"/>
        </w:rPr>
        <w:t>投标评定分离试点实施办法（试行）</w:t>
      </w:r>
      <w:r w:rsidRPr="00407DDC">
        <w:rPr>
          <w:rFonts w:ascii="宋体" w:hAnsi="宋体" w:cs="宋体" w:hint="eastAsia"/>
        </w:rPr>
        <w:t>》（黄公管〔</w:t>
      </w:r>
      <w:r w:rsidRPr="00407DDC">
        <w:rPr>
          <w:rFonts w:ascii="宋体" w:hAnsi="宋体" w:cs="宋体"/>
        </w:rPr>
        <w:t xml:space="preserve">2024〕1 </w:t>
      </w:r>
      <w:r w:rsidRPr="00407DDC">
        <w:rPr>
          <w:rFonts w:ascii="宋体" w:hAnsi="宋体" w:cs="宋体" w:hint="eastAsia"/>
        </w:rPr>
        <w:t>号）制定定标方案。定标程序应当符合黄公管〔</w:t>
      </w:r>
      <w:r w:rsidRPr="00407DDC">
        <w:rPr>
          <w:rFonts w:ascii="宋体" w:hAnsi="宋体" w:cs="宋体"/>
        </w:rPr>
        <w:t xml:space="preserve">2024〕1 </w:t>
      </w:r>
      <w:r w:rsidRPr="00407DDC">
        <w:rPr>
          <w:rFonts w:ascii="宋体" w:hAnsi="宋体" w:cs="宋体" w:hint="eastAsia"/>
        </w:rPr>
        <w:t>号文件相关规定，定标委员会按照招标文件规定的定标方案，在评标委员会推荐的定标候选人中择优确定</w:t>
      </w:r>
      <w:r w:rsidR="003D7953" w:rsidRPr="00407DDC">
        <w:rPr>
          <w:rFonts w:ascii="宋体" w:hAnsi="宋体" w:cs="宋体" w:hint="eastAsia"/>
        </w:rPr>
        <w:t>定标候选人</w:t>
      </w:r>
      <w:r w:rsidRPr="00407DDC">
        <w:rPr>
          <w:rFonts w:ascii="宋体" w:hAnsi="宋体" w:cs="宋体" w:hint="eastAsia"/>
        </w:rPr>
        <w:t>，并向招标人提交定标报告。</w:t>
      </w:r>
    </w:p>
    <w:p w14:paraId="184D06A1"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7.3 中标结果公示</w:t>
      </w:r>
    </w:p>
    <w:p w14:paraId="5E040EED" w14:textId="77777777" w:rsidR="00E472F5" w:rsidRPr="00407DDC" w:rsidRDefault="00000000">
      <w:pPr>
        <w:adjustRightInd w:val="0"/>
        <w:snapToGrid w:val="0"/>
        <w:spacing w:line="400" w:lineRule="exact"/>
        <w:ind w:firstLineChars="200" w:firstLine="420"/>
        <w:rPr>
          <w:rFonts w:ascii="宋体" w:hAnsi="宋体" w:cs="宋体"/>
        </w:rPr>
      </w:pPr>
      <w:r w:rsidRPr="00407DDC">
        <w:rPr>
          <w:rFonts w:ascii="宋体" w:hAnsi="宋体" w:cs="宋体" w:hint="eastAsia"/>
        </w:rPr>
        <w:t>7</w:t>
      </w:r>
      <w:r w:rsidRPr="00407DDC">
        <w:rPr>
          <w:rFonts w:ascii="宋体" w:hAnsi="宋体" w:cs="宋体"/>
        </w:rPr>
        <w:t>.3.1</w:t>
      </w:r>
      <w:r w:rsidRPr="00407DDC">
        <w:rPr>
          <w:rFonts w:ascii="宋体" w:hAnsi="宋体" w:cs="宋体" w:hint="eastAsia"/>
        </w:rPr>
        <w:t>招标人应在定标委员会出具定标报告后3个工作日内公告中标人，并发放中标通知书。</w:t>
      </w:r>
    </w:p>
    <w:p w14:paraId="5CBD7C07" w14:textId="77777777" w:rsidR="00E472F5" w:rsidRPr="00407DDC" w:rsidRDefault="00000000">
      <w:pPr>
        <w:adjustRightInd w:val="0"/>
        <w:snapToGrid w:val="0"/>
        <w:spacing w:line="400" w:lineRule="exact"/>
        <w:ind w:firstLineChars="200" w:firstLine="420"/>
        <w:rPr>
          <w:rFonts w:ascii="宋体" w:hAnsi="宋体" w:cs="宋体"/>
          <w:shd w:val="pct10" w:color="auto" w:fill="FFFFFF"/>
        </w:rPr>
      </w:pPr>
      <w:r w:rsidRPr="00407DDC">
        <w:rPr>
          <w:rFonts w:ascii="宋体" w:hAnsi="宋体" w:cs="宋体"/>
        </w:rPr>
        <w:t>7.3.2</w:t>
      </w:r>
      <w:r w:rsidR="000920F0" w:rsidRPr="00407DDC">
        <w:rPr>
          <w:rFonts w:ascii="宋体" w:hAnsi="宋体" w:cs="宋体" w:hint="eastAsia"/>
          <w:b/>
          <w:bCs/>
          <w:szCs w:val="24"/>
        </w:rPr>
        <w:t>中标人出现放弃中标、因不可抗力不能履行合同、不按照招标文件要求提交履约保证</w:t>
      </w:r>
      <w:r w:rsidR="000920F0" w:rsidRPr="00407DDC">
        <w:rPr>
          <w:rFonts w:ascii="宋体" w:hAnsi="宋体" w:cs="宋体" w:hint="eastAsia"/>
          <w:b/>
          <w:bCs/>
          <w:szCs w:val="24"/>
        </w:rPr>
        <w:lastRenderedPageBreak/>
        <w:t>金，或者被查实存在影响中标结果的违法行为等情形，招标人可以从余下的</w:t>
      </w:r>
      <w:r w:rsidR="003D7953" w:rsidRPr="00407DDC">
        <w:rPr>
          <w:rFonts w:ascii="宋体" w:hAnsi="宋体" w:cs="宋体" w:hint="eastAsia"/>
          <w:b/>
          <w:bCs/>
          <w:szCs w:val="24"/>
        </w:rPr>
        <w:t>定标候选人</w:t>
      </w:r>
      <w:r w:rsidR="000920F0" w:rsidRPr="00407DDC">
        <w:rPr>
          <w:rFonts w:ascii="宋体" w:hAnsi="宋体" w:cs="宋体" w:hint="eastAsia"/>
          <w:b/>
          <w:bCs/>
          <w:szCs w:val="24"/>
        </w:rPr>
        <w:t>中重新组织定标活动，也可以重新组织招标</w:t>
      </w:r>
      <w:r w:rsidRPr="00407DDC">
        <w:rPr>
          <w:rFonts w:ascii="宋体" w:hAnsi="宋体" w:cs="宋体" w:hint="eastAsia"/>
        </w:rPr>
        <w:t>。</w:t>
      </w:r>
    </w:p>
    <w:p w14:paraId="6C4C01E4" w14:textId="77777777" w:rsidR="00E472F5" w:rsidRPr="00407DDC" w:rsidRDefault="00000000">
      <w:pPr>
        <w:keepNext/>
        <w:keepLines/>
        <w:snapToGrid w:val="0"/>
        <w:spacing w:line="400" w:lineRule="exact"/>
        <w:outlineLvl w:val="1"/>
        <w:rPr>
          <w:rFonts w:ascii="宋体" w:hAnsi="宋体"/>
          <w:b/>
          <w:bCs/>
          <w:szCs w:val="21"/>
        </w:rPr>
      </w:pPr>
      <w:bookmarkStart w:id="482" w:name="_Toc13234"/>
      <w:bookmarkStart w:id="483" w:name="_Hlk170670176"/>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Pr="00407DDC">
        <w:rPr>
          <w:rFonts w:ascii="宋体" w:hAnsi="宋体" w:hint="eastAsia"/>
          <w:b/>
          <w:bCs/>
          <w:szCs w:val="21"/>
        </w:rPr>
        <w:t>8．合同授予</w:t>
      </w:r>
      <w:bookmarkEnd w:id="482"/>
    </w:p>
    <w:p w14:paraId="3AF17081"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8.1 中标通知</w:t>
      </w:r>
    </w:p>
    <w:p w14:paraId="5B75D543"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在本章第3.3 条规定的投标有效期内，招标人以书面形式向中标人发出中标通知书，同时将中标结果通知未中标的投标人。</w:t>
      </w:r>
    </w:p>
    <w:p w14:paraId="5283415B"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8.2 履约担保</w:t>
      </w:r>
    </w:p>
    <w:p w14:paraId="106F2DFB" w14:textId="77777777" w:rsidR="00E472F5" w:rsidRPr="00407DDC" w:rsidRDefault="00000000">
      <w:pPr>
        <w:spacing w:line="360" w:lineRule="auto"/>
        <w:ind w:firstLineChars="200" w:firstLine="420"/>
        <w:rPr>
          <w:rFonts w:ascii="宋体" w:hAnsi="宋体"/>
          <w:szCs w:val="21"/>
        </w:rPr>
      </w:pPr>
      <w:r w:rsidRPr="00407DDC">
        <w:rPr>
          <w:rFonts w:ascii="黑体" w:eastAsia="黑体" w:hAnsi="宋体" w:hint="eastAsia"/>
          <w:szCs w:val="21"/>
        </w:rPr>
        <w:t>8.2.1</w:t>
      </w:r>
      <w:r w:rsidRPr="00407DDC">
        <w:rPr>
          <w:rFonts w:ascii="宋体" w:hAnsi="宋体" w:hint="eastAsia"/>
          <w:szCs w:val="21"/>
        </w:rPr>
        <w:t xml:space="preserve"> 在签订合同前，中标人应按投标人须知前附表规定的金额、担保形式和招标文件第4章“合同主要条款”规定的履约担保格式向招标人提交履约担保。联合体中标的，其履约担保由牵头人递交，并应符合投标人须知前附表规定的金额、担保形式和招标文件第4章“合同主要条款”规定的履约担保格式要求。</w:t>
      </w:r>
    </w:p>
    <w:p w14:paraId="1443BB92" w14:textId="77777777" w:rsidR="00E472F5" w:rsidRPr="00407DDC" w:rsidRDefault="00000000">
      <w:pPr>
        <w:spacing w:line="360" w:lineRule="auto"/>
        <w:ind w:firstLineChars="200" w:firstLine="420"/>
        <w:rPr>
          <w:rFonts w:ascii="宋体" w:hAnsi="宋体"/>
          <w:szCs w:val="21"/>
        </w:rPr>
      </w:pPr>
      <w:r w:rsidRPr="00407DDC">
        <w:rPr>
          <w:rFonts w:ascii="黑体" w:eastAsia="黑体" w:hAnsi="宋体" w:hint="eastAsia"/>
          <w:szCs w:val="21"/>
        </w:rPr>
        <w:t>8.2.2</w:t>
      </w:r>
      <w:r w:rsidRPr="00407DDC">
        <w:rPr>
          <w:rFonts w:ascii="宋体" w:hAnsi="宋体" w:hint="eastAsia"/>
          <w:szCs w:val="21"/>
        </w:rPr>
        <w:t xml:space="preserve"> 中标人不能按本章第7.3.1 条要求提交履约担保的，视为放弃中标，其投标保证金不予退还，给招标人造成的损失超过投标保证金数额的，中标人还应当对超过部分予以赔偿。</w:t>
      </w:r>
    </w:p>
    <w:p w14:paraId="057F8B29"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8.3 签订合同</w:t>
      </w:r>
    </w:p>
    <w:p w14:paraId="090A6370"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8.3.1 招标人和中标人应当自中标通知书发出之日起30 日内，根据招标文件和中标人的投标文件订立书面合同。中标人无正当理由不与招标人订立合同，在签订合同时向招标人提出附加条件，或者不按照招标文件要求提交履约保证金的，取消其中标资格，投标保证金不予退还。给招标人造成的损失超过投标保证金数额的，中标人还应当对超过部分予以赔偿。</w:t>
      </w:r>
    </w:p>
    <w:p w14:paraId="6E95745C" w14:textId="77777777" w:rsidR="00E472F5" w:rsidRPr="00407DDC" w:rsidRDefault="00000000">
      <w:pPr>
        <w:spacing w:line="360" w:lineRule="auto"/>
        <w:ind w:firstLineChars="200" w:firstLine="420"/>
        <w:rPr>
          <w:rFonts w:ascii="宋体" w:hAnsi="宋体"/>
          <w:szCs w:val="21"/>
        </w:rPr>
      </w:pPr>
      <w:r w:rsidRPr="00407DDC">
        <w:rPr>
          <w:rFonts w:ascii="黑体" w:eastAsia="黑体" w:hAnsi="宋体" w:hint="eastAsia"/>
          <w:szCs w:val="21"/>
        </w:rPr>
        <w:t>8.3.2</w:t>
      </w:r>
      <w:r w:rsidRPr="00407DDC">
        <w:rPr>
          <w:rFonts w:ascii="宋体" w:hAnsi="宋体" w:hint="eastAsia"/>
          <w:szCs w:val="21"/>
        </w:rPr>
        <w:t xml:space="preserve"> 发出中标通知书后，招标人无正当理由拒签合同的，招标人应向中标人退还投标保证金；给中标人造成损失的，还应当赔偿损失。</w:t>
      </w:r>
    </w:p>
    <w:p w14:paraId="769DE1DC"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rPr>
        <w:t>8.3.3</w:t>
      </w:r>
      <w:r w:rsidRPr="00407DDC">
        <w:rPr>
          <w:rFonts w:ascii="宋体" w:hAnsi="宋体" w:hint="eastAsia"/>
          <w:szCs w:val="21"/>
        </w:rPr>
        <w:t>中标人应当自中标通知书发出之日起</w:t>
      </w:r>
      <w:r w:rsidRPr="00407DDC">
        <w:rPr>
          <w:rFonts w:ascii="宋体" w:hAnsi="宋体"/>
          <w:szCs w:val="21"/>
        </w:rPr>
        <w:t>30</w:t>
      </w:r>
      <w:r w:rsidRPr="00407DDC">
        <w:rPr>
          <w:rFonts w:ascii="宋体" w:hAnsi="宋体" w:hint="eastAsia"/>
          <w:szCs w:val="21"/>
        </w:rPr>
        <w:t>日内登录黄山市公共资源交易系统提交word</w:t>
      </w:r>
      <w:proofErr w:type="gramStart"/>
      <w:r w:rsidRPr="00407DDC">
        <w:rPr>
          <w:rFonts w:ascii="宋体" w:hAnsi="宋体" w:hint="eastAsia"/>
          <w:szCs w:val="21"/>
        </w:rPr>
        <w:t>版电子</w:t>
      </w:r>
      <w:proofErr w:type="gramEnd"/>
      <w:r w:rsidRPr="00407DDC">
        <w:rPr>
          <w:rFonts w:ascii="宋体" w:hAnsi="宋体" w:hint="eastAsia"/>
          <w:szCs w:val="21"/>
        </w:rPr>
        <w:t>合同并进行电子签章（提交件不能为扫描件），招标人应当在中标人提交合同当天及时登录黄山市公共资源交易系统签订合同并加盖电子签章，实施合同公开。</w:t>
      </w:r>
    </w:p>
    <w:p w14:paraId="21EE9941" w14:textId="77777777" w:rsidR="00E472F5" w:rsidRPr="00407DDC" w:rsidRDefault="00000000">
      <w:pPr>
        <w:keepNext/>
        <w:keepLines/>
        <w:snapToGrid w:val="0"/>
        <w:spacing w:line="400" w:lineRule="exact"/>
        <w:outlineLvl w:val="1"/>
        <w:rPr>
          <w:rFonts w:ascii="宋体" w:hAnsi="宋体"/>
          <w:b/>
          <w:bCs/>
          <w:szCs w:val="21"/>
        </w:rPr>
      </w:pPr>
      <w:bookmarkStart w:id="484" w:name="_Toc4235"/>
      <w:r w:rsidRPr="00407DDC">
        <w:rPr>
          <w:rFonts w:ascii="宋体" w:hAnsi="宋体" w:hint="eastAsia"/>
          <w:b/>
          <w:bCs/>
          <w:szCs w:val="21"/>
        </w:rPr>
        <w:t>9．重新招标和不再招标</w:t>
      </w:r>
      <w:bookmarkEnd w:id="484"/>
    </w:p>
    <w:p w14:paraId="597A0E7B"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9.1 重新招标</w:t>
      </w:r>
    </w:p>
    <w:p w14:paraId="3A8A638B" w14:textId="77777777" w:rsidR="00E472F5" w:rsidRPr="00407DDC" w:rsidRDefault="00000000">
      <w:pPr>
        <w:spacing w:line="360" w:lineRule="auto"/>
        <w:ind w:firstLineChars="200" w:firstLine="420"/>
        <w:rPr>
          <w:rFonts w:ascii="宋体" w:hAnsi="宋体"/>
          <w:szCs w:val="21"/>
        </w:rPr>
      </w:pPr>
      <w:r w:rsidRPr="00407DDC">
        <w:rPr>
          <w:rFonts w:ascii="黑体" w:eastAsia="黑体" w:hAnsi="宋体" w:hint="eastAsia"/>
          <w:szCs w:val="21"/>
        </w:rPr>
        <w:t>9.1.1</w:t>
      </w:r>
      <w:r w:rsidRPr="00407DDC">
        <w:rPr>
          <w:rFonts w:ascii="宋体" w:hAnsi="宋体" w:hint="eastAsia"/>
          <w:szCs w:val="21"/>
        </w:rPr>
        <w:t>投标截止时，投标人少于3个的，招标人应依法重新招标。</w:t>
      </w:r>
    </w:p>
    <w:p w14:paraId="6A19A3AF" w14:textId="77777777" w:rsidR="00E472F5" w:rsidRPr="00407DDC" w:rsidRDefault="00000000">
      <w:pPr>
        <w:spacing w:line="360" w:lineRule="auto"/>
        <w:ind w:firstLineChars="200" w:firstLine="420"/>
        <w:rPr>
          <w:rFonts w:ascii="宋体" w:hAnsi="宋体"/>
          <w:szCs w:val="21"/>
        </w:rPr>
      </w:pPr>
      <w:r w:rsidRPr="00407DDC">
        <w:rPr>
          <w:rFonts w:ascii="黑体" w:eastAsia="黑体" w:hAnsi="宋体" w:hint="eastAsia"/>
          <w:szCs w:val="21"/>
        </w:rPr>
        <w:t>9.1.2</w:t>
      </w:r>
      <w:r w:rsidRPr="00407DDC">
        <w:rPr>
          <w:rFonts w:ascii="宋体" w:hAnsi="宋体" w:hint="eastAsia"/>
          <w:szCs w:val="21"/>
        </w:rPr>
        <w:t>经评标委员会评审后否决所有投标的，招标人应依法重新招标。</w:t>
      </w:r>
    </w:p>
    <w:p w14:paraId="74A968C2"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9.1.3</w:t>
      </w:r>
      <w:bookmarkStart w:id="485" w:name="_Hlk170404633"/>
      <w:r w:rsidRPr="00407DDC">
        <w:rPr>
          <w:rFonts w:ascii="宋体" w:hAnsi="宋体" w:hint="eastAsia"/>
          <w:szCs w:val="21"/>
        </w:rPr>
        <w:t>定标后</w:t>
      </w:r>
      <w:bookmarkEnd w:id="485"/>
      <w:r w:rsidRPr="00407DDC">
        <w:rPr>
          <w:rFonts w:ascii="宋体" w:hAnsi="宋体" w:hint="eastAsia"/>
          <w:szCs w:val="21"/>
        </w:rPr>
        <w:t>排名第一的</w:t>
      </w:r>
      <w:r w:rsidR="003D7953" w:rsidRPr="00407DDC">
        <w:rPr>
          <w:rFonts w:ascii="宋体" w:hAnsi="宋体" w:hint="eastAsia"/>
          <w:szCs w:val="21"/>
        </w:rPr>
        <w:t>定标候选人</w:t>
      </w:r>
      <w:r w:rsidRPr="00407DDC">
        <w:rPr>
          <w:rFonts w:ascii="宋体" w:hAnsi="宋体" w:hint="eastAsia"/>
          <w:szCs w:val="21"/>
        </w:rPr>
        <w:t>放弃中标、因不可抗力不能履行合同、不按照招标文件要求提交履约保证金，或者被查实存在影响中标结果的违法行为等情形，不符合中标条件的，招标人可以重新招标。</w:t>
      </w:r>
    </w:p>
    <w:p w14:paraId="2224C1CE" w14:textId="77777777" w:rsidR="00E472F5" w:rsidRPr="00407DDC" w:rsidRDefault="00000000">
      <w:pPr>
        <w:spacing w:line="360" w:lineRule="auto"/>
        <w:ind w:firstLineChars="200" w:firstLine="420"/>
        <w:rPr>
          <w:rFonts w:ascii="宋体" w:hAnsi="宋体"/>
          <w:szCs w:val="21"/>
        </w:rPr>
      </w:pPr>
      <w:bookmarkStart w:id="486" w:name="_Hlk170404648"/>
      <w:r w:rsidRPr="00407DDC">
        <w:rPr>
          <w:rFonts w:ascii="宋体" w:hAnsi="宋体" w:hint="eastAsia"/>
          <w:szCs w:val="21"/>
        </w:rPr>
        <w:t>9.1.4</w:t>
      </w:r>
      <w:r w:rsidRPr="00407DDC">
        <w:rPr>
          <w:rFonts w:ascii="宋体" w:hAnsi="宋体" w:cs="宋体" w:hint="eastAsia"/>
          <w:bCs/>
          <w:snapToGrid w:val="0"/>
          <w:kern w:val="0"/>
          <w:szCs w:val="21"/>
        </w:rPr>
        <w:t>法律、法规规定的其他情形。</w:t>
      </w:r>
    </w:p>
    <w:bookmarkEnd w:id="486"/>
    <w:p w14:paraId="772BC1E4"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lastRenderedPageBreak/>
        <w:t>9.2 不再招标</w:t>
      </w:r>
    </w:p>
    <w:p w14:paraId="64BA41A9"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 xml:space="preserve">重新招标后投标人仍少于3 </w:t>
      </w:r>
      <w:proofErr w:type="gramStart"/>
      <w:r w:rsidRPr="00407DDC">
        <w:rPr>
          <w:rFonts w:ascii="宋体" w:hAnsi="宋体" w:hint="eastAsia"/>
          <w:szCs w:val="21"/>
        </w:rPr>
        <w:t>个</w:t>
      </w:r>
      <w:proofErr w:type="gramEnd"/>
      <w:r w:rsidRPr="00407DDC">
        <w:rPr>
          <w:rFonts w:ascii="宋体" w:hAnsi="宋体" w:hint="eastAsia"/>
          <w:szCs w:val="21"/>
        </w:rPr>
        <w:t>或者所有投标被否决的，属于必须审批或核准的工程建设项目，经原审批或核准部门批准后可以不再进行招标。</w:t>
      </w:r>
    </w:p>
    <w:p w14:paraId="5875D7B8" w14:textId="77777777" w:rsidR="00E472F5" w:rsidRPr="00407DDC" w:rsidRDefault="00000000">
      <w:pPr>
        <w:keepNext/>
        <w:keepLines/>
        <w:snapToGrid w:val="0"/>
        <w:spacing w:line="400" w:lineRule="exact"/>
        <w:outlineLvl w:val="1"/>
        <w:rPr>
          <w:rFonts w:ascii="宋体" w:hAnsi="宋体"/>
          <w:b/>
          <w:bCs/>
          <w:szCs w:val="21"/>
        </w:rPr>
      </w:pPr>
      <w:bookmarkStart w:id="487" w:name="_Toc32532"/>
      <w:r w:rsidRPr="00407DDC">
        <w:rPr>
          <w:rFonts w:ascii="宋体" w:hAnsi="宋体" w:hint="eastAsia"/>
          <w:b/>
          <w:bCs/>
          <w:szCs w:val="21"/>
        </w:rPr>
        <w:t>10．纪律和监督</w:t>
      </w:r>
      <w:bookmarkEnd w:id="487"/>
    </w:p>
    <w:p w14:paraId="3BE19A31"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10.1 对招标人的纪律要求</w:t>
      </w:r>
    </w:p>
    <w:p w14:paraId="58E5164D"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招标人不得泄漏招标投标活动中应当保密的情况和资料，不得与投标人串通损害国家利益、社会公共利益或者他人合法权益。</w:t>
      </w:r>
    </w:p>
    <w:p w14:paraId="67957345"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10.2 对投标人的纪律要求</w:t>
      </w:r>
    </w:p>
    <w:p w14:paraId="6B73FC19"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5B9B49B6"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10.3 对评标委员会成员的纪律要求</w:t>
      </w:r>
    </w:p>
    <w:p w14:paraId="6F67A40E"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评标委员会成员不得收受他人的财物或者其他好处，不得向他人透漏对投标文件的评审和比较、</w:t>
      </w:r>
      <w:r w:rsidR="003D7953" w:rsidRPr="00407DDC">
        <w:rPr>
          <w:rFonts w:ascii="宋体" w:hAnsi="宋体" w:hint="eastAsia"/>
          <w:szCs w:val="21"/>
        </w:rPr>
        <w:t>定标候选人</w:t>
      </w:r>
      <w:r w:rsidRPr="00407DDC">
        <w:rPr>
          <w:rFonts w:ascii="宋体" w:hAnsi="宋体" w:hint="eastAsia"/>
          <w:szCs w:val="21"/>
        </w:rPr>
        <w:t>的推荐情况以及评标有关的其他情况。在评标活动中，评标委员会成员不得擅离职守，影响评标程序正常进行，不得使用第3章“评标办法”没有规定的评审因素和标准进行评标。</w:t>
      </w:r>
    </w:p>
    <w:p w14:paraId="760D9E3A"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10.4 对与评标活动有关的工作人员的纪律要求</w:t>
      </w:r>
    </w:p>
    <w:p w14:paraId="037BFBB4"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与评标活动有关的工作人员不得收受他人的财物或者其他好处，不得向他人透漏对投标文件的评审和比较、</w:t>
      </w:r>
      <w:r w:rsidR="003D7953" w:rsidRPr="00407DDC">
        <w:rPr>
          <w:rFonts w:ascii="宋体" w:hAnsi="宋体" w:hint="eastAsia"/>
          <w:szCs w:val="21"/>
        </w:rPr>
        <w:t>定标候选人</w:t>
      </w:r>
      <w:r w:rsidRPr="00407DDC">
        <w:rPr>
          <w:rFonts w:ascii="宋体" w:hAnsi="宋体" w:hint="eastAsia"/>
          <w:szCs w:val="21"/>
        </w:rPr>
        <w:t>的推荐情况以及评标有关的其他情况。在评标活动中，与评标活动有关的工作人员不得擅离职守，影响评标程序正常进行。</w:t>
      </w:r>
    </w:p>
    <w:p w14:paraId="4673D9C5"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t>10.5 异议</w:t>
      </w:r>
    </w:p>
    <w:p w14:paraId="657628F0"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10.5.1潜在投标人或者其他利害关系人对资格预审文件有异议的，应当在提交资格预审申请文件截止时间2日前提出；对招标文件有异议的，应当在投标截止时间10日前提出。招标人应当自收到异议之日起3日内</w:t>
      </w:r>
      <w:proofErr w:type="gramStart"/>
      <w:r w:rsidRPr="00407DDC">
        <w:rPr>
          <w:rFonts w:ascii="宋体" w:hAnsi="宋体" w:hint="eastAsia"/>
          <w:szCs w:val="21"/>
        </w:rPr>
        <w:t>作出</w:t>
      </w:r>
      <w:proofErr w:type="gramEnd"/>
      <w:r w:rsidRPr="00407DDC">
        <w:rPr>
          <w:rFonts w:ascii="宋体" w:hAnsi="宋体" w:hint="eastAsia"/>
          <w:szCs w:val="21"/>
        </w:rPr>
        <w:t>答复；</w:t>
      </w:r>
      <w:proofErr w:type="gramStart"/>
      <w:r w:rsidRPr="00407DDC">
        <w:rPr>
          <w:rFonts w:ascii="宋体" w:hAnsi="宋体" w:hint="eastAsia"/>
          <w:szCs w:val="21"/>
        </w:rPr>
        <w:t>作出</w:t>
      </w:r>
      <w:proofErr w:type="gramEnd"/>
      <w:r w:rsidRPr="00407DDC">
        <w:rPr>
          <w:rFonts w:ascii="宋体" w:hAnsi="宋体" w:hint="eastAsia"/>
          <w:szCs w:val="21"/>
        </w:rPr>
        <w:t>答复前，应当暂停招标投标活动。招标人对异议的答复将在本项目交易平台所在地交易中心</w:t>
      </w:r>
      <w:proofErr w:type="gramStart"/>
      <w:r w:rsidRPr="00407DDC">
        <w:rPr>
          <w:rFonts w:ascii="宋体" w:hAnsi="宋体" w:hint="eastAsia"/>
          <w:szCs w:val="21"/>
        </w:rPr>
        <w:t>门户网</w:t>
      </w:r>
      <w:proofErr w:type="gramEnd"/>
      <w:r w:rsidRPr="00407DDC">
        <w:rPr>
          <w:rFonts w:ascii="宋体" w:hAnsi="宋体" w:hint="eastAsia"/>
          <w:szCs w:val="21"/>
        </w:rPr>
        <w:t>答疑澄清栏中公布，所有购买招标文件的潜在投标人可自行查看该答复内容。异议方式见投标人须知前附表。</w:t>
      </w:r>
    </w:p>
    <w:p w14:paraId="010D7F3E"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10.5.2投标人对开标有异议的，应当在开标现场提出，招标人应当当场</w:t>
      </w:r>
      <w:proofErr w:type="gramStart"/>
      <w:r w:rsidRPr="00407DDC">
        <w:rPr>
          <w:rFonts w:ascii="宋体" w:hAnsi="宋体" w:hint="eastAsia"/>
          <w:szCs w:val="21"/>
        </w:rPr>
        <w:t>作出</w:t>
      </w:r>
      <w:proofErr w:type="gramEnd"/>
      <w:r w:rsidRPr="00407DDC">
        <w:rPr>
          <w:rFonts w:ascii="宋体" w:hAnsi="宋体" w:hint="eastAsia"/>
          <w:szCs w:val="21"/>
        </w:rPr>
        <w:t>答复，并制作记录。电子招投标的异议和答复应通过不见面开标大厅进行。</w:t>
      </w:r>
    </w:p>
    <w:p w14:paraId="7DD73141"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10.5.3投标人或者其他利害关系人对依法必须进行招标的项目的评标结果有异议的，应当在</w:t>
      </w:r>
      <w:r w:rsidR="003D7953" w:rsidRPr="00407DDC">
        <w:rPr>
          <w:rFonts w:ascii="宋体" w:hAnsi="宋体" w:hint="eastAsia"/>
          <w:szCs w:val="21"/>
        </w:rPr>
        <w:t>定标候选人</w:t>
      </w:r>
      <w:r w:rsidRPr="00407DDC">
        <w:rPr>
          <w:rFonts w:ascii="宋体" w:hAnsi="宋体" w:hint="eastAsia"/>
          <w:szCs w:val="21"/>
        </w:rPr>
        <w:t>公示期间提出。招标人应当自收到异议之日起3日内</w:t>
      </w:r>
      <w:proofErr w:type="gramStart"/>
      <w:r w:rsidRPr="00407DDC">
        <w:rPr>
          <w:rFonts w:ascii="宋体" w:hAnsi="宋体" w:hint="eastAsia"/>
          <w:szCs w:val="21"/>
        </w:rPr>
        <w:t>作出</w:t>
      </w:r>
      <w:proofErr w:type="gramEnd"/>
      <w:r w:rsidRPr="00407DDC">
        <w:rPr>
          <w:rFonts w:ascii="宋体" w:hAnsi="宋体" w:hint="eastAsia"/>
          <w:szCs w:val="21"/>
        </w:rPr>
        <w:t>答复；</w:t>
      </w:r>
      <w:proofErr w:type="gramStart"/>
      <w:r w:rsidRPr="00407DDC">
        <w:rPr>
          <w:rFonts w:ascii="宋体" w:hAnsi="宋体" w:hint="eastAsia"/>
          <w:szCs w:val="21"/>
        </w:rPr>
        <w:t>作出</w:t>
      </w:r>
      <w:proofErr w:type="gramEnd"/>
      <w:r w:rsidRPr="00407DDC">
        <w:rPr>
          <w:rFonts w:ascii="宋体" w:hAnsi="宋体" w:hint="eastAsia"/>
          <w:szCs w:val="21"/>
        </w:rPr>
        <w:t>答复前，应当暂停招标投标活动。</w:t>
      </w:r>
    </w:p>
    <w:p w14:paraId="4389929C" w14:textId="77777777" w:rsidR="00E472F5" w:rsidRPr="00407DDC" w:rsidRDefault="00000000">
      <w:pPr>
        <w:keepNext/>
        <w:keepLines/>
        <w:snapToGrid w:val="0"/>
        <w:spacing w:line="400" w:lineRule="exact"/>
        <w:outlineLvl w:val="2"/>
        <w:rPr>
          <w:rFonts w:ascii="宋体" w:hAnsi="宋体"/>
          <w:b/>
          <w:bCs/>
          <w:szCs w:val="21"/>
        </w:rPr>
      </w:pPr>
      <w:r w:rsidRPr="00407DDC">
        <w:rPr>
          <w:rFonts w:ascii="宋体" w:hAnsi="宋体" w:hint="eastAsia"/>
          <w:b/>
          <w:bCs/>
          <w:szCs w:val="21"/>
        </w:rPr>
        <w:lastRenderedPageBreak/>
        <w:t>10.6 投诉</w:t>
      </w:r>
    </w:p>
    <w:p w14:paraId="0FCA43C4"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投标人和其他利害关系人认为本次招标活动违反法律、法规和规章规定的，可以自知道或应当知道之日起10日内向有关行政监督部门投诉，投诉方式见投标人须知前附表。依法应当先进行异议的应当先向招标人提出异议。</w:t>
      </w:r>
    </w:p>
    <w:p w14:paraId="5D96688E" w14:textId="77777777" w:rsidR="00E472F5" w:rsidRPr="00407DDC" w:rsidRDefault="00000000">
      <w:pPr>
        <w:keepNext/>
        <w:keepLines/>
        <w:snapToGrid w:val="0"/>
        <w:spacing w:line="400" w:lineRule="exact"/>
        <w:outlineLvl w:val="1"/>
        <w:rPr>
          <w:rFonts w:ascii="宋体" w:hAnsi="宋体"/>
          <w:b/>
          <w:bCs/>
          <w:szCs w:val="21"/>
        </w:rPr>
      </w:pPr>
      <w:bookmarkStart w:id="488" w:name="_Toc31786"/>
      <w:r w:rsidRPr="00407DDC">
        <w:rPr>
          <w:rFonts w:ascii="宋体" w:hAnsi="宋体" w:hint="eastAsia"/>
          <w:b/>
          <w:bCs/>
          <w:szCs w:val="21"/>
        </w:rPr>
        <w:t>11．需要补充的其他内容</w:t>
      </w:r>
      <w:bookmarkEnd w:id="488"/>
    </w:p>
    <w:p w14:paraId="6E35EBD2"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需要补充的其他内容：见投标人须知前附表。</w:t>
      </w:r>
      <w:bookmarkEnd w:id="483"/>
    </w:p>
    <w:p w14:paraId="25A4C822" w14:textId="77777777" w:rsidR="00E472F5" w:rsidRPr="00407DDC" w:rsidRDefault="00000000">
      <w:pPr>
        <w:adjustRightInd w:val="0"/>
        <w:snapToGrid w:val="0"/>
        <w:spacing w:line="400" w:lineRule="exact"/>
        <w:jc w:val="center"/>
        <w:outlineLvl w:val="0"/>
        <w:rPr>
          <w:rFonts w:ascii="宋体" w:hAnsi="宋体"/>
          <w:b/>
          <w:bCs/>
          <w:kern w:val="44"/>
          <w:sz w:val="36"/>
          <w:szCs w:val="36"/>
        </w:rPr>
      </w:pPr>
      <w:bookmarkStart w:id="489" w:name="_Toc96523993"/>
      <w:r w:rsidRPr="00407DDC">
        <w:rPr>
          <w:rFonts w:ascii="宋体" w:hAnsi="宋体" w:hint="eastAsia"/>
          <w:b/>
          <w:bCs/>
          <w:kern w:val="44"/>
          <w:sz w:val="36"/>
          <w:szCs w:val="36"/>
        </w:rPr>
        <w:br w:type="page"/>
      </w:r>
      <w:bookmarkStart w:id="490" w:name="_Hlk186726171"/>
      <w:r w:rsidRPr="00407DDC">
        <w:rPr>
          <w:rFonts w:ascii="宋体" w:hAnsi="宋体" w:hint="eastAsia"/>
          <w:b/>
          <w:bCs/>
          <w:kern w:val="44"/>
          <w:sz w:val="36"/>
          <w:szCs w:val="36"/>
        </w:rPr>
        <w:lastRenderedPageBreak/>
        <w:t>第三章 评标办法（设计团队招标）</w:t>
      </w:r>
      <w:bookmarkEnd w:id="489"/>
    </w:p>
    <w:p w14:paraId="3D9E891B" w14:textId="77777777" w:rsidR="00E472F5" w:rsidRPr="00407DDC" w:rsidRDefault="00E472F5">
      <w:pPr>
        <w:snapToGrid w:val="0"/>
        <w:spacing w:line="400" w:lineRule="exact"/>
        <w:rPr>
          <w:rFonts w:ascii="宋体" w:hAnsi="宋体"/>
        </w:rPr>
      </w:pPr>
    </w:p>
    <w:p w14:paraId="05FEB8F6" w14:textId="77777777" w:rsidR="00E472F5" w:rsidRPr="00407DDC" w:rsidRDefault="00000000">
      <w:pPr>
        <w:snapToGrid w:val="0"/>
        <w:spacing w:line="400" w:lineRule="exact"/>
        <w:rPr>
          <w:rFonts w:ascii="宋体" w:hAnsi="宋体"/>
          <w:b/>
          <w:sz w:val="24"/>
        </w:rPr>
      </w:pPr>
      <w:r w:rsidRPr="00407DDC">
        <w:rPr>
          <w:rFonts w:ascii="宋体" w:hAnsi="宋体" w:hint="eastAsia"/>
          <w:b/>
          <w:sz w:val="24"/>
        </w:rPr>
        <w:t>一、详细评审分值构成表：</w:t>
      </w:r>
    </w:p>
    <w:p w14:paraId="180A7B47" w14:textId="77777777" w:rsidR="00E472F5" w:rsidRPr="00407DDC" w:rsidRDefault="00E472F5">
      <w:pPr>
        <w:snapToGrid w:val="0"/>
        <w:spacing w:line="400" w:lineRule="exact"/>
        <w:ind w:firstLineChars="200" w:firstLine="562"/>
        <w:jc w:val="center"/>
        <w:rPr>
          <w:rFonts w:ascii="宋体" w:hAnsi="宋体" w:cs="宋体"/>
          <w:b/>
          <w:bCs/>
          <w:sz w:val="28"/>
          <w:szCs w:val="28"/>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5833"/>
        <w:gridCol w:w="2807"/>
      </w:tblGrid>
      <w:tr w:rsidR="00407DDC" w:rsidRPr="00407DDC" w14:paraId="1691C3D1" w14:textId="77777777" w:rsidTr="001614B9">
        <w:trPr>
          <w:trHeight w:val="720"/>
          <w:jc w:val="center"/>
        </w:trPr>
        <w:tc>
          <w:tcPr>
            <w:tcW w:w="674" w:type="dxa"/>
            <w:tcBorders>
              <w:top w:val="single" w:sz="4" w:space="0" w:color="auto"/>
              <w:left w:val="single" w:sz="4" w:space="0" w:color="auto"/>
              <w:bottom w:val="single" w:sz="4" w:space="0" w:color="auto"/>
              <w:right w:val="single" w:sz="4" w:space="0" w:color="auto"/>
            </w:tcBorders>
            <w:vAlign w:val="center"/>
          </w:tcPr>
          <w:p w14:paraId="65281853" w14:textId="77777777" w:rsidR="00E472F5" w:rsidRPr="00407DDC" w:rsidRDefault="00000000">
            <w:pPr>
              <w:tabs>
                <w:tab w:val="left" w:pos="720"/>
              </w:tabs>
              <w:spacing w:line="400" w:lineRule="exact"/>
              <w:rPr>
                <w:rFonts w:ascii="宋体" w:hAnsi="宋体"/>
                <w:b/>
                <w:bCs/>
                <w:szCs w:val="21"/>
              </w:rPr>
            </w:pPr>
            <w:r w:rsidRPr="00407DDC">
              <w:rPr>
                <w:rFonts w:ascii="宋体" w:hAnsi="宋体" w:hint="eastAsia"/>
                <w:b/>
                <w:bCs/>
                <w:szCs w:val="21"/>
              </w:rPr>
              <w:t>序号</w:t>
            </w:r>
          </w:p>
        </w:tc>
        <w:tc>
          <w:tcPr>
            <w:tcW w:w="5833" w:type="dxa"/>
            <w:tcBorders>
              <w:top w:val="single" w:sz="4" w:space="0" w:color="auto"/>
              <w:left w:val="single" w:sz="4" w:space="0" w:color="auto"/>
              <w:bottom w:val="single" w:sz="4" w:space="0" w:color="auto"/>
              <w:right w:val="single" w:sz="4" w:space="0" w:color="auto"/>
            </w:tcBorders>
            <w:vAlign w:val="center"/>
          </w:tcPr>
          <w:p w14:paraId="4E3A1792" w14:textId="77777777" w:rsidR="00E472F5" w:rsidRPr="00407DDC" w:rsidRDefault="00000000">
            <w:pPr>
              <w:tabs>
                <w:tab w:val="left" w:pos="720"/>
              </w:tabs>
              <w:spacing w:line="400" w:lineRule="exact"/>
              <w:jc w:val="center"/>
              <w:rPr>
                <w:rFonts w:ascii="宋体" w:hAnsi="宋体"/>
                <w:b/>
                <w:bCs/>
                <w:szCs w:val="21"/>
              </w:rPr>
            </w:pPr>
            <w:r w:rsidRPr="00407DDC">
              <w:rPr>
                <w:rFonts w:ascii="宋体" w:hAnsi="宋体" w:hint="eastAsia"/>
                <w:b/>
                <w:bCs/>
                <w:szCs w:val="21"/>
              </w:rPr>
              <w:t>评 审 内 容</w:t>
            </w:r>
          </w:p>
        </w:tc>
        <w:tc>
          <w:tcPr>
            <w:tcW w:w="2807" w:type="dxa"/>
            <w:tcBorders>
              <w:top w:val="single" w:sz="4" w:space="0" w:color="auto"/>
              <w:left w:val="single" w:sz="4" w:space="0" w:color="auto"/>
              <w:bottom w:val="single" w:sz="4" w:space="0" w:color="auto"/>
              <w:right w:val="single" w:sz="4" w:space="0" w:color="auto"/>
            </w:tcBorders>
            <w:vAlign w:val="center"/>
          </w:tcPr>
          <w:p w14:paraId="25A719B4" w14:textId="77777777" w:rsidR="00E472F5" w:rsidRPr="00407DDC" w:rsidRDefault="00000000">
            <w:pPr>
              <w:tabs>
                <w:tab w:val="left" w:pos="720"/>
              </w:tabs>
              <w:spacing w:line="400" w:lineRule="exact"/>
              <w:jc w:val="center"/>
              <w:rPr>
                <w:rFonts w:ascii="宋体" w:hAnsi="宋体"/>
                <w:b/>
                <w:bCs/>
                <w:szCs w:val="21"/>
              </w:rPr>
            </w:pPr>
            <w:r w:rsidRPr="00407DDC">
              <w:rPr>
                <w:rFonts w:ascii="宋体" w:hAnsi="宋体" w:hint="eastAsia"/>
                <w:b/>
                <w:bCs/>
                <w:szCs w:val="21"/>
              </w:rPr>
              <w:t>单项分值</w:t>
            </w:r>
          </w:p>
        </w:tc>
      </w:tr>
      <w:tr w:rsidR="00407DDC" w:rsidRPr="00407DDC" w14:paraId="596CA667" w14:textId="77777777" w:rsidTr="001614B9">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7111EFF5" w14:textId="77777777" w:rsidR="001614B9" w:rsidRPr="00407DDC" w:rsidRDefault="001614B9" w:rsidP="001614B9">
            <w:pPr>
              <w:tabs>
                <w:tab w:val="left" w:pos="720"/>
              </w:tabs>
              <w:spacing w:line="400" w:lineRule="exact"/>
              <w:jc w:val="center"/>
              <w:rPr>
                <w:rFonts w:ascii="宋体" w:hAnsi="宋体"/>
                <w:bCs/>
                <w:szCs w:val="21"/>
              </w:rPr>
            </w:pPr>
            <w:r w:rsidRPr="00407DDC">
              <w:rPr>
                <w:rFonts w:ascii="宋体" w:hAnsi="宋体" w:hint="eastAsia"/>
                <w:bCs/>
                <w:szCs w:val="21"/>
              </w:rPr>
              <w:t>1</w:t>
            </w:r>
          </w:p>
        </w:tc>
        <w:tc>
          <w:tcPr>
            <w:tcW w:w="5833" w:type="dxa"/>
            <w:tcBorders>
              <w:top w:val="single" w:sz="4" w:space="0" w:color="auto"/>
              <w:left w:val="single" w:sz="4" w:space="0" w:color="auto"/>
              <w:bottom w:val="single" w:sz="4" w:space="0" w:color="auto"/>
              <w:right w:val="single" w:sz="4" w:space="0" w:color="auto"/>
            </w:tcBorders>
            <w:vAlign w:val="center"/>
          </w:tcPr>
          <w:p w14:paraId="582F6B56" w14:textId="25A9FDA2" w:rsidR="001614B9" w:rsidRPr="00407DDC" w:rsidRDefault="001614B9" w:rsidP="001614B9">
            <w:pPr>
              <w:spacing w:line="400" w:lineRule="exact"/>
              <w:rPr>
                <w:rFonts w:ascii="宋体" w:hAnsi="宋体"/>
                <w:szCs w:val="21"/>
              </w:rPr>
            </w:pPr>
            <w:r w:rsidRPr="00407DDC">
              <w:rPr>
                <w:rFonts w:hint="eastAsia"/>
                <w:bCs/>
                <w:sz w:val="24"/>
                <w:szCs w:val="24"/>
              </w:rPr>
              <w:t>符合性评审（资格评审）</w:t>
            </w:r>
          </w:p>
        </w:tc>
        <w:tc>
          <w:tcPr>
            <w:tcW w:w="2807" w:type="dxa"/>
            <w:tcBorders>
              <w:top w:val="single" w:sz="4" w:space="0" w:color="auto"/>
              <w:left w:val="single" w:sz="4" w:space="0" w:color="auto"/>
              <w:bottom w:val="single" w:sz="4" w:space="0" w:color="auto"/>
              <w:right w:val="single" w:sz="4" w:space="0" w:color="auto"/>
            </w:tcBorders>
            <w:vAlign w:val="center"/>
          </w:tcPr>
          <w:p w14:paraId="2E359A49" w14:textId="77777777" w:rsidR="001614B9" w:rsidRPr="00407DDC" w:rsidRDefault="001614B9" w:rsidP="001614B9">
            <w:pPr>
              <w:tabs>
                <w:tab w:val="left" w:pos="720"/>
              </w:tabs>
              <w:spacing w:line="400" w:lineRule="exact"/>
              <w:jc w:val="center"/>
              <w:rPr>
                <w:rFonts w:ascii="宋体" w:hAnsi="宋体"/>
                <w:bCs/>
                <w:szCs w:val="21"/>
              </w:rPr>
            </w:pPr>
            <w:r w:rsidRPr="00407DDC">
              <w:rPr>
                <w:rFonts w:ascii="宋体" w:hAnsi="宋体" w:hint="eastAsia"/>
                <w:bCs/>
                <w:szCs w:val="21"/>
              </w:rPr>
              <w:t>资格审查</w:t>
            </w:r>
          </w:p>
        </w:tc>
      </w:tr>
      <w:tr w:rsidR="00407DDC" w:rsidRPr="00407DDC" w14:paraId="205D4A63" w14:textId="77777777" w:rsidTr="001614B9">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7366A7D2" w14:textId="21106B30" w:rsidR="001614B9" w:rsidRPr="00407DDC" w:rsidRDefault="001614B9" w:rsidP="001614B9">
            <w:pPr>
              <w:tabs>
                <w:tab w:val="left" w:pos="720"/>
              </w:tabs>
              <w:spacing w:line="400" w:lineRule="exact"/>
              <w:jc w:val="center"/>
              <w:rPr>
                <w:rFonts w:ascii="宋体" w:hAnsi="宋体"/>
                <w:bCs/>
                <w:szCs w:val="21"/>
              </w:rPr>
            </w:pPr>
            <w:r w:rsidRPr="00407DDC">
              <w:rPr>
                <w:rFonts w:ascii="宋体" w:hAnsi="宋体" w:hint="eastAsia"/>
                <w:bCs/>
                <w:szCs w:val="21"/>
              </w:rPr>
              <w:t>2</w:t>
            </w:r>
          </w:p>
        </w:tc>
        <w:tc>
          <w:tcPr>
            <w:tcW w:w="5833" w:type="dxa"/>
            <w:tcBorders>
              <w:top w:val="single" w:sz="4" w:space="0" w:color="auto"/>
              <w:left w:val="single" w:sz="4" w:space="0" w:color="auto"/>
              <w:bottom w:val="single" w:sz="4" w:space="0" w:color="auto"/>
              <w:right w:val="single" w:sz="4" w:space="0" w:color="auto"/>
            </w:tcBorders>
            <w:vAlign w:val="center"/>
          </w:tcPr>
          <w:p w14:paraId="44412943" w14:textId="4F798D4C" w:rsidR="001614B9" w:rsidRPr="00407DDC" w:rsidRDefault="001614B9" w:rsidP="001614B9">
            <w:pPr>
              <w:spacing w:line="400" w:lineRule="exact"/>
              <w:rPr>
                <w:rFonts w:ascii="宋体" w:hAnsi="宋体"/>
                <w:bCs/>
                <w:szCs w:val="21"/>
              </w:rPr>
            </w:pPr>
            <w:proofErr w:type="gramStart"/>
            <w:r w:rsidRPr="00407DDC">
              <w:rPr>
                <w:rFonts w:hint="eastAsia"/>
                <w:bCs/>
                <w:sz w:val="24"/>
                <w:szCs w:val="24"/>
              </w:rPr>
              <w:t>标函标</w:t>
            </w:r>
            <w:proofErr w:type="gramEnd"/>
          </w:p>
        </w:tc>
        <w:tc>
          <w:tcPr>
            <w:tcW w:w="2807" w:type="dxa"/>
            <w:tcBorders>
              <w:top w:val="single" w:sz="4" w:space="0" w:color="auto"/>
              <w:left w:val="single" w:sz="4" w:space="0" w:color="auto"/>
              <w:bottom w:val="single" w:sz="4" w:space="0" w:color="auto"/>
              <w:right w:val="single" w:sz="4" w:space="0" w:color="auto"/>
            </w:tcBorders>
            <w:vAlign w:val="center"/>
          </w:tcPr>
          <w:p w14:paraId="12D8C07E" w14:textId="4F9B042D" w:rsidR="001614B9" w:rsidRPr="00407DDC" w:rsidRDefault="001614B9" w:rsidP="001614B9">
            <w:pPr>
              <w:tabs>
                <w:tab w:val="left" w:pos="720"/>
              </w:tabs>
              <w:spacing w:line="400" w:lineRule="exact"/>
              <w:jc w:val="center"/>
              <w:rPr>
                <w:rFonts w:ascii="宋体" w:hAnsi="宋体"/>
                <w:bCs/>
                <w:szCs w:val="21"/>
              </w:rPr>
            </w:pPr>
            <w:permStart w:id="1568032581" w:edGrp="everyone"/>
            <w:r w:rsidRPr="00407DDC">
              <w:rPr>
                <w:rFonts w:ascii="宋体" w:hAnsi="宋体" w:hint="eastAsia"/>
                <w:bCs/>
                <w:szCs w:val="21"/>
                <w:u w:val="single"/>
              </w:rPr>
              <w:t xml:space="preserve">   </w:t>
            </w:r>
            <w:permEnd w:id="1568032581"/>
            <w:r w:rsidRPr="00407DDC">
              <w:rPr>
                <w:rFonts w:hAnsi="宋体" w:hint="eastAsia"/>
                <w:bCs/>
                <w:szCs w:val="21"/>
              </w:rPr>
              <w:t>分</w:t>
            </w:r>
          </w:p>
        </w:tc>
      </w:tr>
      <w:tr w:rsidR="00407DDC" w:rsidRPr="00407DDC" w14:paraId="254C9AC5" w14:textId="77777777" w:rsidTr="001614B9">
        <w:trPr>
          <w:trHeight w:val="620"/>
          <w:jc w:val="center"/>
        </w:trPr>
        <w:tc>
          <w:tcPr>
            <w:tcW w:w="674" w:type="dxa"/>
            <w:tcBorders>
              <w:top w:val="single" w:sz="4" w:space="0" w:color="auto"/>
              <w:left w:val="single" w:sz="4" w:space="0" w:color="auto"/>
              <w:bottom w:val="single" w:sz="4" w:space="0" w:color="auto"/>
              <w:right w:val="single" w:sz="4" w:space="0" w:color="auto"/>
            </w:tcBorders>
            <w:vAlign w:val="center"/>
          </w:tcPr>
          <w:p w14:paraId="3838ACFD" w14:textId="533B0A9B" w:rsidR="001614B9" w:rsidRPr="00407DDC" w:rsidRDefault="001614B9" w:rsidP="001614B9">
            <w:pPr>
              <w:tabs>
                <w:tab w:val="left" w:pos="720"/>
              </w:tabs>
              <w:spacing w:line="400" w:lineRule="exact"/>
              <w:jc w:val="center"/>
              <w:rPr>
                <w:rFonts w:ascii="宋体" w:hAnsi="宋体"/>
                <w:bCs/>
                <w:szCs w:val="21"/>
              </w:rPr>
            </w:pPr>
            <w:r w:rsidRPr="00407DDC">
              <w:rPr>
                <w:rFonts w:ascii="宋体" w:hAnsi="宋体"/>
                <w:bCs/>
                <w:szCs w:val="21"/>
              </w:rPr>
              <w:t>3</w:t>
            </w:r>
          </w:p>
        </w:tc>
        <w:tc>
          <w:tcPr>
            <w:tcW w:w="5833" w:type="dxa"/>
            <w:tcBorders>
              <w:top w:val="single" w:sz="4" w:space="0" w:color="auto"/>
              <w:left w:val="single" w:sz="4" w:space="0" w:color="auto"/>
              <w:bottom w:val="single" w:sz="4" w:space="0" w:color="auto"/>
              <w:right w:val="single" w:sz="4" w:space="0" w:color="auto"/>
            </w:tcBorders>
            <w:vAlign w:val="center"/>
          </w:tcPr>
          <w:p w14:paraId="71512B24" w14:textId="653D6C05" w:rsidR="001614B9" w:rsidRPr="00407DDC" w:rsidRDefault="001614B9" w:rsidP="001614B9">
            <w:pPr>
              <w:tabs>
                <w:tab w:val="left" w:pos="720"/>
              </w:tabs>
              <w:spacing w:line="400" w:lineRule="exact"/>
              <w:rPr>
                <w:rFonts w:ascii="宋体" w:hAnsi="宋体"/>
                <w:bCs/>
                <w:szCs w:val="21"/>
              </w:rPr>
            </w:pPr>
            <w:r w:rsidRPr="00407DDC">
              <w:rPr>
                <w:rFonts w:hint="eastAsia"/>
                <w:bCs/>
                <w:sz w:val="24"/>
                <w:szCs w:val="24"/>
              </w:rPr>
              <w:t>技术标（设计方案）</w:t>
            </w:r>
          </w:p>
        </w:tc>
        <w:tc>
          <w:tcPr>
            <w:tcW w:w="2807" w:type="dxa"/>
            <w:tcBorders>
              <w:top w:val="single" w:sz="4" w:space="0" w:color="auto"/>
              <w:left w:val="single" w:sz="4" w:space="0" w:color="auto"/>
              <w:bottom w:val="single" w:sz="4" w:space="0" w:color="auto"/>
              <w:right w:val="single" w:sz="4" w:space="0" w:color="auto"/>
            </w:tcBorders>
            <w:vAlign w:val="center"/>
          </w:tcPr>
          <w:p w14:paraId="51F0FDFC" w14:textId="77777777" w:rsidR="001614B9" w:rsidRPr="00407DDC" w:rsidRDefault="001614B9" w:rsidP="001614B9">
            <w:pPr>
              <w:tabs>
                <w:tab w:val="left" w:pos="720"/>
              </w:tabs>
              <w:spacing w:line="400" w:lineRule="exact"/>
              <w:jc w:val="center"/>
              <w:rPr>
                <w:rFonts w:ascii="宋体" w:hAnsi="宋体"/>
                <w:bCs/>
                <w:szCs w:val="21"/>
              </w:rPr>
            </w:pPr>
            <w:permStart w:id="1135486262" w:edGrp="everyone"/>
            <w:r w:rsidRPr="00407DDC">
              <w:rPr>
                <w:rFonts w:ascii="宋体" w:hAnsi="宋体" w:hint="eastAsia"/>
                <w:bCs/>
                <w:szCs w:val="21"/>
                <w:u w:val="single"/>
              </w:rPr>
              <w:t xml:space="preserve">   </w:t>
            </w:r>
            <w:permEnd w:id="1135486262"/>
            <w:r w:rsidRPr="00407DDC">
              <w:rPr>
                <w:rFonts w:hAnsi="宋体" w:hint="eastAsia"/>
                <w:bCs/>
                <w:szCs w:val="21"/>
              </w:rPr>
              <w:t>分</w:t>
            </w:r>
          </w:p>
        </w:tc>
      </w:tr>
      <w:tr w:rsidR="00407DDC" w:rsidRPr="00407DDC" w14:paraId="2EA4AEE4" w14:textId="77777777" w:rsidTr="001614B9">
        <w:trPr>
          <w:trHeight w:hRule="exact" w:val="616"/>
          <w:jc w:val="center"/>
        </w:trPr>
        <w:tc>
          <w:tcPr>
            <w:tcW w:w="674" w:type="dxa"/>
            <w:tcBorders>
              <w:top w:val="single" w:sz="4" w:space="0" w:color="auto"/>
              <w:left w:val="single" w:sz="4" w:space="0" w:color="auto"/>
              <w:bottom w:val="single" w:sz="4" w:space="0" w:color="auto"/>
              <w:right w:val="single" w:sz="4" w:space="0" w:color="auto"/>
            </w:tcBorders>
            <w:vAlign w:val="center"/>
          </w:tcPr>
          <w:p w14:paraId="06DA3277" w14:textId="373BE8FA" w:rsidR="001614B9" w:rsidRPr="00407DDC" w:rsidRDefault="001614B9" w:rsidP="001614B9">
            <w:pPr>
              <w:tabs>
                <w:tab w:val="left" w:pos="720"/>
              </w:tabs>
              <w:spacing w:line="400" w:lineRule="exact"/>
              <w:jc w:val="center"/>
              <w:rPr>
                <w:rFonts w:ascii="宋体" w:hAnsi="宋体"/>
                <w:bCs/>
                <w:szCs w:val="21"/>
              </w:rPr>
            </w:pPr>
            <w:r w:rsidRPr="00407DDC">
              <w:rPr>
                <w:rFonts w:ascii="宋体" w:hAnsi="宋体"/>
                <w:bCs/>
                <w:szCs w:val="21"/>
              </w:rPr>
              <w:t>4</w:t>
            </w:r>
          </w:p>
        </w:tc>
        <w:tc>
          <w:tcPr>
            <w:tcW w:w="5833" w:type="dxa"/>
            <w:tcBorders>
              <w:top w:val="single" w:sz="4" w:space="0" w:color="auto"/>
              <w:left w:val="single" w:sz="4" w:space="0" w:color="auto"/>
              <w:bottom w:val="single" w:sz="4" w:space="0" w:color="auto"/>
              <w:right w:val="single" w:sz="4" w:space="0" w:color="auto"/>
            </w:tcBorders>
            <w:vAlign w:val="center"/>
          </w:tcPr>
          <w:p w14:paraId="7BCEA9DD" w14:textId="62D8851E" w:rsidR="001614B9" w:rsidRPr="00407DDC" w:rsidRDefault="001614B9" w:rsidP="001614B9">
            <w:pPr>
              <w:spacing w:line="400" w:lineRule="exact"/>
              <w:rPr>
                <w:rFonts w:ascii="宋体" w:hAnsi="宋体"/>
                <w:bCs/>
                <w:szCs w:val="21"/>
              </w:rPr>
            </w:pPr>
            <w:r w:rsidRPr="00407DDC">
              <w:rPr>
                <w:rFonts w:hint="eastAsia"/>
                <w:bCs/>
                <w:sz w:val="24"/>
                <w:szCs w:val="24"/>
              </w:rPr>
              <w:t>商务标</w:t>
            </w:r>
          </w:p>
        </w:tc>
        <w:tc>
          <w:tcPr>
            <w:tcW w:w="2807" w:type="dxa"/>
            <w:tcBorders>
              <w:top w:val="single" w:sz="4" w:space="0" w:color="auto"/>
              <w:left w:val="single" w:sz="4" w:space="0" w:color="auto"/>
              <w:bottom w:val="single" w:sz="4" w:space="0" w:color="auto"/>
              <w:right w:val="single" w:sz="4" w:space="0" w:color="auto"/>
            </w:tcBorders>
            <w:vAlign w:val="center"/>
          </w:tcPr>
          <w:p w14:paraId="42576AB0" w14:textId="77777777" w:rsidR="001614B9" w:rsidRPr="00407DDC" w:rsidRDefault="001614B9" w:rsidP="001614B9">
            <w:pPr>
              <w:spacing w:line="400" w:lineRule="exact"/>
              <w:ind w:firstLineChars="500" w:firstLine="1050"/>
              <w:rPr>
                <w:rFonts w:hAnsi="宋体"/>
                <w:bCs/>
                <w:szCs w:val="21"/>
              </w:rPr>
            </w:pPr>
            <w:permStart w:id="1939678866" w:edGrp="everyone"/>
            <w:r w:rsidRPr="00407DDC">
              <w:rPr>
                <w:rFonts w:ascii="宋体" w:hAnsi="宋体" w:hint="eastAsia"/>
                <w:bCs/>
                <w:szCs w:val="21"/>
                <w:u w:val="single"/>
              </w:rPr>
              <w:t xml:space="preserve">   </w:t>
            </w:r>
            <w:permEnd w:id="1939678866"/>
            <w:r w:rsidRPr="00407DDC">
              <w:rPr>
                <w:rFonts w:hAnsi="宋体" w:hint="eastAsia"/>
                <w:bCs/>
                <w:szCs w:val="21"/>
              </w:rPr>
              <w:t>分</w:t>
            </w:r>
          </w:p>
        </w:tc>
      </w:tr>
      <w:tr w:rsidR="00E472F5" w:rsidRPr="00407DDC" w14:paraId="53D77BAF" w14:textId="77777777" w:rsidTr="001614B9">
        <w:trPr>
          <w:trHeight w:hRule="exact" w:val="584"/>
          <w:jc w:val="center"/>
        </w:trPr>
        <w:tc>
          <w:tcPr>
            <w:tcW w:w="6507" w:type="dxa"/>
            <w:gridSpan w:val="2"/>
            <w:tcBorders>
              <w:top w:val="single" w:sz="4" w:space="0" w:color="auto"/>
              <w:left w:val="single" w:sz="4" w:space="0" w:color="auto"/>
              <w:bottom w:val="single" w:sz="4" w:space="0" w:color="auto"/>
              <w:right w:val="single" w:sz="4" w:space="0" w:color="auto"/>
            </w:tcBorders>
            <w:vAlign w:val="center"/>
          </w:tcPr>
          <w:p w14:paraId="7ED62935" w14:textId="77777777" w:rsidR="00E472F5" w:rsidRPr="00407DDC" w:rsidRDefault="00000000">
            <w:pPr>
              <w:tabs>
                <w:tab w:val="left" w:pos="720"/>
              </w:tabs>
              <w:spacing w:line="400" w:lineRule="exact"/>
              <w:rPr>
                <w:rFonts w:ascii="宋体" w:hAnsi="宋体"/>
                <w:bCs/>
                <w:szCs w:val="21"/>
              </w:rPr>
            </w:pPr>
            <w:r w:rsidRPr="00407DDC">
              <w:rPr>
                <w:rFonts w:ascii="宋体" w:hAnsi="宋体" w:hint="eastAsia"/>
                <w:bCs/>
                <w:szCs w:val="21"/>
              </w:rPr>
              <w:t>合   计</w:t>
            </w:r>
          </w:p>
        </w:tc>
        <w:tc>
          <w:tcPr>
            <w:tcW w:w="2807" w:type="dxa"/>
            <w:tcBorders>
              <w:top w:val="single" w:sz="4" w:space="0" w:color="auto"/>
              <w:left w:val="single" w:sz="4" w:space="0" w:color="auto"/>
              <w:bottom w:val="single" w:sz="4" w:space="0" w:color="auto"/>
              <w:right w:val="single" w:sz="4" w:space="0" w:color="auto"/>
            </w:tcBorders>
            <w:vAlign w:val="center"/>
          </w:tcPr>
          <w:p w14:paraId="78F7C1EC" w14:textId="77777777" w:rsidR="00E472F5" w:rsidRPr="00407DDC" w:rsidRDefault="00000000">
            <w:pPr>
              <w:tabs>
                <w:tab w:val="left" w:pos="720"/>
              </w:tabs>
              <w:spacing w:line="400" w:lineRule="exact"/>
              <w:jc w:val="center"/>
              <w:rPr>
                <w:rFonts w:ascii="宋体" w:hAnsi="宋体"/>
                <w:bCs/>
                <w:szCs w:val="21"/>
              </w:rPr>
            </w:pPr>
            <w:r w:rsidRPr="00407DDC">
              <w:rPr>
                <w:rFonts w:ascii="宋体" w:hAnsi="宋体" w:hint="eastAsia"/>
                <w:bCs/>
                <w:szCs w:val="21"/>
              </w:rPr>
              <w:t>100分</w:t>
            </w:r>
          </w:p>
        </w:tc>
      </w:tr>
    </w:tbl>
    <w:p w14:paraId="0CB0D9A5" w14:textId="77777777" w:rsidR="00E472F5" w:rsidRPr="00407DDC" w:rsidRDefault="00E472F5">
      <w:pPr>
        <w:snapToGrid w:val="0"/>
        <w:spacing w:line="400" w:lineRule="exact"/>
        <w:ind w:firstLineChars="235" w:firstLine="493"/>
        <w:rPr>
          <w:rFonts w:ascii="宋体" w:hAnsi="宋体"/>
          <w:kern w:val="0"/>
          <w:szCs w:val="21"/>
        </w:rPr>
      </w:pPr>
    </w:p>
    <w:p w14:paraId="779A4616" w14:textId="77777777" w:rsidR="00E472F5" w:rsidRPr="00407DDC" w:rsidRDefault="00000000">
      <w:pPr>
        <w:snapToGrid w:val="0"/>
        <w:spacing w:line="400" w:lineRule="exact"/>
        <w:rPr>
          <w:rFonts w:ascii="宋体" w:hAnsi="宋体"/>
          <w:b/>
          <w:sz w:val="24"/>
        </w:rPr>
      </w:pPr>
      <w:r w:rsidRPr="00407DDC">
        <w:rPr>
          <w:rFonts w:ascii="宋体" w:hAnsi="宋体" w:hint="eastAsia"/>
          <w:b/>
          <w:sz w:val="24"/>
        </w:rPr>
        <w:t>二、资格评审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0"/>
        <w:gridCol w:w="5197"/>
      </w:tblGrid>
      <w:tr w:rsidR="00407DDC" w:rsidRPr="00407DDC" w14:paraId="13E35993"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747FAE34" w14:textId="77777777" w:rsidR="00E472F5" w:rsidRPr="00407DDC" w:rsidRDefault="00000000">
            <w:pPr>
              <w:spacing w:line="400" w:lineRule="exact"/>
              <w:jc w:val="center"/>
              <w:rPr>
                <w:rFonts w:ascii="宋体" w:hAnsi="宋体"/>
                <w:b/>
                <w:szCs w:val="21"/>
              </w:rPr>
            </w:pPr>
            <w:r w:rsidRPr="00407DDC">
              <w:rPr>
                <w:rFonts w:ascii="宋体" w:hAnsi="宋体" w:hint="eastAsia"/>
                <w:b/>
                <w:szCs w:val="21"/>
              </w:rPr>
              <w:t>审查因素</w:t>
            </w:r>
          </w:p>
        </w:tc>
        <w:tc>
          <w:tcPr>
            <w:tcW w:w="5197" w:type="dxa"/>
            <w:tcBorders>
              <w:top w:val="single" w:sz="4" w:space="0" w:color="auto"/>
              <w:left w:val="single" w:sz="4" w:space="0" w:color="auto"/>
              <w:bottom w:val="single" w:sz="4" w:space="0" w:color="auto"/>
              <w:right w:val="single" w:sz="4" w:space="0" w:color="auto"/>
            </w:tcBorders>
            <w:vAlign w:val="center"/>
          </w:tcPr>
          <w:p w14:paraId="614AF69A" w14:textId="77777777" w:rsidR="00E472F5" w:rsidRPr="00407DDC" w:rsidRDefault="00000000">
            <w:pPr>
              <w:spacing w:line="400" w:lineRule="exact"/>
              <w:jc w:val="center"/>
              <w:rPr>
                <w:rFonts w:ascii="宋体" w:hAnsi="宋体"/>
                <w:b/>
                <w:szCs w:val="21"/>
              </w:rPr>
            </w:pPr>
            <w:r w:rsidRPr="00407DDC">
              <w:rPr>
                <w:rFonts w:ascii="宋体" w:hAnsi="宋体" w:hint="eastAsia"/>
                <w:b/>
                <w:szCs w:val="21"/>
              </w:rPr>
              <w:t>审查标准</w:t>
            </w:r>
          </w:p>
        </w:tc>
      </w:tr>
      <w:tr w:rsidR="00407DDC" w:rsidRPr="00407DDC" w14:paraId="0E5763D7"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3F017E6" w14:textId="77777777" w:rsidR="00E472F5" w:rsidRPr="00407DDC" w:rsidRDefault="00000000">
            <w:pPr>
              <w:spacing w:line="400" w:lineRule="exact"/>
              <w:rPr>
                <w:rFonts w:ascii="宋体" w:hAnsi="宋体"/>
                <w:szCs w:val="21"/>
              </w:rPr>
            </w:pPr>
            <w:r w:rsidRPr="00407DDC">
              <w:rPr>
                <w:rFonts w:ascii="宋体" w:hAnsi="宋体" w:hint="eastAsia"/>
                <w:szCs w:val="21"/>
              </w:rPr>
              <w:t>投标</w:t>
            </w:r>
            <w:proofErr w:type="gramStart"/>
            <w:r w:rsidRPr="00407DDC">
              <w:rPr>
                <w:rFonts w:ascii="宋体" w:hAnsi="宋体" w:hint="eastAsia"/>
                <w:szCs w:val="21"/>
              </w:rPr>
              <w:t>文件文件</w:t>
            </w:r>
            <w:proofErr w:type="gramEnd"/>
            <w:r w:rsidRPr="00407DDC">
              <w:rPr>
                <w:rFonts w:ascii="宋体" w:hAnsi="宋体" w:hint="eastAsia"/>
                <w:szCs w:val="21"/>
              </w:rPr>
              <w:t>签署、份数</w:t>
            </w:r>
          </w:p>
        </w:tc>
        <w:tc>
          <w:tcPr>
            <w:tcW w:w="5197" w:type="dxa"/>
            <w:tcBorders>
              <w:top w:val="single" w:sz="4" w:space="0" w:color="auto"/>
              <w:left w:val="single" w:sz="4" w:space="0" w:color="auto"/>
              <w:bottom w:val="single" w:sz="4" w:space="0" w:color="auto"/>
              <w:right w:val="single" w:sz="4" w:space="0" w:color="auto"/>
            </w:tcBorders>
            <w:vAlign w:val="center"/>
          </w:tcPr>
          <w:p w14:paraId="7CD18E92"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符合招标文件要求</w:t>
            </w:r>
          </w:p>
        </w:tc>
      </w:tr>
      <w:tr w:rsidR="00407DDC" w:rsidRPr="00407DDC" w14:paraId="4CEFDB4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499DD8B1" w14:textId="77777777" w:rsidR="00E472F5" w:rsidRPr="00407DDC" w:rsidRDefault="00000000">
            <w:pPr>
              <w:spacing w:line="400" w:lineRule="exact"/>
              <w:rPr>
                <w:rFonts w:ascii="宋体" w:hAnsi="宋体"/>
                <w:szCs w:val="21"/>
              </w:rPr>
            </w:pPr>
            <w:r w:rsidRPr="00407DDC">
              <w:rPr>
                <w:rFonts w:ascii="宋体" w:hAnsi="宋体" w:hint="eastAsia"/>
                <w:szCs w:val="21"/>
              </w:rPr>
              <w:t>投标人名称</w:t>
            </w:r>
          </w:p>
        </w:tc>
        <w:tc>
          <w:tcPr>
            <w:tcW w:w="5197" w:type="dxa"/>
            <w:tcBorders>
              <w:top w:val="single" w:sz="4" w:space="0" w:color="auto"/>
              <w:left w:val="single" w:sz="4" w:space="0" w:color="auto"/>
              <w:bottom w:val="single" w:sz="4" w:space="0" w:color="auto"/>
              <w:right w:val="single" w:sz="4" w:space="0" w:color="auto"/>
            </w:tcBorders>
            <w:vAlign w:val="center"/>
          </w:tcPr>
          <w:p w14:paraId="478ED0DF"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与营业执照、资质证书一致</w:t>
            </w:r>
          </w:p>
        </w:tc>
      </w:tr>
      <w:tr w:rsidR="00407DDC" w:rsidRPr="00407DDC" w14:paraId="7877A54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8BCB5BF" w14:textId="77777777" w:rsidR="00E472F5" w:rsidRPr="00407DDC" w:rsidRDefault="00000000">
            <w:pPr>
              <w:spacing w:line="400" w:lineRule="exact"/>
              <w:rPr>
                <w:rFonts w:ascii="宋体" w:hAnsi="宋体"/>
                <w:szCs w:val="21"/>
              </w:rPr>
            </w:pPr>
            <w:r w:rsidRPr="00407DDC">
              <w:rPr>
                <w:rFonts w:ascii="宋体" w:hAnsi="宋体" w:hint="eastAsia"/>
                <w:szCs w:val="21"/>
              </w:rPr>
              <w:t>法定代表人身份证明或授权委托书</w:t>
            </w:r>
          </w:p>
        </w:tc>
        <w:tc>
          <w:tcPr>
            <w:tcW w:w="5197" w:type="dxa"/>
            <w:tcBorders>
              <w:top w:val="single" w:sz="4" w:space="0" w:color="auto"/>
              <w:left w:val="single" w:sz="4" w:space="0" w:color="auto"/>
              <w:bottom w:val="single" w:sz="4" w:space="0" w:color="auto"/>
              <w:right w:val="single" w:sz="4" w:space="0" w:color="auto"/>
            </w:tcBorders>
            <w:vAlign w:val="center"/>
          </w:tcPr>
          <w:p w14:paraId="6A9530A2"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有效</w:t>
            </w:r>
          </w:p>
        </w:tc>
      </w:tr>
      <w:tr w:rsidR="00407DDC" w:rsidRPr="00407DDC" w14:paraId="326D5EB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10D2469" w14:textId="77777777" w:rsidR="00E472F5" w:rsidRPr="00407DDC" w:rsidRDefault="00000000">
            <w:pPr>
              <w:spacing w:line="400" w:lineRule="exact"/>
              <w:rPr>
                <w:rFonts w:ascii="宋体" w:hAnsi="宋体"/>
                <w:szCs w:val="21"/>
              </w:rPr>
            </w:pPr>
            <w:r w:rsidRPr="00407DDC">
              <w:rPr>
                <w:rFonts w:ascii="宋体" w:hAnsi="宋体" w:hint="eastAsia"/>
                <w:szCs w:val="21"/>
              </w:rPr>
              <w:t>企业资质证书</w:t>
            </w:r>
          </w:p>
        </w:tc>
        <w:tc>
          <w:tcPr>
            <w:tcW w:w="5197" w:type="dxa"/>
            <w:tcBorders>
              <w:top w:val="single" w:sz="4" w:space="0" w:color="auto"/>
              <w:left w:val="single" w:sz="4" w:space="0" w:color="auto"/>
              <w:bottom w:val="single" w:sz="4" w:space="0" w:color="auto"/>
              <w:right w:val="single" w:sz="4" w:space="0" w:color="auto"/>
            </w:tcBorders>
            <w:vAlign w:val="center"/>
          </w:tcPr>
          <w:p w14:paraId="103A94DB"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符合第2章“投标人须知”第1.4.1.1 条规定</w:t>
            </w:r>
          </w:p>
        </w:tc>
      </w:tr>
      <w:tr w:rsidR="00407DDC" w:rsidRPr="00407DDC" w14:paraId="0AF03B6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8D66A91" w14:textId="77777777" w:rsidR="00E472F5" w:rsidRPr="00407DDC" w:rsidRDefault="00000000">
            <w:pPr>
              <w:spacing w:line="400" w:lineRule="exact"/>
              <w:rPr>
                <w:rFonts w:ascii="宋体" w:hAnsi="宋体"/>
                <w:szCs w:val="21"/>
              </w:rPr>
            </w:pPr>
            <w:r w:rsidRPr="00407DDC">
              <w:rPr>
                <w:rFonts w:ascii="宋体" w:hAnsi="宋体" w:hint="eastAsia"/>
                <w:szCs w:val="21"/>
              </w:rPr>
              <w:t>营业执照</w:t>
            </w:r>
          </w:p>
        </w:tc>
        <w:tc>
          <w:tcPr>
            <w:tcW w:w="5197" w:type="dxa"/>
            <w:tcBorders>
              <w:top w:val="single" w:sz="4" w:space="0" w:color="auto"/>
              <w:left w:val="single" w:sz="4" w:space="0" w:color="auto"/>
              <w:bottom w:val="single" w:sz="4" w:space="0" w:color="auto"/>
              <w:right w:val="single" w:sz="4" w:space="0" w:color="auto"/>
            </w:tcBorders>
            <w:vAlign w:val="center"/>
          </w:tcPr>
          <w:p w14:paraId="44C31458"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具备有效的营业执照</w:t>
            </w:r>
          </w:p>
        </w:tc>
      </w:tr>
      <w:tr w:rsidR="00407DDC" w:rsidRPr="00407DDC" w14:paraId="73F066C2"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3D22AFB0" w14:textId="77777777" w:rsidR="00E472F5" w:rsidRPr="00407DDC" w:rsidRDefault="00000000">
            <w:pPr>
              <w:spacing w:line="400" w:lineRule="exact"/>
              <w:rPr>
                <w:rFonts w:ascii="宋体" w:hAnsi="宋体"/>
                <w:szCs w:val="21"/>
              </w:rPr>
            </w:pPr>
            <w:r w:rsidRPr="00407DDC">
              <w:rPr>
                <w:rFonts w:ascii="宋体" w:hAnsi="宋体" w:hint="eastAsia"/>
                <w:szCs w:val="21"/>
              </w:rPr>
              <w:t>投标保证金</w:t>
            </w:r>
          </w:p>
        </w:tc>
        <w:tc>
          <w:tcPr>
            <w:tcW w:w="5197" w:type="dxa"/>
            <w:tcBorders>
              <w:top w:val="single" w:sz="4" w:space="0" w:color="auto"/>
              <w:left w:val="single" w:sz="4" w:space="0" w:color="auto"/>
              <w:bottom w:val="single" w:sz="4" w:space="0" w:color="auto"/>
              <w:right w:val="single" w:sz="4" w:space="0" w:color="auto"/>
            </w:tcBorders>
            <w:vAlign w:val="center"/>
          </w:tcPr>
          <w:p w14:paraId="76BAB64C"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符合第2章“投标人须知”前附表第3.4.1 条规定</w:t>
            </w:r>
          </w:p>
        </w:tc>
      </w:tr>
      <w:tr w:rsidR="00407DDC" w:rsidRPr="00407DDC" w14:paraId="73ACDF1D"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68A32912" w14:textId="77777777" w:rsidR="00E472F5" w:rsidRPr="00407DDC" w:rsidRDefault="00000000">
            <w:pPr>
              <w:spacing w:line="400" w:lineRule="exact"/>
              <w:rPr>
                <w:rFonts w:ascii="宋体" w:hAnsi="宋体"/>
                <w:szCs w:val="21"/>
              </w:rPr>
            </w:pPr>
            <w:r w:rsidRPr="00407DDC">
              <w:rPr>
                <w:rFonts w:ascii="宋体" w:hAnsi="宋体" w:hint="eastAsia"/>
                <w:szCs w:val="21"/>
              </w:rPr>
              <w:t>项目负责人</w:t>
            </w:r>
          </w:p>
        </w:tc>
        <w:tc>
          <w:tcPr>
            <w:tcW w:w="5197" w:type="dxa"/>
            <w:tcBorders>
              <w:top w:val="single" w:sz="4" w:space="0" w:color="auto"/>
              <w:left w:val="single" w:sz="4" w:space="0" w:color="auto"/>
              <w:bottom w:val="single" w:sz="4" w:space="0" w:color="auto"/>
              <w:right w:val="single" w:sz="4" w:space="0" w:color="auto"/>
            </w:tcBorders>
            <w:vAlign w:val="center"/>
          </w:tcPr>
          <w:p w14:paraId="566B7679"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符合第2章“投标人须知”第1.4.1.2 条规定</w:t>
            </w:r>
          </w:p>
        </w:tc>
      </w:tr>
      <w:tr w:rsidR="00407DDC" w:rsidRPr="00407DDC" w14:paraId="2005FAD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49F84F99" w14:textId="77777777" w:rsidR="00E472F5" w:rsidRPr="00407DDC" w:rsidRDefault="00000000">
            <w:pPr>
              <w:spacing w:line="400" w:lineRule="exact"/>
              <w:rPr>
                <w:rFonts w:ascii="宋体" w:hAnsi="宋体"/>
                <w:szCs w:val="21"/>
              </w:rPr>
            </w:pPr>
            <w:r w:rsidRPr="00407DDC">
              <w:rPr>
                <w:rFonts w:ascii="宋体" w:hAnsi="宋体" w:hint="eastAsia"/>
                <w:szCs w:val="21"/>
              </w:rPr>
              <w:t>相关承诺</w:t>
            </w:r>
          </w:p>
        </w:tc>
        <w:tc>
          <w:tcPr>
            <w:tcW w:w="5197" w:type="dxa"/>
            <w:tcBorders>
              <w:top w:val="single" w:sz="4" w:space="0" w:color="auto"/>
              <w:left w:val="single" w:sz="4" w:space="0" w:color="auto"/>
              <w:bottom w:val="single" w:sz="4" w:space="0" w:color="auto"/>
              <w:right w:val="single" w:sz="4" w:space="0" w:color="auto"/>
            </w:tcBorders>
            <w:vAlign w:val="center"/>
          </w:tcPr>
          <w:p w14:paraId="5612885B"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符合招标文件要求</w:t>
            </w:r>
          </w:p>
        </w:tc>
      </w:tr>
      <w:tr w:rsidR="00407DDC" w:rsidRPr="00407DDC" w14:paraId="49082F8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0755756" w14:textId="77777777" w:rsidR="00E472F5" w:rsidRPr="00407DDC" w:rsidRDefault="00000000">
            <w:pPr>
              <w:spacing w:line="400" w:lineRule="exact"/>
              <w:rPr>
                <w:rFonts w:ascii="宋体" w:hAnsi="宋体"/>
                <w:szCs w:val="21"/>
              </w:rPr>
            </w:pPr>
            <w:r w:rsidRPr="00407DDC">
              <w:rPr>
                <w:rFonts w:ascii="宋体" w:hAnsi="宋体" w:hint="eastAsia"/>
                <w:szCs w:val="21"/>
              </w:rPr>
              <w:t>信誉要求</w:t>
            </w:r>
          </w:p>
        </w:tc>
        <w:tc>
          <w:tcPr>
            <w:tcW w:w="5197" w:type="dxa"/>
            <w:tcBorders>
              <w:top w:val="single" w:sz="4" w:space="0" w:color="auto"/>
              <w:left w:val="single" w:sz="4" w:space="0" w:color="auto"/>
              <w:bottom w:val="single" w:sz="4" w:space="0" w:color="auto"/>
              <w:right w:val="single" w:sz="4" w:space="0" w:color="auto"/>
            </w:tcBorders>
            <w:vAlign w:val="center"/>
          </w:tcPr>
          <w:p w14:paraId="50A4456C"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符合第2章“投标人须知”第1.4.1.3 条规定</w:t>
            </w:r>
          </w:p>
        </w:tc>
      </w:tr>
      <w:tr w:rsidR="00E472F5" w:rsidRPr="00407DDC" w14:paraId="289F2FF7"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A133796" w14:textId="77777777" w:rsidR="00E472F5" w:rsidRPr="00407DDC" w:rsidRDefault="00000000">
            <w:pPr>
              <w:spacing w:line="400" w:lineRule="exact"/>
              <w:rPr>
                <w:szCs w:val="21"/>
              </w:rPr>
            </w:pPr>
            <w:r w:rsidRPr="00407DDC">
              <w:rPr>
                <w:rFonts w:hAnsi="宋体" w:hint="eastAsia"/>
                <w:szCs w:val="21"/>
              </w:rPr>
              <w:t>本招标文件第二章投标人须知中</w:t>
            </w:r>
            <w:r w:rsidRPr="00407DDC">
              <w:rPr>
                <w:szCs w:val="21"/>
              </w:rPr>
              <w:t>1.</w:t>
            </w:r>
            <w:r w:rsidRPr="00407DDC">
              <w:rPr>
                <w:rFonts w:hAnsi="宋体" w:hint="eastAsia"/>
                <w:szCs w:val="21"/>
              </w:rPr>
              <w:t>投标人资格</w:t>
            </w:r>
            <w:r w:rsidRPr="00407DDC">
              <w:rPr>
                <w:szCs w:val="21"/>
              </w:rPr>
              <w:t>1.4.2</w:t>
            </w:r>
            <w:r w:rsidRPr="00407DDC">
              <w:rPr>
                <w:rFonts w:hAnsi="宋体" w:hint="eastAsia"/>
                <w:szCs w:val="21"/>
              </w:rPr>
              <w:t>款情形</w:t>
            </w:r>
          </w:p>
        </w:tc>
        <w:tc>
          <w:tcPr>
            <w:tcW w:w="5197" w:type="dxa"/>
            <w:tcBorders>
              <w:top w:val="single" w:sz="4" w:space="0" w:color="auto"/>
              <w:left w:val="single" w:sz="4" w:space="0" w:color="auto"/>
              <w:bottom w:val="single" w:sz="4" w:space="0" w:color="auto"/>
              <w:right w:val="single" w:sz="4" w:space="0" w:color="auto"/>
            </w:tcBorders>
            <w:vAlign w:val="center"/>
          </w:tcPr>
          <w:p w14:paraId="2E485986" w14:textId="77777777" w:rsidR="00E472F5" w:rsidRPr="00407DDC" w:rsidRDefault="00000000">
            <w:pPr>
              <w:spacing w:line="400" w:lineRule="exact"/>
              <w:jc w:val="center"/>
              <w:rPr>
                <w:szCs w:val="21"/>
              </w:rPr>
            </w:pPr>
            <w:r w:rsidRPr="00407DDC">
              <w:rPr>
                <w:rFonts w:hAnsi="宋体" w:hint="eastAsia"/>
                <w:szCs w:val="21"/>
              </w:rPr>
              <w:t>不得具有</w:t>
            </w:r>
          </w:p>
        </w:tc>
      </w:tr>
    </w:tbl>
    <w:p w14:paraId="7DFFD8BD" w14:textId="77777777" w:rsidR="00E472F5" w:rsidRPr="00407DDC" w:rsidRDefault="00E472F5">
      <w:pPr>
        <w:snapToGrid w:val="0"/>
        <w:spacing w:line="400" w:lineRule="exact"/>
        <w:rPr>
          <w:rFonts w:ascii="宋体" w:hAnsi="宋体"/>
          <w:b/>
          <w:sz w:val="24"/>
        </w:rPr>
      </w:pPr>
    </w:p>
    <w:p w14:paraId="5B2ACBD6" w14:textId="77777777" w:rsidR="00E472F5" w:rsidRPr="00407DDC" w:rsidRDefault="00000000">
      <w:pPr>
        <w:snapToGrid w:val="0"/>
        <w:spacing w:line="400" w:lineRule="exact"/>
        <w:rPr>
          <w:rFonts w:ascii="宋体" w:hAnsi="宋体"/>
          <w:b/>
          <w:sz w:val="24"/>
        </w:rPr>
      </w:pPr>
      <w:r w:rsidRPr="00407DDC">
        <w:rPr>
          <w:rFonts w:ascii="宋体" w:hAnsi="宋体" w:hint="eastAsia"/>
          <w:b/>
          <w:sz w:val="24"/>
        </w:rPr>
        <w:t>三、详细评审</w:t>
      </w:r>
    </w:p>
    <w:p w14:paraId="189992A1" w14:textId="71B8A8EC" w:rsidR="001614B9" w:rsidRPr="00407DDC" w:rsidRDefault="001614B9">
      <w:pPr>
        <w:snapToGrid w:val="0"/>
        <w:spacing w:line="400" w:lineRule="exact"/>
        <w:ind w:firstLineChars="100" w:firstLine="211"/>
        <w:rPr>
          <w:rFonts w:ascii="宋体" w:hAnsi="宋体"/>
          <w:bCs/>
          <w:szCs w:val="21"/>
        </w:rPr>
      </w:pPr>
      <w:r w:rsidRPr="00407DDC">
        <w:rPr>
          <w:rFonts w:ascii="宋体" w:hAnsi="宋体" w:hint="eastAsia"/>
          <w:b/>
          <w:bCs/>
          <w:szCs w:val="21"/>
        </w:rPr>
        <w:lastRenderedPageBreak/>
        <w:t>（1）</w:t>
      </w:r>
      <w:proofErr w:type="gramStart"/>
      <w:r w:rsidRPr="00407DDC">
        <w:rPr>
          <w:rFonts w:ascii="宋体" w:hAnsi="宋体" w:hint="eastAsia"/>
          <w:b/>
          <w:bCs/>
          <w:szCs w:val="21"/>
        </w:rPr>
        <w:t>标函标</w:t>
      </w:r>
      <w:proofErr w:type="gramEnd"/>
      <w:r w:rsidRPr="00407DDC">
        <w:rPr>
          <w:rFonts w:ascii="宋体" w:hAnsi="宋体" w:hint="eastAsia"/>
          <w:b/>
          <w:bCs/>
          <w:szCs w:val="21"/>
        </w:rPr>
        <w:t>评分表</w:t>
      </w:r>
      <w:r w:rsidRPr="00407DDC">
        <w:rPr>
          <w:rFonts w:ascii="宋体" w:hAnsi="宋体" w:hint="eastAsia"/>
          <w:bCs/>
          <w:szCs w:val="21"/>
        </w:rPr>
        <w:t>（</w:t>
      </w:r>
      <w:permStart w:id="287200922" w:edGrp="everyone"/>
      <w:r w:rsidRPr="00407DDC">
        <w:rPr>
          <w:rFonts w:ascii="宋体" w:hAnsi="宋体" w:hint="eastAsia"/>
          <w:bCs/>
          <w:szCs w:val="21"/>
        </w:rPr>
        <w:t xml:space="preserve"> </w:t>
      </w:r>
      <w:r w:rsidRPr="00407DDC">
        <w:rPr>
          <w:rFonts w:ascii="宋体" w:hAnsi="宋体" w:hint="eastAsia"/>
          <w:bCs/>
          <w:szCs w:val="21"/>
          <w:u w:val="single"/>
        </w:rPr>
        <w:t xml:space="preserve">      </w:t>
      </w:r>
      <w:permEnd w:id="287200922"/>
      <w:r w:rsidRPr="00407DDC">
        <w:rPr>
          <w:rFonts w:ascii="宋体" w:hAnsi="宋体" w:hint="eastAsia"/>
          <w:bCs/>
          <w:szCs w:val="21"/>
        </w:rPr>
        <w:t>分）</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6701"/>
        <w:gridCol w:w="1048"/>
      </w:tblGrid>
      <w:tr w:rsidR="00407DDC" w:rsidRPr="00407DDC" w14:paraId="18B329D7" w14:textId="77777777" w:rsidTr="001614B9">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47A95DF9" w14:textId="77777777" w:rsidR="00E472F5" w:rsidRPr="00407DDC" w:rsidRDefault="00000000">
            <w:pPr>
              <w:spacing w:beforeLines="50" w:before="156" w:line="400" w:lineRule="exact"/>
              <w:jc w:val="center"/>
              <w:rPr>
                <w:rFonts w:ascii="宋体" w:hAnsi="宋体"/>
                <w:b/>
                <w:szCs w:val="21"/>
              </w:rPr>
            </w:pPr>
            <w:r w:rsidRPr="00407DDC">
              <w:rPr>
                <w:rFonts w:ascii="宋体" w:hAnsi="宋体" w:hint="eastAsia"/>
                <w:b/>
                <w:szCs w:val="21"/>
              </w:rPr>
              <w:t>评审内</w:t>
            </w:r>
            <w:r w:rsidRPr="00407DDC">
              <w:rPr>
                <w:rStyle w:val="aff3"/>
                <w:rFonts w:ascii="宋体" w:hAnsi="宋体"/>
                <w:b/>
                <w:szCs w:val="21"/>
              </w:rPr>
              <w:footnoteReference w:id="13"/>
            </w:r>
          </w:p>
          <w:p w14:paraId="4786EC8D" w14:textId="77777777" w:rsidR="00E472F5" w:rsidRPr="00407DDC" w:rsidRDefault="00000000">
            <w:pPr>
              <w:spacing w:beforeLines="50" w:before="156" w:line="400" w:lineRule="exact"/>
              <w:jc w:val="center"/>
              <w:rPr>
                <w:rFonts w:ascii="宋体" w:hAnsi="宋体"/>
                <w:b/>
                <w:szCs w:val="21"/>
              </w:rPr>
            </w:pPr>
            <w:proofErr w:type="gramStart"/>
            <w:r w:rsidRPr="00407DDC">
              <w:rPr>
                <w:rFonts w:ascii="宋体" w:hAnsi="宋体" w:hint="eastAsia"/>
                <w:b/>
                <w:szCs w:val="21"/>
              </w:rPr>
              <w:t>容指标</w:t>
            </w:r>
            <w:proofErr w:type="gramEnd"/>
          </w:p>
        </w:tc>
        <w:tc>
          <w:tcPr>
            <w:tcW w:w="6701" w:type="dxa"/>
            <w:tcBorders>
              <w:top w:val="single" w:sz="4" w:space="0" w:color="auto"/>
              <w:left w:val="single" w:sz="4" w:space="0" w:color="auto"/>
              <w:bottom w:val="single" w:sz="4" w:space="0" w:color="auto"/>
              <w:right w:val="single" w:sz="4" w:space="0" w:color="auto"/>
            </w:tcBorders>
            <w:vAlign w:val="center"/>
          </w:tcPr>
          <w:p w14:paraId="1E2DC7EC" w14:textId="77777777" w:rsidR="00E472F5" w:rsidRPr="00407DDC" w:rsidRDefault="00000000">
            <w:pPr>
              <w:spacing w:beforeLines="50" w:before="156" w:line="400" w:lineRule="exact"/>
              <w:jc w:val="center"/>
              <w:rPr>
                <w:rFonts w:ascii="宋体" w:hAnsi="宋体"/>
                <w:b/>
                <w:szCs w:val="21"/>
              </w:rPr>
            </w:pPr>
            <w:r w:rsidRPr="00407DDC">
              <w:rPr>
                <w:rFonts w:ascii="宋体" w:hAnsi="宋体" w:hint="eastAsia"/>
                <w:b/>
                <w:szCs w:val="21"/>
              </w:rPr>
              <w:t>指标描述</w:t>
            </w:r>
          </w:p>
        </w:tc>
        <w:tc>
          <w:tcPr>
            <w:tcW w:w="1048" w:type="dxa"/>
            <w:tcBorders>
              <w:top w:val="single" w:sz="4" w:space="0" w:color="auto"/>
              <w:left w:val="single" w:sz="4" w:space="0" w:color="auto"/>
              <w:bottom w:val="single" w:sz="4" w:space="0" w:color="auto"/>
              <w:right w:val="single" w:sz="4" w:space="0" w:color="auto"/>
            </w:tcBorders>
            <w:vAlign w:val="center"/>
          </w:tcPr>
          <w:p w14:paraId="5D5B7562" w14:textId="77777777" w:rsidR="00E472F5" w:rsidRPr="00407DDC" w:rsidRDefault="00000000">
            <w:pPr>
              <w:spacing w:beforeLines="50" w:before="156" w:line="400" w:lineRule="exact"/>
              <w:jc w:val="center"/>
              <w:rPr>
                <w:rFonts w:ascii="宋体" w:hAnsi="宋体"/>
                <w:b/>
                <w:szCs w:val="21"/>
              </w:rPr>
            </w:pPr>
            <w:r w:rsidRPr="00407DDC">
              <w:rPr>
                <w:rFonts w:ascii="宋体" w:hAnsi="宋体" w:hint="eastAsia"/>
                <w:b/>
                <w:szCs w:val="21"/>
              </w:rPr>
              <w:t>分值</w:t>
            </w:r>
          </w:p>
        </w:tc>
      </w:tr>
      <w:tr w:rsidR="00407DDC" w:rsidRPr="00407DDC" w14:paraId="4B93CB8F" w14:textId="77777777" w:rsidTr="001614B9">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2C58CC89" w14:textId="77777777" w:rsidR="00E472F5" w:rsidRPr="00407DDC" w:rsidRDefault="00000000">
            <w:pPr>
              <w:spacing w:beforeLines="50" w:before="156" w:line="400" w:lineRule="exact"/>
              <w:jc w:val="center"/>
              <w:rPr>
                <w:rFonts w:ascii="宋体" w:hAnsi="宋体"/>
                <w:szCs w:val="21"/>
              </w:rPr>
            </w:pPr>
            <w:permStart w:id="1046565424" w:edGrp="everyone" w:colFirst="0" w:colLast="0"/>
            <w:permStart w:id="1648712308" w:edGrp="everyone" w:colFirst="1" w:colLast="1"/>
            <w:permStart w:id="273889510" w:edGrp="everyone" w:colFirst="2" w:colLast="2"/>
            <w:r w:rsidRPr="00407DDC">
              <w:rPr>
                <w:rFonts w:ascii="宋体" w:hAnsi="宋体" w:hint="eastAsia"/>
                <w:szCs w:val="21"/>
              </w:rPr>
              <w:t xml:space="preserve">投标人业绩 </w:t>
            </w:r>
          </w:p>
        </w:tc>
        <w:tc>
          <w:tcPr>
            <w:tcW w:w="6701" w:type="dxa"/>
            <w:tcBorders>
              <w:top w:val="single" w:sz="4" w:space="0" w:color="auto"/>
              <w:left w:val="single" w:sz="4" w:space="0" w:color="auto"/>
              <w:bottom w:val="single" w:sz="4" w:space="0" w:color="auto"/>
              <w:right w:val="single" w:sz="4" w:space="0" w:color="auto"/>
            </w:tcBorders>
            <w:vAlign w:val="center"/>
          </w:tcPr>
          <w:p w14:paraId="65AB7CC8" w14:textId="77777777" w:rsidR="00E472F5" w:rsidRPr="00407DDC" w:rsidRDefault="00000000">
            <w:pPr>
              <w:spacing w:before="24" w:after="24" w:line="400" w:lineRule="exact"/>
              <w:rPr>
                <w:rFonts w:hAnsi="宋体"/>
                <w:szCs w:val="21"/>
              </w:rPr>
            </w:pPr>
            <w:r w:rsidRPr="00407DDC">
              <w:rPr>
                <w:rFonts w:hAnsi="宋体" w:hint="eastAsia"/>
              </w:rPr>
              <w:t>近</w:t>
            </w:r>
            <w:r w:rsidRPr="00407DDC">
              <w:rPr>
                <w:rFonts w:hAnsi="宋体" w:hint="eastAsia"/>
                <w:u w:val="single"/>
              </w:rPr>
              <w:t xml:space="preserve">   </w:t>
            </w:r>
            <w:r w:rsidRPr="00407DDC">
              <w:rPr>
                <w:rFonts w:hAnsi="宋体" w:hint="eastAsia"/>
              </w:rPr>
              <w:t>年（</w:t>
            </w:r>
            <w:r w:rsidRPr="00407DDC">
              <w:rPr>
                <w:rFonts w:hAnsi="宋体" w:hint="eastAsia"/>
                <w:u w:val="single"/>
              </w:rPr>
              <w:t xml:space="preserve">    </w:t>
            </w:r>
            <w:r w:rsidRPr="00407DDC">
              <w:rPr>
                <w:rFonts w:hAnsi="宋体" w:hint="eastAsia"/>
              </w:rPr>
              <w:t>年</w:t>
            </w:r>
            <w:r w:rsidRPr="00407DDC">
              <w:rPr>
                <w:rFonts w:hAnsi="宋体" w:hint="eastAsia"/>
                <w:u w:val="single"/>
              </w:rPr>
              <w:t xml:space="preserve">   </w:t>
            </w:r>
            <w:r w:rsidRPr="00407DDC">
              <w:rPr>
                <w:rFonts w:hAnsi="宋体" w:hint="eastAsia"/>
              </w:rPr>
              <w:t>月</w:t>
            </w:r>
            <w:r w:rsidRPr="00407DDC">
              <w:rPr>
                <w:rFonts w:hAnsi="宋体" w:hint="eastAsia"/>
                <w:u w:val="single"/>
              </w:rPr>
              <w:t xml:space="preserve">   </w:t>
            </w:r>
            <w:r w:rsidRPr="00407DDC">
              <w:rPr>
                <w:rFonts w:hAnsi="宋体" w:hint="eastAsia"/>
              </w:rPr>
              <w:t>日以后，时间以合同签订日期为准）投标人类似设计项目总投资</w:t>
            </w:r>
            <w:r w:rsidRPr="00407DDC">
              <w:rPr>
                <w:rFonts w:hAnsi="宋体" w:hint="eastAsia"/>
                <w:u w:val="single"/>
              </w:rPr>
              <w:t xml:space="preserve">    </w:t>
            </w:r>
            <w:r w:rsidRPr="00407DDC">
              <w:rPr>
                <w:rFonts w:hAnsi="宋体" w:hint="eastAsia"/>
              </w:rPr>
              <w:t>万元及以上设计业绩的每个得</w:t>
            </w:r>
            <w:r w:rsidRPr="00407DDC">
              <w:rPr>
                <w:rFonts w:hAnsi="宋体" w:hint="eastAsia"/>
                <w:u w:val="single"/>
              </w:rPr>
              <w:t xml:space="preserve">    </w:t>
            </w:r>
            <w:r w:rsidRPr="00407DDC">
              <w:rPr>
                <w:rFonts w:hAnsi="宋体" w:hint="eastAsia"/>
              </w:rPr>
              <w:t>分，满分</w:t>
            </w:r>
            <w:r w:rsidRPr="00407DDC">
              <w:rPr>
                <w:rFonts w:hAnsi="宋体" w:hint="eastAsia"/>
                <w:u w:val="single"/>
              </w:rPr>
              <w:t xml:space="preserve">    </w:t>
            </w:r>
            <w:r w:rsidRPr="00407DDC">
              <w:rPr>
                <w:rFonts w:hAnsi="宋体" w:hint="eastAsia"/>
              </w:rPr>
              <w:t>分。开标时必须提供能够证明上述业绩的证明（提供合同原件）。</w:t>
            </w:r>
          </w:p>
        </w:tc>
        <w:tc>
          <w:tcPr>
            <w:tcW w:w="1048" w:type="dxa"/>
            <w:tcBorders>
              <w:top w:val="single" w:sz="4" w:space="0" w:color="auto"/>
              <w:left w:val="single" w:sz="4" w:space="0" w:color="auto"/>
              <w:bottom w:val="single" w:sz="4" w:space="0" w:color="auto"/>
              <w:right w:val="single" w:sz="4" w:space="0" w:color="auto"/>
            </w:tcBorders>
            <w:vAlign w:val="center"/>
          </w:tcPr>
          <w:p w14:paraId="7EDEFCC3"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r w:rsidR="00407DDC" w:rsidRPr="00407DDC" w14:paraId="3E672B01" w14:textId="77777777" w:rsidTr="001614B9">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7FF51D90" w14:textId="77777777" w:rsidR="00E472F5" w:rsidRPr="00407DDC" w:rsidRDefault="00000000">
            <w:pPr>
              <w:spacing w:beforeLines="50" w:before="156" w:line="400" w:lineRule="exact"/>
              <w:jc w:val="center"/>
              <w:rPr>
                <w:rFonts w:ascii="黑体" w:eastAsia="黑体" w:hAnsi="宋体"/>
                <w:b/>
                <w:szCs w:val="21"/>
              </w:rPr>
            </w:pPr>
            <w:permStart w:id="1160274955" w:edGrp="everyone" w:colFirst="0" w:colLast="0"/>
            <w:permStart w:id="1729847328" w:edGrp="everyone" w:colFirst="1" w:colLast="1"/>
            <w:permStart w:id="1372933563" w:edGrp="everyone" w:colFirst="2" w:colLast="2"/>
            <w:permEnd w:id="1046565424"/>
            <w:permEnd w:id="1648712308"/>
            <w:permEnd w:id="273889510"/>
            <w:r w:rsidRPr="00407DDC">
              <w:rPr>
                <w:rFonts w:ascii="宋体" w:hAnsi="宋体" w:hint="eastAsia"/>
                <w:szCs w:val="21"/>
              </w:rPr>
              <w:t xml:space="preserve">投标人荣誉 </w:t>
            </w:r>
          </w:p>
        </w:tc>
        <w:tc>
          <w:tcPr>
            <w:tcW w:w="6701" w:type="dxa"/>
            <w:tcBorders>
              <w:top w:val="single" w:sz="4" w:space="0" w:color="auto"/>
              <w:left w:val="single" w:sz="4" w:space="0" w:color="auto"/>
              <w:bottom w:val="single" w:sz="4" w:space="0" w:color="auto"/>
              <w:right w:val="single" w:sz="4" w:space="0" w:color="auto"/>
            </w:tcBorders>
            <w:vAlign w:val="center"/>
          </w:tcPr>
          <w:p w14:paraId="797C1DBD" w14:textId="77777777" w:rsidR="00E472F5" w:rsidRPr="00407DDC" w:rsidRDefault="00000000">
            <w:pPr>
              <w:spacing w:before="24" w:after="24" w:line="400" w:lineRule="exact"/>
              <w:rPr>
                <w:szCs w:val="21"/>
              </w:rPr>
            </w:pPr>
            <w:r w:rsidRPr="00407DDC">
              <w:rPr>
                <w:rFonts w:hAnsi="宋体" w:hint="eastAsia"/>
              </w:rPr>
              <w:t>投标人近</w:t>
            </w:r>
            <w:r w:rsidRPr="00407DDC">
              <w:rPr>
                <w:rFonts w:hAnsi="宋体" w:hint="eastAsia"/>
                <w:u w:val="single"/>
              </w:rPr>
              <w:t xml:space="preserve">   </w:t>
            </w:r>
            <w:r w:rsidRPr="00407DDC">
              <w:rPr>
                <w:rFonts w:hAnsi="宋体" w:hint="eastAsia"/>
              </w:rPr>
              <w:t>年内（</w:t>
            </w:r>
            <w:r w:rsidRPr="00407DDC">
              <w:rPr>
                <w:rFonts w:hAnsi="宋体" w:hint="eastAsia"/>
                <w:u w:val="single"/>
              </w:rPr>
              <w:t xml:space="preserve">    </w:t>
            </w:r>
            <w:r w:rsidRPr="00407DDC">
              <w:rPr>
                <w:rFonts w:hAnsi="宋体" w:hint="eastAsia"/>
              </w:rPr>
              <w:t>年</w:t>
            </w:r>
            <w:r w:rsidRPr="00407DDC">
              <w:rPr>
                <w:rFonts w:hAnsi="宋体" w:hint="eastAsia"/>
                <w:u w:val="single"/>
              </w:rPr>
              <w:t xml:space="preserve">   </w:t>
            </w:r>
            <w:r w:rsidRPr="00407DDC">
              <w:rPr>
                <w:rFonts w:hAnsi="宋体" w:hint="eastAsia"/>
              </w:rPr>
              <w:t>月</w:t>
            </w:r>
            <w:r w:rsidRPr="00407DDC">
              <w:rPr>
                <w:rFonts w:hAnsi="宋体" w:hint="eastAsia"/>
                <w:u w:val="single"/>
              </w:rPr>
              <w:t xml:space="preserve">   </w:t>
            </w:r>
            <w:r w:rsidRPr="00407DDC">
              <w:rPr>
                <w:rFonts w:hAnsi="宋体" w:hint="eastAsia"/>
              </w:rPr>
              <w:t>日以后，时间以</w:t>
            </w:r>
            <w:r w:rsidRPr="00407DDC">
              <w:rPr>
                <w:rFonts w:hint="eastAsia"/>
                <w:szCs w:val="21"/>
              </w:rPr>
              <w:t>获奖证书</w:t>
            </w:r>
            <w:r w:rsidRPr="00407DDC">
              <w:rPr>
                <w:rFonts w:hAnsi="宋体" w:hint="eastAsia"/>
              </w:rPr>
              <w:t>颁发日期为准）类似设计</w:t>
            </w:r>
            <w:r w:rsidRPr="00407DDC">
              <w:rPr>
                <w:rFonts w:hint="eastAsia"/>
                <w:szCs w:val="21"/>
              </w:rPr>
              <w:t>项目获得过</w:t>
            </w:r>
            <w:r w:rsidRPr="00407DDC">
              <w:rPr>
                <w:sz w:val="28"/>
                <w:szCs w:val="28"/>
                <w:u w:val="single"/>
              </w:rPr>
              <w:t>□</w:t>
            </w:r>
            <w:r w:rsidRPr="00407DDC">
              <w:rPr>
                <w:rFonts w:hint="eastAsia"/>
                <w:u w:val="single"/>
              </w:rPr>
              <w:t>市级、</w:t>
            </w:r>
            <w:r w:rsidRPr="00407DDC">
              <w:rPr>
                <w:sz w:val="28"/>
                <w:szCs w:val="28"/>
                <w:u w:val="single"/>
              </w:rPr>
              <w:t>□</w:t>
            </w:r>
            <w:r w:rsidRPr="00407DDC">
              <w:rPr>
                <w:rFonts w:hint="eastAsia"/>
                <w:u w:val="single"/>
              </w:rPr>
              <w:t>省</w:t>
            </w:r>
            <w:r w:rsidRPr="00407DDC">
              <w:rPr>
                <w:rFonts w:hint="eastAsia"/>
                <w:szCs w:val="21"/>
              </w:rPr>
              <w:t>级及以上优秀设计奖或优秀勘察设计奖的每个得</w:t>
            </w:r>
            <w:r w:rsidRPr="00407DDC">
              <w:rPr>
                <w:szCs w:val="21"/>
              </w:rPr>
              <w:t>8</w:t>
            </w:r>
            <w:r w:rsidRPr="00407DDC">
              <w:rPr>
                <w:rFonts w:hint="eastAsia"/>
                <w:szCs w:val="21"/>
              </w:rPr>
              <w:t>分，满分</w:t>
            </w:r>
            <w:r w:rsidRPr="00407DDC">
              <w:rPr>
                <w:rFonts w:hint="eastAsia"/>
                <w:szCs w:val="21"/>
              </w:rPr>
              <w:t>8</w:t>
            </w:r>
            <w:r w:rsidRPr="00407DDC">
              <w:rPr>
                <w:rFonts w:hint="eastAsia"/>
                <w:szCs w:val="21"/>
              </w:rPr>
              <w:t>分，提供获奖证书。（提供</w:t>
            </w:r>
            <w:r w:rsidRPr="00407DDC">
              <w:rPr>
                <w:rFonts w:hAnsi="宋体" w:hint="eastAsia"/>
              </w:rPr>
              <w:t>原件</w:t>
            </w:r>
            <w:r w:rsidRPr="00407DDC">
              <w:rPr>
                <w:rFonts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298DC263" w14:textId="77777777" w:rsidR="00E472F5" w:rsidRPr="00407DDC" w:rsidRDefault="00000000">
            <w:pPr>
              <w:spacing w:line="400" w:lineRule="exact"/>
              <w:ind w:firstLineChars="100" w:firstLine="210"/>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r w:rsidR="00407DDC" w:rsidRPr="00407DDC" w14:paraId="23F91F4C" w14:textId="77777777" w:rsidTr="001614B9">
        <w:trPr>
          <w:trHeight w:val="302"/>
          <w:jc w:val="center"/>
        </w:trPr>
        <w:tc>
          <w:tcPr>
            <w:tcW w:w="1323" w:type="dxa"/>
            <w:tcBorders>
              <w:top w:val="single" w:sz="4" w:space="0" w:color="auto"/>
              <w:left w:val="single" w:sz="4" w:space="0" w:color="auto"/>
              <w:bottom w:val="single" w:sz="4" w:space="0" w:color="auto"/>
              <w:right w:val="single" w:sz="4" w:space="0" w:color="auto"/>
            </w:tcBorders>
            <w:vAlign w:val="center"/>
          </w:tcPr>
          <w:p w14:paraId="16E99371" w14:textId="77777777" w:rsidR="00E472F5" w:rsidRPr="00407DDC" w:rsidRDefault="00000000">
            <w:pPr>
              <w:spacing w:beforeLines="50" w:before="156" w:line="400" w:lineRule="exact"/>
              <w:jc w:val="center"/>
              <w:rPr>
                <w:rFonts w:ascii="宋体" w:hAnsi="宋体"/>
                <w:szCs w:val="21"/>
              </w:rPr>
            </w:pPr>
            <w:permStart w:id="1253252953" w:edGrp="everyone" w:colFirst="0" w:colLast="0"/>
            <w:permStart w:id="1809646737" w:edGrp="everyone" w:colFirst="1" w:colLast="1"/>
            <w:permStart w:id="903502738" w:edGrp="everyone" w:colFirst="2" w:colLast="2"/>
            <w:permEnd w:id="1160274955"/>
            <w:permEnd w:id="1729847328"/>
            <w:permEnd w:id="1372933563"/>
            <w:r w:rsidRPr="00407DDC">
              <w:rPr>
                <w:rFonts w:ascii="宋体" w:hAnsi="宋体" w:hint="eastAsia"/>
                <w:szCs w:val="21"/>
              </w:rPr>
              <w:t xml:space="preserve">项目负责人业绩 </w:t>
            </w:r>
          </w:p>
        </w:tc>
        <w:tc>
          <w:tcPr>
            <w:tcW w:w="6701" w:type="dxa"/>
            <w:tcBorders>
              <w:top w:val="single" w:sz="4" w:space="0" w:color="auto"/>
              <w:left w:val="single" w:sz="4" w:space="0" w:color="auto"/>
              <w:bottom w:val="single" w:sz="4" w:space="0" w:color="auto"/>
              <w:right w:val="single" w:sz="4" w:space="0" w:color="auto"/>
            </w:tcBorders>
            <w:vAlign w:val="center"/>
          </w:tcPr>
          <w:p w14:paraId="19CA13DF" w14:textId="77777777" w:rsidR="00E472F5" w:rsidRPr="00407DDC" w:rsidRDefault="00000000">
            <w:pPr>
              <w:spacing w:line="400" w:lineRule="exact"/>
              <w:rPr>
                <w:szCs w:val="21"/>
              </w:rPr>
            </w:pPr>
            <w:r w:rsidRPr="00407DDC">
              <w:rPr>
                <w:rFonts w:hint="eastAsia"/>
                <w:szCs w:val="21"/>
              </w:rPr>
              <w:t>项目负责人近</w:t>
            </w:r>
            <w:r w:rsidRPr="00407DDC">
              <w:rPr>
                <w:rFonts w:hAnsi="宋体" w:hint="eastAsia"/>
                <w:u w:val="single"/>
              </w:rPr>
              <w:t xml:space="preserve">   </w:t>
            </w:r>
            <w:r w:rsidRPr="00407DDC">
              <w:rPr>
                <w:rFonts w:hint="eastAsia"/>
                <w:szCs w:val="21"/>
              </w:rPr>
              <w:t>年</w:t>
            </w:r>
            <w:r w:rsidRPr="00407DDC">
              <w:rPr>
                <w:rFonts w:hAnsi="宋体" w:hint="eastAsia"/>
              </w:rPr>
              <w:t>（</w:t>
            </w:r>
            <w:r w:rsidRPr="00407DDC">
              <w:rPr>
                <w:rFonts w:hAnsi="宋体" w:hint="eastAsia"/>
                <w:u w:val="single"/>
              </w:rPr>
              <w:t xml:space="preserve">    </w:t>
            </w:r>
            <w:r w:rsidRPr="00407DDC">
              <w:rPr>
                <w:rFonts w:hAnsi="宋体" w:hint="eastAsia"/>
              </w:rPr>
              <w:t>年</w:t>
            </w:r>
            <w:r w:rsidRPr="00407DDC">
              <w:rPr>
                <w:rFonts w:hAnsi="宋体" w:hint="eastAsia"/>
                <w:u w:val="single"/>
              </w:rPr>
              <w:t xml:space="preserve">    </w:t>
            </w:r>
            <w:r w:rsidRPr="00407DDC">
              <w:rPr>
                <w:rFonts w:hAnsi="宋体" w:hint="eastAsia"/>
              </w:rPr>
              <w:t>月</w:t>
            </w:r>
            <w:r w:rsidRPr="00407DDC">
              <w:rPr>
                <w:rFonts w:hAnsi="宋体" w:hint="eastAsia"/>
                <w:u w:val="single"/>
              </w:rPr>
              <w:t xml:space="preserve">    </w:t>
            </w:r>
            <w:r w:rsidRPr="00407DDC">
              <w:rPr>
                <w:rFonts w:hAnsi="宋体" w:hint="eastAsia"/>
              </w:rPr>
              <w:t>日以后，时间以合同签订日期为准）</w:t>
            </w:r>
            <w:r w:rsidRPr="00407DDC">
              <w:rPr>
                <w:rFonts w:hint="eastAsia"/>
                <w:szCs w:val="21"/>
              </w:rPr>
              <w:t>主持过</w:t>
            </w:r>
            <w:r w:rsidRPr="00407DDC">
              <w:rPr>
                <w:rFonts w:hAnsi="宋体" w:hint="eastAsia"/>
              </w:rPr>
              <w:t>类似设计</w:t>
            </w:r>
            <w:r w:rsidRPr="00407DDC">
              <w:rPr>
                <w:rFonts w:hint="eastAsia"/>
                <w:szCs w:val="21"/>
              </w:rPr>
              <w:t>项目工程，总投资</w:t>
            </w:r>
            <w:r w:rsidRPr="00407DDC">
              <w:rPr>
                <w:rFonts w:hint="eastAsia"/>
                <w:szCs w:val="21"/>
                <w:u w:val="single"/>
              </w:rPr>
              <w:t xml:space="preserve">    </w:t>
            </w:r>
            <w:r w:rsidRPr="00407DDC">
              <w:rPr>
                <w:rFonts w:hint="eastAsia"/>
                <w:szCs w:val="21"/>
              </w:rPr>
              <w:t>万元以上的业绩每个得</w:t>
            </w:r>
            <w:r w:rsidRPr="00407DDC">
              <w:rPr>
                <w:rFonts w:hAnsi="宋体" w:hint="eastAsia"/>
                <w:u w:val="single"/>
              </w:rPr>
              <w:t xml:space="preserve">    </w:t>
            </w:r>
            <w:r w:rsidRPr="00407DDC">
              <w:rPr>
                <w:rFonts w:hint="eastAsia"/>
                <w:szCs w:val="21"/>
              </w:rPr>
              <w:t>分，满分</w:t>
            </w:r>
            <w:r w:rsidRPr="00407DDC">
              <w:rPr>
                <w:rFonts w:hAnsi="宋体" w:hint="eastAsia"/>
                <w:u w:val="single"/>
              </w:rPr>
              <w:t xml:space="preserve">    </w:t>
            </w:r>
            <w:r w:rsidRPr="00407DDC">
              <w:rPr>
                <w:rFonts w:hint="eastAsia"/>
                <w:szCs w:val="21"/>
              </w:rPr>
              <w:t>分。</w:t>
            </w:r>
          </w:p>
          <w:p w14:paraId="7868FFDD" w14:textId="77777777" w:rsidR="00E472F5" w:rsidRPr="00407DDC" w:rsidRDefault="00000000">
            <w:pPr>
              <w:spacing w:beforeLines="50" w:before="156" w:line="400" w:lineRule="exact"/>
              <w:rPr>
                <w:rFonts w:ascii="宋体" w:hAnsi="宋体"/>
                <w:szCs w:val="21"/>
              </w:rPr>
            </w:pPr>
            <w:r w:rsidRPr="00407DDC">
              <w:rPr>
                <w:rFonts w:ascii="宋体" w:hAnsi="宋体" w:hint="eastAsia"/>
                <w:szCs w:val="21"/>
              </w:rPr>
              <w:t>（提供项目负责人的注册证书、职称证书及设计合同原件，</w:t>
            </w:r>
            <w:proofErr w:type="gramStart"/>
            <w:r w:rsidRPr="00407DDC">
              <w:rPr>
                <w:rFonts w:ascii="宋体" w:hAnsi="宋体" w:hint="eastAsia"/>
                <w:szCs w:val="21"/>
              </w:rPr>
              <w:t>若合同</w:t>
            </w:r>
            <w:proofErr w:type="gramEnd"/>
            <w:r w:rsidRPr="00407DDC">
              <w:rPr>
                <w:rFonts w:ascii="宋体" w:hAnsi="宋体" w:hint="eastAsia"/>
                <w:szCs w:val="21"/>
              </w:rPr>
              <w:t>中无法体现项目负责人身份，可以以合同或者业主出具的证明文件，是否</w:t>
            </w:r>
            <w:proofErr w:type="gramStart"/>
            <w:r w:rsidRPr="00407DDC">
              <w:rPr>
                <w:rFonts w:ascii="宋体" w:hAnsi="宋体" w:hint="eastAsia"/>
                <w:szCs w:val="21"/>
              </w:rPr>
              <w:t>有效由</w:t>
            </w:r>
            <w:proofErr w:type="gramEnd"/>
            <w:r w:rsidRPr="00407DDC">
              <w:rPr>
                <w:rFonts w:ascii="宋体" w:hAnsi="宋体" w:hint="eastAsia"/>
                <w:szCs w:val="21"/>
              </w:rPr>
              <w:t>评标委员会认定）</w:t>
            </w:r>
          </w:p>
        </w:tc>
        <w:tc>
          <w:tcPr>
            <w:tcW w:w="1048" w:type="dxa"/>
            <w:tcBorders>
              <w:top w:val="single" w:sz="4" w:space="0" w:color="auto"/>
              <w:left w:val="single" w:sz="4" w:space="0" w:color="auto"/>
              <w:bottom w:val="single" w:sz="4" w:space="0" w:color="auto"/>
              <w:right w:val="single" w:sz="4" w:space="0" w:color="auto"/>
            </w:tcBorders>
            <w:vAlign w:val="center"/>
          </w:tcPr>
          <w:p w14:paraId="6F2CC7C7"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r w:rsidR="00E472F5" w:rsidRPr="00407DDC" w14:paraId="4886C022" w14:textId="77777777" w:rsidTr="001614B9">
        <w:trPr>
          <w:trHeight w:val="2910"/>
          <w:jc w:val="center"/>
        </w:trPr>
        <w:tc>
          <w:tcPr>
            <w:tcW w:w="1323" w:type="dxa"/>
            <w:tcBorders>
              <w:top w:val="single" w:sz="4" w:space="0" w:color="auto"/>
              <w:left w:val="single" w:sz="4" w:space="0" w:color="auto"/>
              <w:bottom w:val="single" w:sz="4" w:space="0" w:color="auto"/>
              <w:right w:val="single" w:sz="4" w:space="0" w:color="auto"/>
            </w:tcBorders>
            <w:vAlign w:val="center"/>
          </w:tcPr>
          <w:p w14:paraId="27325FC8" w14:textId="77777777" w:rsidR="00E472F5" w:rsidRPr="00407DDC" w:rsidRDefault="00000000">
            <w:pPr>
              <w:spacing w:beforeLines="50" w:before="156" w:line="400" w:lineRule="exact"/>
              <w:jc w:val="center"/>
              <w:rPr>
                <w:rFonts w:ascii="宋体" w:hAnsi="宋体"/>
                <w:szCs w:val="21"/>
              </w:rPr>
            </w:pPr>
            <w:permStart w:id="559487431" w:edGrp="everyone" w:colFirst="0" w:colLast="0"/>
            <w:permStart w:id="1125915961" w:edGrp="everyone" w:colFirst="1" w:colLast="1"/>
            <w:permStart w:id="919752910" w:edGrp="everyone" w:colFirst="2" w:colLast="2"/>
            <w:permEnd w:id="1253252953"/>
            <w:permEnd w:id="1809646737"/>
            <w:permEnd w:id="903502738"/>
            <w:r w:rsidRPr="00407DDC">
              <w:rPr>
                <w:rFonts w:ascii="宋体" w:hAnsi="宋体" w:hint="eastAsia"/>
                <w:szCs w:val="21"/>
              </w:rPr>
              <w:t>设计人</w:t>
            </w:r>
          </w:p>
          <w:p w14:paraId="529145D6" w14:textId="77777777" w:rsidR="00E472F5" w:rsidRPr="00407DDC" w:rsidRDefault="00000000">
            <w:pPr>
              <w:spacing w:beforeLines="50" w:before="156" w:line="400" w:lineRule="exact"/>
              <w:jc w:val="center"/>
              <w:rPr>
                <w:rFonts w:ascii="宋体" w:hAnsi="宋体"/>
                <w:szCs w:val="21"/>
              </w:rPr>
            </w:pPr>
            <w:proofErr w:type="gramStart"/>
            <w:r w:rsidRPr="00407DDC">
              <w:rPr>
                <w:rFonts w:ascii="宋体" w:hAnsi="宋体" w:hint="eastAsia"/>
                <w:szCs w:val="21"/>
              </w:rPr>
              <w:t>员配套</w:t>
            </w:r>
            <w:proofErr w:type="gramEnd"/>
            <w:r w:rsidRPr="00407DDC">
              <w:rPr>
                <w:rFonts w:ascii="宋体" w:hAnsi="宋体" w:hint="eastAsia"/>
                <w:szCs w:val="21"/>
              </w:rPr>
              <w:t xml:space="preserve"> </w:t>
            </w:r>
          </w:p>
        </w:tc>
        <w:tc>
          <w:tcPr>
            <w:tcW w:w="6701" w:type="dxa"/>
            <w:tcBorders>
              <w:top w:val="single" w:sz="4" w:space="0" w:color="auto"/>
              <w:left w:val="single" w:sz="4" w:space="0" w:color="auto"/>
              <w:bottom w:val="single" w:sz="4" w:space="0" w:color="auto"/>
              <w:right w:val="single" w:sz="4" w:space="0" w:color="auto"/>
            </w:tcBorders>
            <w:vAlign w:val="center"/>
          </w:tcPr>
          <w:p w14:paraId="2A30F5D7" w14:textId="77777777" w:rsidR="00E472F5" w:rsidRPr="00407DDC" w:rsidRDefault="00000000">
            <w:pPr>
              <w:spacing w:line="400" w:lineRule="exact"/>
              <w:rPr>
                <w:szCs w:val="21"/>
              </w:rPr>
            </w:pPr>
            <w:r w:rsidRPr="00407DDC">
              <w:rPr>
                <w:rFonts w:hint="eastAsia"/>
                <w:szCs w:val="21"/>
              </w:rPr>
              <w:t>项目团队成员搭配合理、专业配备齐全</w:t>
            </w:r>
          </w:p>
          <w:p w14:paraId="3353FD71" w14:textId="77777777" w:rsidR="00E472F5" w:rsidRPr="00407DDC" w:rsidRDefault="00000000">
            <w:pPr>
              <w:spacing w:beforeLines="50" w:before="156" w:line="400" w:lineRule="exact"/>
              <w:rPr>
                <w:szCs w:val="21"/>
              </w:rPr>
            </w:pPr>
            <w:r w:rsidRPr="00407DDC">
              <w:rPr>
                <w:rFonts w:hint="eastAsia"/>
                <w:szCs w:val="21"/>
              </w:rPr>
              <w:t>（</w:t>
            </w:r>
            <w:proofErr w:type="gramStart"/>
            <w:r w:rsidRPr="00407DDC">
              <w:rPr>
                <w:rFonts w:hint="eastAsia"/>
                <w:szCs w:val="21"/>
              </w:rPr>
              <w:t>除项目</w:t>
            </w:r>
            <w:proofErr w:type="gramEnd"/>
            <w:r w:rsidRPr="00407DDC">
              <w:rPr>
                <w:rFonts w:hint="eastAsia"/>
                <w:szCs w:val="21"/>
              </w:rPr>
              <w:t>负责人外，项目团队成员专业必须保证</w:t>
            </w:r>
            <w:r w:rsidRPr="00407DDC">
              <w:rPr>
                <w:rFonts w:hAnsi="宋体" w:hint="eastAsia"/>
                <w:u w:val="single"/>
              </w:rPr>
              <w:t xml:space="preserve">       </w:t>
            </w:r>
            <w:r w:rsidRPr="00407DDC">
              <w:rPr>
                <w:rFonts w:hint="eastAsia"/>
                <w:szCs w:val="21"/>
              </w:rPr>
              <w:t>专业、</w:t>
            </w:r>
            <w:r w:rsidRPr="00407DDC">
              <w:rPr>
                <w:rFonts w:hAnsi="宋体" w:hint="eastAsia"/>
                <w:u w:val="single"/>
              </w:rPr>
              <w:t xml:space="preserve">    </w:t>
            </w:r>
            <w:r w:rsidRPr="00407DDC">
              <w:rPr>
                <w:rFonts w:hint="eastAsia"/>
                <w:szCs w:val="21"/>
              </w:rPr>
              <w:t>专</w:t>
            </w:r>
          </w:p>
          <w:p w14:paraId="382EA4B4" w14:textId="77777777" w:rsidR="00E472F5" w:rsidRPr="00407DDC" w:rsidRDefault="00000000">
            <w:pPr>
              <w:spacing w:beforeLines="50" w:before="156" w:line="400" w:lineRule="exact"/>
              <w:rPr>
                <w:szCs w:val="21"/>
              </w:rPr>
            </w:pPr>
            <w:r w:rsidRPr="00407DDC">
              <w:rPr>
                <w:rFonts w:hint="eastAsia"/>
                <w:szCs w:val="21"/>
              </w:rPr>
              <w:t>业、</w:t>
            </w:r>
            <w:r w:rsidRPr="00407DDC">
              <w:rPr>
                <w:rFonts w:hAnsi="宋体" w:hint="eastAsia"/>
                <w:u w:val="single"/>
              </w:rPr>
              <w:t xml:space="preserve">     </w:t>
            </w:r>
            <w:r w:rsidRPr="00407DDC">
              <w:rPr>
                <w:rFonts w:hint="eastAsia"/>
                <w:szCs w:val="21"/>
              </w:rPr>
              <w:t>专业、</w:t>
            </w:r>
            <w:r w:rsidRPr="00407DDC">
              <w:rPr>
                <w:rFonts w:hAnsi="宋体" w:hint="eastAsia"/>
                <w:u w:val="single"/>
              </w:rPr>
              <w:t xml:space="preserve">     </w:t>
            </w:r>
            <w:r w:rsidRPr="00407DDC">
              <w:rPr>
                <w:rFonts w:hint="eastAsia"/>
                <w:szCs w:val="21"/>
              </w:rPr>
              <w:t>专业、</w:t>
            </w:r>
            <w:r w:rsidRPr="00407DDC">
              <w:rPr>
                <w:rFonts w:hAnsi="宋体" w:hint="eastAsia"/>
                <w:u w:val="single"/>
              </w:rPr>
              <w:t xml:space="preserve">    </w:t>
            </w:r>
            <w:r w:rsidRPr="00407DDC">
              <w:rPr>
                <w:rFonts w:hint="eastAsia"/>
                <w:szCs w:val="21"/>
              </w:rPr>
              <w:t>专业专项负责人各</w:t>
            </w:r>
            <w:r w:rsidRPr="00407DDC">
              <w:rPr>
                <w:szCs w:val="21"/>
              </w:rPr>
              <w:t>1</w:t>
            </w:r>
            <w:r w:rsidRPr="00407DDC">
              <w:rPr>
                <w:rFonts w:hint="eastAsia"/>
                <w:szCs w:val="21"/>
              </w:rPr>
              <w:t>人，专项负责人必须具备中级工程师职称，满足得基本分</w:t>
            </w:r>
            <w:r w:rsidRPr="00407DDC">
              <w:rPr>
                <w:rFonts w:hAnsi="宋体" w:hint="eastAsia"/>
                <w:u w:val="single"/>
              </w:rPr>
              <w:t xml:space="preserve">    </w:t>
            </w:r>
            <w:r w:rsidRPr="00407DDC">
              <w:rPr>
                <w:rFonts w:hint="eastAsia"/>
                <w:szCs w:val="21"/>
              </w:rPr>
              <w:t>分，不满足则少一个扣</w:t>
            </w:r>
            <w:r w:rsidRPr="00407DDC">
              <w:rPr>
                <w:rFonts w:hAnsi="宋体" w:hint="eastAsia"/>
                <w:u w:val="single"/>
              </w:rPr>
              <w:t xml:space="preserve">    </w:t>
            </w:r>
            <w:r w:rsidRPr="00407DDC">
              <w:rPr>
                <w:rFonts w:hint="eastAsia"/>
                <w:szCs w:val="21"/>
              </w:rPr>
              <w:t>分，扣完为止。（注：若职称证书无法体现专业，可提供毕业证或其他证书体现专业）</w:t>
            </w:r>
          </w:p>
        </w:tc>
        <w:tc>
          <w:tcPr>
            <w:tcW w:w="1048" w:type="dxa"/>
            <w:tcBorders>
              <w:top w:val="single" w:sz="4" w:space="0" w:color="auto"/>
              <w:left w:val="single" w:sz="4" w:space="0" w:color="auto"/>
              <w:bottom w:val="single" w:sz="4" w:space="0" w:color="auto"/>
              <w:right w:val="single" w:sz="4" w:space="0" w:color="auto"/>
            </w:tcBorders>
            <w:vAlign w:val="center"/>
          </w:tcPr>
          <w:p w14:paraId="70716042"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permEnd w:id="559487431"/>
      <w:permEnd w:id="1125915961"/>
      <w:permEnd w:id="919752910"/>
    </w:tbl>
    <w:p w14:paraId="7AED8A53" w14:textId="77777777" w:rsidR="001614B9" w:rsidRPr="00407DDC" w:rsidRDefault="001614B9" w:rsidP="001614B9">
      <w:pPr>
        <w:snapToGrid w:val="0"/>
        <w:spacing w:line="400" w:lineRule="exact"/>
        <w:ind w:firstLineChars="100" w:firstLine="210"/>
        <w:rPr>
          <w:rFonts w:ascii="宋体" w:hAnsi="宋体"/>
          <w:bCs/>
          <w:szCs w:val="21"/>
        </w:rPr>
      </w:pPr>
    </w:p>
    <w:p w14:paraId="71CECE11" w14:textId="6A6CC94F" w:rsidR="001614B9" w:rsidRPr="00407DDC" w:rsidRDefault="001614B9" w:rsidP="001614B9">
      <w:pPr>
        <w:snapToGrid w:val="0"/>
        <w:spacing w:line="400" w:lineRule="exact"/>
        <w:ind w:firstLineChars="100" w:firstLine="210"/>
        <w:rPr>
          <w:rFonts w:ascii="宋体" w:hAnsi="宋体"/>
          <w:bCs/>
          <w:szCs w:val="21"/>
        </w:rPr>
      </w:pPr>
      <w:r w:rsidRPr="00407DDC">
        <w:rPr>
          <w:rFonts w:ascii="宋体" w:hAnsi="宋体" w:hint="eastAsia"/>
          <w:bCs/>
          <w:szCs w:val="21"/>
        </w:rPr>
        <w:t>（</w:t>
      </w:r>
      <w:r w:rsidRPr="00407DDC">
        <w:rPr>
          <w:rFonts w:ascii="宋体" w:hAnsi="宋体"/>
          <w:bCs/>
          <w:szCs w:val="21"/>
        </w:rPr>
        <w:t>2</w:t>
      </w:r>
      <w:r w:rsidRPr="00407DDC">
        <w:rPr>
          <w:rFonts w:ascii="宋体" w:hAnsi="宋体" w:hint="eastAsia"/>
          <w:bCs/>
          <w:szCs w:val="21"/>
        </w:rPr>
        <w:t>）技术标评分表（</w:t>
      </w:r>
      <w:permStart w:id="533033945" w:edGrp="everyone"/>
      <w:r w:rsidRPr="00407DDC">
        <w:rPr>
          <w:rFonts w:ascii="宋体" w:hAnsi="宋体" w:hint="eastAsia"/>
          <w:bCs/>
          <w:szCs w:val="21"/>
          <w:u w:val="single"/>
        </w:rPr>
        <w:t xml:space="preserve">    </w:t>
      </w:r>
      <w:permEnd w:id="533033945"/>
      <w:r w:rsidRPr="00407DDC">
        <w:rPr>
          <w:rFonts w:ascii="宋体" w:hAnsi="宋体" w:hint="eastAsia"/>
          <w:bCs/>
          <w:szCs w:val="21"/>
        </w:rPr>
        <w:t>分）</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6701"/>
        <w:gridCol w:w="1048"/>
      </w:tblGrid>
      <w:tr w:rsidR="00407DDC" w:rsidRPr="00407DDC" w14:paraId="734F383E" w14:textId="77777777" w:rsidTr="001614B9">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12925866" w14:textId="77777777" w:rsidR="001614B9" w:rsidRPr="00407DDC" w:rsidRDefault="001614B9" w:rsidP="006A746E">
            <w:pPr>
              <w:spacing w:beforeLines="50" w:before="156" w:line="400" w:lineRule="exact"/>
              <w:jc w:val="center"/>
              <w:rPr>
                <w:rFonts w:ascii="宋体" w:hAnsi="宋体"/>
                <w:szCs w:val="21"/>
              </w:rPr>
            </w:pPr>
            <w:permStart w:id="2016504434" w:edGrp="everyone"/>
            <w:r w:rsidRPr="00407DDC">
              <w:rPr>
                <w:rFonts w:ascii="宋体" w:hAnsi="宋体" w:hint="eastAsia"/>
                <w:szCs w:val="21"/>
              </w:rPr>
              <w:t>组织措施</w:t>
            </w:r>
          </w:p>
        </w:tc>
        <w:tc>
          <w:tcPr>
            <w:tcW w:w="6701" w:type="dxa"/>
            <w:tcBorders>
              <w:top w:val="single" w:sz="4" w:space="0" w:color="auto"/>
              <w:left w:val="single" w:sz="4" w:space="0" w:color="auto"/>
              <w:bottom w:val="single" w:sz="4" w:space="0" w:color="auto"/>
              <w:right w:val="single" w:sz="4" w:space="0" w:color="auto"/>
            </w:tcBorders>
            <w:vAlign w:val="center"/>
          </w:tcPr>
          <w:p w14:paraId="135608B0" w14:textId="77777777" w:rsidR="001614B9" w:rsidRPr="00407DDC" w:rsidRDefault="001614B9" w:rsidP="006A746E">
            <w:pPr>
              <w:spacing w:before="24" w:after="24" w:line="400" w:lineRule="exact"/>
              <w:rPr>
                <w:szCs w:val="21"/>
              </w:rPr>
            </w:pPr>
            <w:r w:rsidRPr="00407DDC">
              <w:rPr>
                <w:rFonts w:hint="eastAsia"/>
                <w:szCs w:val="21"/>
              </w:rPr>
              <w:t>本项目设计的监控管理措施、设计质量保障措施、节约投资资金措施、与各项</w:t>
            </w:r>
            <w:proofErr w:type="gramStart"/>
            <w:r w:rsidRPr="00407DDC">
              <w:rPr>
                <w:rFonts w:hint="eastAsia"/>
                <w:szCs w:val="21"/>
              </w:rPr>
              <w:t>目单位</w:t>
            </w:r>
            <w:proofErr w:type="gramEnd"/>
            <w:r w:rsidRPr="00407DDC">
              <w:rPr>
                <w:rFonts w:hint="eastAsia"/>
                <w:szCs w:val="21"/>
              </w:rPr>
              <w:t>的配合措施合理得当，评委酌情评分</w:t>
            </w:r>
            <w:r w:rsidRPr="00407DDC">
              <w:rPr>
                <w:szCs w:val="21"/>
              </w:rPr>
              <w:t>(</w:t>
            </w:r>
            <w:r w:rsidRPr="00407DDC">
              <w:rPr>
                <w:rFonts w:hint="eastAsia"/>
                <w:szCs w:val="21"/>
              </w:rPr>
              <w:t>好的</w:t>
            </w:r>
            <w:r w:rsidRPr="00407DDC">
              <w:rPr>
                <w:rFonts w:hAnsi="宋体" w:hint="eastAsia"/>
                <w:u w:val="single"/>
              </w:rPr>
              <w:t xml:space="preserve">    </w:t>
            </w:r>
            <w:r w:rsidRPr="00407DDC">
              <w:rPr>
                <w:rFonts w:hint="eastAsia"/>
                <w:szCs w:val="21"/>
              </w:rPr>
              <w:t>分，较好的</w:t>
            </w:r>
            <w:r w:rsidRPr="00407DDC">
              <w:rPr>
                <w:rFonts w:hAnsi="宋体" w:hint="eastAsia"/>
                <w:u w:val="single"/>
              </w:rPr>
              <w:t xml:space="preserve">    </w:t>
            </w:r>
            <w:r w:rsidRPr="00407DDC">
              <w:rPr>
                <w:rFonts w:hint="eastAsia"/>
                <w:szCs w:val="21"/>
              </w:rPr>
              <w:t>分</w:t>
            </w:r>
            <w:r w:rsidRPr="00407DDC">
              <w:rPr>
                <w:szCs w:val="21"/>
              </w:rPr>
              <w:t>,</w:t>
            </w:r>
            <w:r w:rsidRPr="00407DDC">
              <w:rPr>
                <w:rFonts w:hint="eastAsia"/>
                <w:szCs w:val="21"/>
              </w:rPr>
              <w:t>一般的</w:t>
            </w:r>
            <w:r w:rsidRPr="00407DDC">
              <w:rPr>
                <w:rFonts w:hAnsi="宋体" w:hint="eastAsia"/>
                <w:u w:val="single"/>
              </w:rPr>
              <w:t xml:space="preserve">    </w:t>
            </w:r>
            <w:r w:rsidRPr="00407DDC">
              <w:rPr>
                <w:rFonts w:hint="eastAsia"/>
                <w:szCs w:val="21"/>
              </w:rPr>
              <w:t>分</w:t>
            </w:r>
            <w:r w:rsidRPr="00407DDC">
              <w:rPr>
                <w:szCs w:val="21"/>
              </w:rPr>
              <w:t>)</w:t>
            </w:r>
            <w:r w:rsidRPr="00407DDC">
              <w:rPr>
                <w:rFonts w:hint="eastAsia"/>
                <w:szCs w:val="21"/>
              </w:rPr>
              <w:t>，一项都没有提及的本项不得分。</w:t>
            </w:r>
          </w:p>
        </w:tc>
        <w:tc>
          <w:tcPr>
            <w:tcW w:w="1048" w:type="dxa"/>
            <w:tcBorders>
              <w:top w:val="single" w:sz="4" w:space="0" w:color="auto"/>
              <w:left w:val="single" w:sz="4" w:space="0" w:color="auto"/>
              <w:bottom w:val="single" w:sz="4" w:space="0" w:color="auto"/>
              <w:right w:val="single" w:sz="4" w:space="0" w:color="auto"/>
            </w:tcBorders>
            <w:vAlign w:val="center"/>
          </w:tcPr>
          <w:p w14:paraId="6698144A" w14:textId="77777777" w:rsidR="001614B9" w:rsidRPr="00407DDC" w:rsidRDefault="001614B9" w:rsidP="006A746E">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r w:rsidR="00407DDC" w:rsidRPr="00407DDC" w14:paraId="13A2BCF8" w14:textId="77777777" w:rsidTr="001614B9">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412D88CD" w14:textId="77777777" w:rsidR="001614B9" w:rsidRPr="00407DDC" w:rsidRDefault="001614B9" w:rsidP="006A746E">
            <w:pPr>
              <w:spacing w:beforeLines="50" w:before="156" w:line="400" w:lineRule="exact"/>
              <w:jc w:val="center"/>
              <w:rPr>
                <w:rFonts w:ascii="宋体" w:hAnsi="宋体"/>
                <w:szCs w:val="21"/>
              </w:rPr>
            </w:pPr>
            <w:r w:rsidRPr="00407DDC">
              <w:rPr>
                <w:rFonts w:ascii="宋体" w:hAnsi="宋体" w:hint="eastAsia"/>
                <w:szCs w:val="21"/>
              </w:rPr>
              <w:t xml:space="preserve">对招标项目的理解和总体设计思路 </w:t>
            </w:r>
          </w:p>
        </w:tc>
        <w:tc>
          <w:tcPr>
            <w:tcW w:w="6701" w:type="dxa"/>
            <w:tcBorders>
              <w:top w:val="single" w:sz="4" w:space="0" w:color="auto"/>
              <w:left w:val="single" w:sz="4" w:space="0" w:color="auto"/>
              <w:bottom w:val="single" w:sz="4" w:space="0" w:color="auto"/>
              <w:right w:val="single" w:sz="4" w:space="0" w:color="auto"/>
            </w:tcBorders>
            <w:vAlign w:val="center"/>
          </w:tcPr>
          <w:p w14:paraId="0AE5F811" w14:textId="77777777" w:rsidR="001614B9" w:rsidRPr="00407DDC" w:rsidRDefault="001614B9" w:rsidP="006A746E">
            <w:pPr>
              <w:spacing w:beforeLines="50" w:before="156" w:line="400" w:lineRule="exact"/>
              <w:jc w:val="left"/>
              <w:rPr>
                <w:rFonts w:ascii="宋体" w:hAnsi="宋体"/>
                <w:szCs w:val="21"/>
              </w:rPr>
            </w:pPr>
            <w:r w:rsidRPr="00407DDC">
              <w:rPr>
                <w:rFonts w:ascii="宋体" w:hAnsi="宋体" w:hint="eastAsia"/>
                <w:szCs w:val="21"/>
              </w:rPr>
              <w:t>评委根据对本项目的理解和技术建议以及设计新技术、新理念的采用进行综合评定酌情给分，合理、可靠、完善的</w:t>
            </w:r>
            <w:r w:rsidRPr="00407DDC">
              <w:rPr>
                <w:szCs w:val="21"/>
              </w:rPr>
              <w:t>(</w:t>
            </w:r>
            <w:r w:rsidRPr="00407DDC">
              <w:rPr>
                <w:rFonts w:hint="eastAsia"/>
                <w:szCs w:val="21"/>
              </w:rPr>
              <w:t>好的</w:t>
            </w:r>
            <w:r w:rsidRPr="00407DDC">
              <w:rPr>
                <w:rFonts w:hAnsi="宋体" w:hint="eastAsia"/>
                <w:u w:val="single"/>
              </w:rPr>
              <w:t xml:space="preserve">    </w:t>
            </w:r>
            <w:r w:rsidRPr="00407DDC">
              <w:rPr>
                <w:rFonts w:hint="eastAsia"/>
                <w:szCs w:val="21"/>
              </w:rPr>
              <w:t>分，较好的</w:t>
            </w:r>
            <w:r w:rsidRPr="00407DDC">
              <w:rPr>
                <w:rFonts w:hAnsi="宋体" w:hint="eastAsia"/>
                <w:u w:val="single"/>
              </w:rPr>
              <w:t xml:space="preserve">     </w:t>
            </w:r>
            <w:r w:rsidRPr="00407DDC">
              <w:rPr>
                <w:rFonts w:hint="eastAsia"/>
                <w:szCs w:val="21"/>
              </w:rPr>
              <w:t>分</w:t>
            </w:r>
            <w:r w:rsidRPr="00407DDC">
              <w:rPr>
                <w:szCs w:val="21"/>
              </w:rPr>
              <w:t>,</w:t>
            </w:r>
            <w:r w:rsidRPr="00407DDC">
              <w:rPr>
                <w:rFonts w:hint="eastAsia"/>
                <w:szCs w:val="21"/>
              </w:rPr>
              <w:t>一般的</w:t>
            </w:r>
            <w:r w:rsidRPr="00407DDC">
              <w:rPr>
                <w:rFonts w:hAnsi="宋体" w:hint="eastAsia"/>
                <w:u w:val="single"/>
              </w:rPr>
              <w:t xml:space="preserve">    </w:t>
            </w:r>
            <w:r w:rsidRPr="00407DDC">
              <w:rPr>
                <w:rFonts w:hint="eastAsia"/>
                <w:szCs w:val="21"/>
              </w:rPr>
              <w:t>分</w:t>
            </w:r>
            <w:r w:rsidRPr="00407DDC">
              <w:rPr>
                <w:szCs w:val="21"/>
              </w:rPr>
              <w:t>)</w:t>
            </w:r>
            <w:r w:rsidRPr="00407DDC">
              <w:rPr>
                <w:rFonts w:ascii="宋体" w:hAnsi="宋体" w:hint="eastAsia"/>
                <w:szCs w:val="21"/>
              </w:rPr>
              <w:t>。没有提及的本项不得分。</w:t>
            </w:r>
          </w:p>
        </w:tc>
        <w:tc>
          <w:tcPr>
            <w:tcW w:w="1048" w:type="dxa"/>
            <w:tcBorders>
              <w:top w:val="single" w:sz="4" w:space="0" w:color="auto"/>
              <w:left w:val="single" w:sz="4" w:space="0" w:color="auto"/>
              <w:bottom w:val="single" w:sz="4" w:space="0" w:color="auto"/>
              <w:right w:val="single" w:sz="4" w:space="0" w:color="auto"/>
            </w:tcBorders>
            <w:vAlign w:val="center"/>
          </w:tcPr>
          <w:p w14:paraId="336A649D" w14:textId="77777777" w:rsidR="001614B9" w:rsidRPr="00407DDC" w:rsidRDefault="001614B9" w:rsidP="006A746E">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r w:rsidR="00407DDC" w:rsidRPr="00407DDC" w14:paraId="63362246" w14:textId="77777777" w:rsidTr="001614B9">
        <w:trPr>
          <w:trHeight w:val="1287"/>
          <w:jc w:val="center"/>
        </w:trPr>
        <w:tc>
          <w:tcPr>
            <w:tcW w:w="1323" w:type="dxa"/>
            <w:tcBorders>
              <w:top w:val="single" w:sz="4" w:space="0" w:color="auto"/>
              <w:left w:val="single" w:sz="4" w:space="0" w:color="auto"/>
              <w:bottom w:val="single" w:sz="4" w:space="0" w:color="auto"/>
              <w:right w:val="single" w:sz="4" w:space="0" w:color="auto"/>
            </w:tcBorders>
            <w:vAlign w:val="center"/>
          </w:tcPr>
          <w:p w14:paraId="65383914" w14:textId="77777777" w:rsidR="001614B9" w:rsidRPr="00407DDC" w:rsidRDefault="001614B9" w:rsidP="006A746E">
            <w:pPr>
              <w:spacing w:beforeLines="50" w:before="156" w:line="400" w:lineRule="exact"/>
              <w:jc w:val="center"/>
              <w:rPr>
                <w:rFonts w:ascii="宋体" w:hAnsi="宋体"/>
                <w:szCs w:val="21"/>
              </w:rPr>
            </w:pPr>
            <w:permStart w:id="815352757" w:edGrp="everyone"/>
            <w:permEnd w:id="2016504434"/>
            <w:r w:rsidRPr="00407DDC">
              <w:rPr>
                <w:rFonts w:ascii="宋体" w:hAnsi="宋体" w:hint="eastAsia"/>
                <w:szCs w:val="21"/>
              </w:rPr>
              <w:lastRenderedPageBreak/>
              <w:t>服务承诺</w:t>
            </w:r>
          </w:p>
        </w:tc>
        <w:tc>
          <w:tcPr>
            <w:tcW w:w="6701" w:type="dxa"/>
            <w:tcBorders>
              <w:top w:val="single" w:sz="4" w:space="0" w:color="auto"/>
              <w:left w:val="single" w:sz="4" w:space="0" w:color="auto"/>
              <w:bottom w:val="single" w:sz="4" w:space="0" w:color="auto"/>
              <w:right w:val="single" w:sz="4" w:space="0" w:color="auto"/>
            </w:tcBorders>
            <w:vAlign w:val="center"/>
          </w:tcPr>
          <w:p w14:paraId="38F29CF1" w14:textId="77777777" w:rsidR="001614B9" w:rsidRPr="00407DDC" w:rsidRDefault="001614B9" w:rsidP="006A746E">
            <w:pPr>
              <w:spacing w:before="24" w:after="24" w:line="400" w:lineRule="exact"/>
              <w:rPr>
                <w:szCs w:val="21"/>
              </w:rPr>
            </w:pPr>
            <w:r w:rsidRPr="00407DDC">
              <w:rPr>
                <w:rFonts w:hint="eastAsia"/>
                <w:szCs w:val="21"/>
              </w:rPr>
              <w:t>就技术支持、确保设计时限、施工时及时配合、控制设计失误及其他有利于业主的服务等做出承诺，承诺服务最优得</w:t>
            </w:r>
            <w:r w:rsidRPr="00407DDC">
              <w:rPr>
                <w:rFonts w:hAnsi="宋体" w:hint="eastAsia"/>
                <w:u w:val="single"/>
              </w:rPr>
              <w:t xml:space="preserve">     </w:t>
            </w:r>
            <w:r w:rsidRPr="00407DDC">
              <w:rPr>
                <w:rFonts w:hint="eastAsia"/>
                <w:szCs w:val="21"/>
              </w:rPr>
              <w:t>分，承诺服务较好</w:t>
            </w:r>
          </w:p>
          <w:p w14:paraId="4E7B99E0" w14:textId="77777777" w:rsidR="001614B9" w:rsidRPr="00407DDC" w:rsidRDefault="001614B9" w:rsidP="006A746E">
            <w:pPr>
              <w:spacing w:before="24" w:after="24" w:line="400" w:lineRule="exact"/>
              <w:rPr>
                <w:rFonts w:ascii="宋体" w:hAnsi="宋体"/>
                <w:szCs w:val="21"/>
              </w:rPr>
            </w:pPr>
            <w:r w:rsidRPr="00407DDC">
              <w:rPr>
                <w:rFonts w:hint="eastAsia"/>
                <w:szCs w:val="21"/>
              </w:rPr>
              <w:t>得</w:t>
            </w:r>
            <w:r w:rsidRPr="00407DDC">
              <w:rPr>
                <w:rFonts w:hAnsi="宋体" w:hint="eastAsia"/>
                <w:u w:val="single"/>
              </w:rPr>
              <w:t xml:space="preserve">    </w:t>
            </w:r>
            <w:r w:rsidRPr="00407DDC">
              <w:rPr>
                <w:rFonts w:hint="eastAsia"/>
                <w:szCs w:val="21"/>
              </w:rPr>
              <w:t>分，承诺服务一般（至少满足本招标文件承诺函）得</w:t>
            </w:r>
            <w:r w:rsidRPr="00407DDC">
              <w:rPr>
                <w:rFonts w:hAnsi="宋体" w:hint="eastAsia"/>
                <w:u w:val="single"/>
              </w:rPr>
              <w:t xml:space="preserve">    </w:t>
            </w:r>
            <w:r w:rsidRPr="00407DDC">
              <w:rPr>
                <w:rFonts w:hint="eastAsia"/>
                <w:szCs w:val="21"/>
              </w:rPr>
              <w:t>分，不能满足本招标文件</w:t>
            </w:r>
            <w:proofErr w:type="gramStart"/>
            <w:r w:rsidRPr="00407DDC">
              <w:rPr>
                <w:rFonts w:hint="eastAsia"/>
                <w:szCs w:val="21"/>
              </w:rPr>
              <w:t>承诺函得</w:t>
            </w:r>
            <w:r w:rsidRPr="00407DDC">
              <w:rPr>
                <w:szCs w:val="21"/>
              </w:rPr>
              <w:t>0</w:t>
            </w:r>
            <w:r w:rsidRPr="00407DDC">
              <w:rPr>
                <w:rFonts w:hint="eastAsia"/>
                <w:szCs w:val="21"/>
              </w:rPr>
              <w:t>分</w:t>
            </w:r>
            <w:proofErr w:type="gramEnd"/>
            <w:r w:rsidRPr="00407DDC">
              <w:rPr>
                <w:rFonts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76CAF56C" w14:textId="77777777" w:rsidR="001614B9" w:rsidRPr="00407DDC" w:rsidRDefault="001614B9" w:rsidP="006A746E">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bl>
    <w:p w14:paraId="2BD35750" w14:textId="5C3551D4" w:rsidR="00E472F5" w:rsidRPr="00407DDC" w:rsidRDefault="00000000">
      <w:pPr>
        <w:snapToGrid w:val="0"/>
        <w:spacing w:before="100" w:beforeAutospacing="1" w:after="100" w:afterAutospacing="1" w:line="400" w:lineRule="exact"/>
        <w:ind w:firstLineChars="200" w:firstLine="420"/>
        <w:rPr>
          <w:rFonts w:ascii="宋体" w:hAnsi="宋体"/>
          <w:bCs/>
          <w:szCs w:val="21"/>
        </w:rPr>
      </w:pPr>
      <w:r w:rsidRPr="00407DDC">
        <w:rPr>
          <w:rFonts w:ascii="宋体" w:hAnsi="宋体" w:hint="eastAsia"/>
          <w:bCs/>
          <w:szCs w:val="21"/>
        </w:rPr>
        <w:t>注：技术标评分表中凡涉及业绩奖项、人员证书等材料原件的，均应上传原件的</w:t>
      </w:r>
      <w:proofErr w:type="gramStart"/>
      <w:r w:rsidRPr="00407DDC">
        <w:rPr>
          <w:rFonts w:ascii="宋体" w:hAnsi="宋体" w:hint="eastAsia"/>
          <w:bCs/>
          <w:szCs w:val="21"/>
        </w:rPr>
        <w:t>扫描件至投标</w:t>
      </w:r>
      <w:proofErr w:type="gramEnd"/>
      <w:r w:rsidRPr="00407DDC">
        <w:rPr>
          <w:rFonts w:ascii="宋体" w:hAnsi="宋体" w:hint="eastAsia"/>
          <w:bCs/>
          <w:szCs w:val="21"/>
        </w:rPr>
        <w:t>系统，原件扫描件未上传的，对应评审项不得分。</w:t>
      </w:r>
      <w:permEnd w:id="815352757"/>
    </w:p>
    <w:p w14:paraId="65C9684F" w14:textId="3DCB540D" w:rsidR="00E472F5" w:rsidRPr="00407DDC" w:rsidRDefault="00000000">
      <w:pPr>
        <w:snapToGrid w:val="0"/>
        <w:spacing w:line="400" w:lineRule="exact"/>
        <w:ind w:firstLineChars="100" w:firstLine="210"/>
        <w:rPr>
          <w:rFonts w:ascii="宋体" w:hAnsi="宋体"/>
          <w:bCs/>
          <w:szCs w:val="21"/>
        </w:rPr>
      </w:pPr>
      <w:r w:rsidRPr="00407DDC">
        <w:rPr>
          <w:rFonts w:ascii="宋体" w:hAnsi="宋体" w:hint="eastAsia"/>
          <w:bCs/>
          <w:szCs w:val="21"/>
        </w:rPr>
        <w:t>（</w:t>
      </w:r>
      <w:r w:rsidR="001614B9" w:rsidRPr="00407DDC">
        <w:rPr>
          <w:rFonts w:ascii="宋体" w:hAnsi="宋体"/>
          <w:bCs/>
          <w:szCs w:val="21"/>
        </w:rPr>
        <w:t>3</w:t>
      </w:r>
      <w:r w:rsidRPr="00407DDC">
        <w:rPr>
          <w:rFonts w:ascii="宋体" w:hAnsi="宋体" w:hint="eastAsia"/>
          <w:bCs/>
          <w:szCs w:val="21"/>
        </w:rPr>
        <w:t>）商务标评审标准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9"/>
        <w:gridCol w:w="1018"/>
        <w:gridCol w:w="4476"/>
        <w:gridCol w:w="1159"/>
      </w:tblGrid>
      <w:tr w:rsidR="00407DDC" w:rsidRPr="00407DDC" w14:paraId="55A701BA" w14:textId="77777777">
        <w:trPr>
          <w:trHeight w:val="678"/>
          <w:jc w:val="center"/>
        </w:trPr>
        <w:tc>
          <w:tcPr>
            <w:tcW w:w="2539" w:type="dxa"/>
            <w:tcBorders>
              <w:top w:val="single" w:sz="4" w:space="0" w:color="auto"/>
              <w:left w:val="single" w:sz="4" w:space="0" w:color="auto"/>
              <w:bottom w:val="single" w:sz="4" w:space="0" w:color="auto"/>
              <w:right w:val="single" w:sz="4" w:space="0" w:color="auto"/>
            </w:tcBorders>
            <w:vAlign w:val="center"/>
          </w:tcPr>
          <w:p w14:paraId="7AB38D24" w14:textId="77777777" w:rsidR="00E472F5" w:rsidRPr="00407DDC" w:rsidRDefault="00000000">
            <w:pPr>
              <w:spacing w:line="400" w:lineRule="exact"/>
              <w:ind w:firstLineChars="350" w:firstLine="843"/>
              <w:rPr>
                <w:b/>
                <w:sz w:val="24"/>
              </w:rPr>
            </w:pPr>
            <w:r w:rsidRPr="00407DDC">
              <w:rPr>
                <w:rFonts w:hint="eastAsia"/>
                <w:b/>
                <w:sz w:val="24"/>
              </w:rPr>
              <w:t>评分项目</w:t>
            </w:r>
          </w:p>
        </w:tc>
        <w:tc>
          <w:tcPr>
            <w:tcW w:w="1018" w:type="dxa"/>
            <w:tcBorders>
              <w:top w:val="single" w:sz="4" w:space="0" w:color="auto"/>
              <w:left w:val="single" w:sz="4" w:space="0" w:color="auto"/>
              <w:bottom w:val="single" w:sz="4" w:space="0" w:color="auto"/>
              <w:right w:val="single" w:sz="4" w:space="0" w:color="auto"/>
            </w:tcBorders>
            <w:vAlign w:val="center"/>
          </w:tcPr>
          <w:p w14:paraId="553A943D" w14:textId="77777777" w:rsidR="00E472F5" w:rsidRPr="00407DDC" w:rsidRDefault="00000000">
            <w:pPr>
              <w:spacing w:line="400" w:lineRule="exact"/>
              <w:ind w:firstLineChars="50" w:firstLine="120"/>
              <w:jc w:val="center"/>
              <w:rPr>
                <w:b/>
                <w:sz w:val="24"/>
              </w:rPr>
            </w:pPr>
            <w:r w:rsidRPr="00407DDC">
              <w:rPr>
                <w:rFonts w:hint="eastAsia"/>
                <w:b/>
                <w:sz w:val="24"/>
              </w:rPr>
              <w:t>分值</w:t>
            </w:r>
          </w:p>
        </w:tc>
        <w:tc>
          <w:tcPr>
            <w:tcW w:w="4476" w:type="dxa"/>
            <w:tcBorders>
              <w:top w:val="single" w:sz="4" w:space="0" w:color="auto"/>
              <w:left w:val="single" w:sz="4" w:space="0" w:color="auto"/>
              <w:bottom w:val="single" w:sz="4" w:space="0" w:color="auto"/>
              <w:right w:val="single" w:sz="4" w:space="0" w:color="auto"/>
            </w:tcBorders>
            <w:vAlign w:val="center"/>
          </w:tcPr>
          <w:p w14:paraId="4355D33C" w14:textId="77777777" w:rsidR="00E472F5" w:rsidRPr="00407DDC" w:rsidRDefault="00000000">
            <w:pPr>
              <w:spacing w:after="120" w:line="400" w:lineRule="exact"/>
              <w:ind w:firstLineChars="325" w:firstLine="783"/>
              <w:rPr>
                <w:b/>
                <w:sz w:val="24"/>
              </w:rPr>
            </w:pPr>
            <w:r w:rsidRPr="00407DDC">
              <w:rPr>
                <w:rFonts w:hint="eastAsia"/>
                <w:b/>
                <w:sz w:val="24"/>
              </w:rPr>
              <w:t>评审标准</w:t>
            </w:r>
          </w:p>
        </w:tc>
        <w:tc>
          <w:tcPr>
            <w:tcW w:w="1159" w:type="dxa"/>
            <w:tcBorders>
              <w:top w:val="single" w:sz="4" w:space="0" w:color="auto"/>
              <w:left w:val="single" w:sz="4" w:space="0" w:color="auto"/>
              <w:bottom w:val="single" w:sz="4" w:space="0" w:color="auto"/>
              <w:right w:val="single" w:sz="4" w:space="0" w:color="auto"/>
            </w:tcBorders>
            <w:vAlign w:val="center"/>
          </w:tcPr>
          <w:p w14:paraId="4E956DED" w14:textId="77777777" w:rsidR="00E472F5" w:rsidRPr="00407DDC" w:rsidRDefault="00000000">
            <w:pPr>
              <w:spacing w:after="120" w:line="400" w:lineRule="exact"/>
              <w:ind w:firstLineChars="100" w:firstLine="241"/>
              <w:rPr>
                <w:b/>
                <w:sz w:val="24"/>
              </w:rPr>
            </w:pPr>
            <w:r w:rsidRPr="00407DDC">
              <w:rPr>
                <w:rFonts w:hint="eastAsia"/>
                <w:b/>
                <w:sz w:val="24"/>
              </w:rPr>
              <w:t>得分</w:t>
            </w:r>
          </w:p>
        </w:tc>
      </w:tr>
      <w:tr w:rsidR="001B0478" w:rsidRPr="00407DDC" w14:paraId="11BF59D3" w14:textId="77777777">
        <w:trPr>
          <w:trHeight w:val="1585"/>
          <w:jc w:val="center"/>
        </w:trPr>
        <w:tc>
          <w:tcPr>
            <w:tcW w:w="2539" w:type="dxa"/>
            <w:tcBorders>
              <w:top w:val="single" w:sz="4" w:space="0" w:color="auto"/>
              <w:left w:val="single" w:sz="4" w:space="0" w:color="auto"/>
              <w:bottom w:val="single" w:sz="4" w:space="0" w:color="auto"/>
              <w:right w:val="single" w:sz="4" w:space="0" w:color="auto"/>
            </w:tcBorders>
            <w:vAlign w:val="center"/>
          </w:tcPr>
          <w:p w14:paraId="173AF58D" w14:textId="77777777" w:rsidR="001B0478" w:rsidRPr="00407DDC" w:rsidRDefault="001B0478">
            <w:pPr>
              <w:spacing w:line="400" w:lineRule="exact"/>
              <w:ind w:firstLineChars="175" w:firstLine="368"/>
              <w:jc w:val="center"/>
            </w:pPr>
            <w:permStart w:id="1151431679" w:edGrp="everyone"/>
            <w:permStart w:id="58922728" w:edGrp="everyone" w:colFirst="1" w:colLast="1"/>
            <w:permStart w:id="1779392434" w:edGrp="everyone" w:colFirst="2" w:colLast="2"/>
            <w:r w:rsidRPr="00407DDC">
              <w:rPr>
                <w:rFonts w:hint="eastAsia"/>
              </w:rPr>
              <w:t>工程设计收费报价</w:t>
            </w:r>
            <w:permEnd w:id="1151431679"/>
          </w:p>
        </w:tc>
        <w:tc>
          <w:tcPr>
            <w:tcW w:w="1018" w:type="dxa"/>
            <w:tcBorders>
              <w:top w:val="single" w:sz="4" w:space="0" w:color="auto"/>
              <w:left w:val="single" w:sz="4" w:space="0" w:color="auto"/>
              <w:bottom w:val="single" w:sz="4" w:space="0" w:color="auto"/>
              <w:right w:val="single" w:sz="4" w:space="0" w:color="auto"/>
            </w:tcBorders>
            <w:vAlign w:val="center"/>
          </w:tcPr>
          <w:p w14:paraId="4BEAD805" w14:textId="77777777" w:rsidR="001B0478" w:rsidRPr="00407DDC" w:rsidRDefault="001B0478">
            <w:pPr>
              <w:spacing w:line="400" w:lineRule="exact"/>
              <w:ind w:firstLineChars="100" w:firstLine="210"/>
              <w:jc w:val="center"/>
            </w:pPr>
            <w:r w:rsidRPr="00407DDC">
              <w:rPr>
                <w:rFonts w:hint="eastAsia"/>
                <w:u w:val="single"/>
              </w:rPr>
              <w:t>3</w:t>
            </w:r>
            <w:r w:rsidRPr="00407DDC">
              <w:rPr>
                <w:u w:val="single"/>
              </w:rPr>
              <w:t>0</w:t>
            </w:r>
            <w:r w:rsidRPr="00407DDC">
              <w:rPr>
                <w:rFonts w:hint="eastAsia"/>
              </w:rPr>
              <w:t>分</w:t>
            </w:r>
          </w:p>
        </w:tc>
        <w:tc>
          <w:tcPr>
            <w:tcW w:w="4476" w:type="dxa"/>
            <w:tcBorders>
              <w:top w:val="single" w:sz="4" w:space="0" w:color="auto"/>
              <w:left w:val="single" w:sz="4" w:space="0" w:color="auto"/>
              <w:bottom w:val="single" w:sz="4" w:space="0" w:color="auto"/>
              <w:right w:val="single" w:sz="4" w:space="0" w:color="auto"/>
            </w:tcBorders>
            <w:vAlign w:val="center"/>
          </w:tcPr>
          <w:p w14:paraId="0B6E21B2" w14:textId="77777777" w:rsidR="001B0478" w:rsidRPr="00407DDC" w:rsidRDefault="001B0478">
            <w:pPr>
              <w:widowControl/>
              <w:spacing w:line="400" w:lineRule="exact"/>
              <w:rPr>
                <w:szCs w:val="20"/>
              </w:rPr>
            </w:pPr>
            <w:r w:rsidRPr="00407DDC">
              <w:rPr>
                <w:rFonts w:hint="eastAsia"/>
                <w:szCs w:val="20"/>
              </w:rPr>
              <w:t>以有效投标报价的平均价为评标基准价，各家投标报价与评标基准价比较，每高</w:t>
            </w:r>
            <w:r w:rsidRPr="00407DDC">
              <w:rPr>
                <w:szCs w:val="20"/>
              </w:rPr>
              <w:t>1%</w:t>
            </w:r>
            <w:r w:rsidRPr="00407DDC">
              <w:rPr>
                <w:rFonts w:hint="eastAsia"/>
                <w:szCs w:val="20"/>
              </w:rPr>
              <w:t>扣</w:t>
            </w:r>
            <w:r w:rsidRPr="00407DDC">
              <w:rPr>
                <w:rFonts w:hAnsi="宋体" w:hint="eastAsia"/>
                <w:u w:val="single"/>
              </w:rPr>
              <w:t xml:space="preserve">    </w:t>
            </w:r>
            <w:r w:rsidRPr="00407DDC">
              <w:rPr>
                <w:rFonts w:hint="eastAsia"/>
                <w:szCs w:val="20"/>
              </w:rPr>
              <w:t>分（扣完为止），每低于</w:t>
            </w:r>
            <w:r w:rsidRPr="00407DDC">
              <w:rPr>
                <w:szCs w:val="20"/>
              </w:rPr>
              <w:t>1%</w:t>
            </w:r>
            <w:r w:rsidRPr="00407DDC">
              <w:rPr>
                <w:rFonts w:hint="eastAsia"/>
                <w:szCs w:val="20"/>
              </w:rPr>
              <w:t>扣</w:t>
            </w:r>
            <w:r w:rsidRPr="00407DDC">
              <w:rPr>
                <w:rFonts w:hAnsi="宋体" w:hint="eastAsia"/>
                <w:u w:val="single"/>
              </w:rPr>
              <w:t xml:space="preserve">    </w:t>
            </w:r>
            <w:r w:rsidRPr="00407DDC">
              <w:rPr>
                <w:rFonts w:hint="eastAsia"/>
                <w:szCs w:val="20"/>
              </w:rPr>
              <w:t>分，满分</w:t>
            </w:r>
            <w:r w:rsidRPr="00407DDC">
              <w:rPr>
                <w:rFonts w:hint="eastAsia"/>
                <w:szCs w:val="20"/>
              </w:rPr>
              <w:t>3</w:t>
            </w:r>
            <w:r w:rsidRPr="00407DDC">
              <w:rPr>
                <w:szCs w:val="20"/>
              </w:rPr>
              <w:t>0</w:t>
            </w:r>
            <w:r w:rsidRPr="00407DDC">
              <w:rPr>
                <w:rFonts w:hint="eastAsia"/>
                <w:szCs w:val="20"/>
              </w:rPr>
              <w:t>分。</w:t>
            </w:r>
          </w:p>
          <w:p w14:paraId="1B0F5008" w14:textId="77777777" w:rsidR="001B0478" w:rsidRPr="00407DDC" w:rsidRDefault="001B0478" w:rsidP="001B0478">
            <w:pPr>
              <w:spacing w:line="360" w:lineRule="exact"/>
              <w:rPr>
                <w:rFonts w:ascii="宋体" w:hAnsi="宋体"/>
                <w:szCs w:val="21"/>
              </w:rPr>
            </w:pPr>
            <w:r w:rsidRPr="00407DDC">
              <w:rPr>
                <w:rFonts w:ascii="宋体" w:hAnsi="宋体" w:hint="eastAsia"/>
                <w:szCs w:val="21"/>
              </w:rPr>
              <w:t>投标报价分值=</w:t>
            </w:r>
            <w:r w:rsidRPr="00407DDC">
              <w:rPr>
                <w:rFonts w:ascii="宋体" w:hAnsi="宋体" w:cs="宋体"/>
                <w:kern w:val="0"/>
                <w:szCs w:val="21"/>
                <w:u w:val="single"/>
              </w:rPr>
              <w:t>30</w:t>
            </w:r>
            <w:r w:rsidRPr="00407DDC">
              <w:rPr>
                <w:rFonts w:ascii="宋体" w:hAnsi="宋体" w:hint="eastAsia"/>
                <w:szCs w:val="21"/>
              </w:rPr>
              <w:t>-[|(投标报价-评标基准价)|/评标基准价*100]*</w:t>
            </w:r>
            <w:r w:rsidRPr="00407DDC">
              <w:rPr>
                <w:rFonts w:ascii="宋体" w:hAnsi="宋体" w:hint="eastAsia"/>
                <w:szCs w:val="21"/>
                <w:u w:val="single"/>
              </w:rPr>
              <w:t>扣分分值</w:t>
            </w:r>
            <w:r w:rsidRPr="00407DDC">
              <w:rPr>
                <w:rFonts w:ascii="宋体" w:hAnsi="宋体" w:hint="eastAsia"/>
                <w:szCs w:val="21"/>
              </w:rPr>
              <w:t>。</w:t>
            </w:r>
          </w:p>
          <w:p w14:paraId="357DF662" w14:textId="77777777" w:rsidR="001B0478" w:rsidRPr="00407DDC" w:rsidRDefault="001B0478">
            <w:pPr>
              <w:widowControl/>
              <w:spacing w:line="400" w:lineRule="exact"/>
              <w:rPr>
                <w:szCs w:val="20"/>
              </w:rPr>
            </w:pPr>
            <w:r w:rsidRPr="00407DDC">
              <w:rPr>
                <w:szCs w:val="20"/>
              </w:rPr>
              <w:t>[</w:t>
            </w:r>
            <w:r w:rsidRPr="00407DDC">
              <w:rPr>
                <w:rFonts w:hint="eastAsia"/>
                <w:szCs w:val="20"/>
              </w:rPr>
              <w:t>高于最高限价</w:t>
            </w:r>
            <w:r w:rsidRPr="00407DDC">
              <w:rPr>
                <w:rFonts w:hAnsi="宋体" w:hint="eastAsia"/>
                <w:u w:val="single"/>
              </w:rPr>
              <w:t xml:space="preserve">     </w:t>
            </w:r>
            <w:r w:rsidRPr="00407DDC">
              <w:rPr>
                <w:rFonts w:hint="eastAsia"/>
                <w:szCs w:val="20"/>
              </w:rPr>
              <w:t>的报价为无效报价</w:t>
            </w:r>
            <w:r w:rsidRPr="00407DDC">
              <w:rPr>
                <w:szCs w:val="20"/>
              </w:rPr>
              <w:t>]</w:t>
            </w:r>
            <w:r w:rsidRPr="00407DDC">
              <w:rPr>
                <w:rFonts w:hint="eastAsia"/>
                <w:szCs w:val="20"/>
              </w:rPr>
              <w:t>。</w:t>
            </w:r>
          </w:p>
        </w:tc>
        <w:tc>
          <w:tcPr>
            <w:tcW w:w="1159" w:type="dxa"/>
            <w:tcBorders>
              <w:top w:val="single" w:sz="4" w:space="0" w:color="auto"/>
              <w:left w:val="single" w:sz="4" w:space="0" w:color="auto"/>
              <w:bottom w:val="single" w:sz="4" w:space="0" w:color="auto"/>
              <w:right w:val="single" w:sz="4" w:space="0" w:color="auto"/>
            </w:tcBorders>
          </w:tcPr>
          <w:p w14:paraId="3C61DF46" w14:textId="77777777" w:rsidR="001B0478" w:rsidRPr="00407DDC" w:rsidRDefault="001B0478">
            <w:pPr>
              <w:spacing w:line="400" w:lineRule="exact"/>
              <w:ind w:firstLineChars="100" w:firstLine="240"/>
              <w:rPr>
                <w:sz w:val="24"/>
              </w:rPr>
            </w:pPr>
          </w:p>
        </w:tc>
      </w:tr>
      <w:permEnd w:id="58922728"/>
      <w:permEnd w:id="1779392434"/>
    </w:tbl>
    <w:p w14:paraId="3691385C" w14:textId="77777777" w:rsidR="00E472F5" w:rsidRPr="00407DDC" w:rsidRDefault="00E472F5">
      <w:pPr>
        <w:snapToGrid w:val="0"/>
        <w:spacing w:line="400" w:lineRule="exact"/>
        <w:ind w:firstLineChars="200" w:firstLine="420"/>
      </w:pPr>
    </w:p>
    <w:p w14:paraId="7C2BF244" w14:textId="77777777" w:rsidR="00E472F5" w:rsidRPr="00407DDC" w:rsidRDefault="00E472F5">
      <w:pPr>
        <w:snapToGrid w:val="0"/>
        <w:spacing w:line="400" w:lineRule="exact"/>
        <w:ind w:firstLineChars="200" w:firstLine="420"/>
      </w:pPr>
    </w:p>
    <w:p w14:paraId="3CFA1A88" w14:textId="77777777" w:rsidR="00E472F5" w:rsidRPr="00407DDC" w:rsidRDefault="00E472F5">
      <w:pPr>
        <w:snapToGrid w:val="0"/>
        <w:spacing w:line="400" w:lineRule="exact"/>
      </w:pPr>
    </w:p>
    <w:p w14:paraId="61D8A8BF" w14:textId="77777777" w:rsidR="00E472F5" w:rsidRPr="00407DDC" w:rsidRDefault="00E472F5">
      <w:pPr>
        <w:snapToGrid w:val="0"/>
        <w:spacing w:line="400" w:lineRule="exact"/>
      </w:pPr>
    </w:p>
    <w:p w14:paraId="4FCEA351" w14:textId="77777777" w:rsidR="00E472F5" w:rsidRPr="00407DDC" w:rsidRDefault="00E472F5">
      <w:pPr>
        <w:snapToGrid w:val="0"/>
        <w:spacing w:line="400" w:lineRule="exact"/>
      </w:pPr>
    </w:p>
    <w:p w14:paraId="455C44E6" w14:textId="77777777" w:rsidR="00E472F5" w:rsidRPr="00407DDC" w:rsidRDefault="00E472F5">
      <w:pPr>
        <w:snapToGrid w:val="0"/>
        <w:spacing w:line="400" w:lineRule="exact"/>
      </w:pPr>
    </w:p>
    <w:p w14:paraId="7FCC09A9" w14:textId="77777777" w:rsidR="00E472F5" w:rsidRPr="00407DDC" w:rsidRDefault="00E472F5">
      <w:pPr>
        <w:snapToGrid w:val="0"/>
        <w:spacing w:line="400" w:lineRule="exact"/>
      </w:pPr>
    </w:p>
    <w:p w14:paraId="519B9DFE" w14:textId="77777777" w:rsidR="00E472F5" w:rsidRPr="00407DDC" w:rsidRDefault="00E472F5">
      <w:pPr>
        <w:snapToGrid w:val="0"/>
        <w:spacing w:line="400" w:lineRule="exact"/>
      </w:pPr>
    </w:p>
    <w:p w14:paraId="5A08EE04" w14:textId="77777777" w:rsidR="00E472F5" w:rsidRPr="00407DDC" w:rsidRDefault="00E472F5">
      <w:pPr>
        <w:snapToGrid w:val="0"/>
        <w:spacing w:line="400" w:lineRule="exact"/>
      </w:pPr>
    </w:p>
    <w:p w14:paraId="239FFA01" w14:textId="77777777" w:rsidR="00E472F5" w:rsidRPr="00407DDC" w:rsidRDefault="00E472F5">
      <w:pPr>
        <w:snapToGrid w:val="0"/>
        <w:spacing w:line="400" w:lineRule="exact"/>
      </w:pPr>
    </w:p>
    <w:p w14:paraId="4B46B714" w14:textId="77777777" w:rsidR="00E472F5" w:rsidRPr="00407DDC" w:rsidRDefault="00E472F5">
      <w:pPr>
        <w:snapToGrid w:val="0"/>
        <w:spacing w:line="400" w:lineRule="exact"/>
      </w:pPr>
    </w:p>
    <w:p w14:paraId="72EA5560" w14:textId="77777777" w:rsidR="00E472F5" w:rsidRPr="00407DDC" w:rsidRDefault="00E472F5">
      <w:pPr>
        <w:snapToGrid w:val="0"/>
        <w:spacing w:line="400" w:lineRule="exact"/>
      </w:pPr>
    </w:p>
    <w:p w14:paraId="22DA3F49" w14:textId="77777777" w:rsidR="00E472F5" w:rsidRPr="00407DDC" w:rsidRDefault="00E472F5">
      <w:pPr>
        <w:snapToGrid w:val="0"/>
        <w:spacing w:line="400" w:lineRule="exact"/>
      </w:pPr>
    </w:p>
    <w:p w14:paraId="29BA8D4A" w14:textId="77777777" w:rsidR="00E472F5" w:rsidRPr="00407DDC" w:rsidRDefault="00E472F5">
      <w:pPr>
        <w:snapToGrid w:val="0"/>
        <w:spacing w:line="400" w:lineRule="exact"/>
      </w:pPr>
    </w:p>
    <w:p w14:paraId="74CB2B71" w14:textId="77777777" w:rsidR="00E472F5" w:rsidRPr="00407DDC" w:rsidRDefault="00E472F5">
      <w:pPr>
        <w:snapToGrid w:val="0"/>
        <w:spacing w:line="400" w:lineRule="exact"/>
      </w:pPr>
    </w:p>
    <w:p w14:paraId="314E8CE8" w14:textId="77777777" w:rsidR="00E472F5" w:rsidRPr="00407DDC" w:rsidRDefault="00E472F5">
      <w:pPr>
        <w:snapToGrid w:val="0"/>
        <w:spacing w:line="400" w:lineRule="exact"/>
      </w:pPr>
    </w:p>
    <w:p w14:paraId="2D8067B0" w14:textId="77777777" w:rsidR="00E472F5" w:rsidRPr="00407DDC" w:rsidRDefault="00E472F5">
      <w:pPr>
        <w:snapToGrid w:val="0"/>
        <w:spacing w:line="400" w:lineRule="exact"/>
      </w:pPr>
    </w:p>
    <w:p w14:paraId="3216A8C0" w14:textId="77777777" w:rsidR="00E472F5" w:rsidRPr="00407DDC" w:rsidRDefault="00E472F5">
      <w:pPr>
        <w:snapToGrid w:val="0"/>
        <w:spacing w:line="400" w:lineRule="exact"/>
      </w:pPr>
    </w:p>
    <w:p w14:paraId="76BAE0DC" w14:textId="43E37559" w:rsidR="00E472F5" w:rsidRPr="00407DDC" w:rsidRDefault="00000000">
      <w:pPr>
        <w:adjustRightInd w:val="0"/>
        <w:snapToGrid w:val="0"/>
        <w:spacing w:line="400" w:lineRule="exact"/>
        <w:jc w:val="center"/>
        <w:outlineLvl w:val="0"/>
        <w:rPr>
          <w:rFonts w:ascii="宋体" w:hAnsi="宋体"/>
          <w:b/>
          <w:bCs/>
          <w:kern w:val="44"/>
          <w:sz w:val="36"/>
          <w:szCs w:val="36"/>
        </w:rPr>
      </w:pPr>
      <w:bookmarkStart w:id="491" w:name="_Toc457381666"/>
      <w:bookmarkStart w:id="492" w:name="_Toc472758505"/>
      <w:bookmarkStart w:id="493" w:name="_Toc96523994"/>
      <w:bookmarkStart w:id="494" w:name="_Toc457381679"/>
      <w:bookmarkStart w:id="495" w:name="_Toc447290725"/>
      <w:bookmarkStart w:id="496" w:name="_Toc456776945"/>
      <w:bookmarkEnd w:id="490"/>
      <w:r w:rsidRPr="00407DDC">
        <w:rPr>
          <w:rFonts w:ascii="宋体" w:hAnsi="宋体" w:hint="eastAsia"/>
          <w:b/>
          <w:bCs/>
          <w:kern w:val="44"/>
          <w:sz w:val="36"/>
          <w:szCs w:val="36"/>
        </w:rPr>
        <w:lastRenderedPageBreak/>
        <w:t>第三章 评标办法</w:t>
      </w:r>
      <w:bookmarkEnd w:id="491"/>
      <w:bookmarkEnd w:id="492"/>
      <w:r w:rsidRPr="00407DDC">
        <w:rPr>
          <w:rFonts w:ascii="宋体" w:hAnsi="宋体" w:hint="eastAsia"/>
          <w:b/>
          <w:bCs/>
          <w:kern w:val="44"/>
          <w:sz w:val="36"/>
          <w:szCs w:val="36"/>
        </w:rPr>
        <w:t>（设计方案招标）</w:t>
      </w:r>
      <w:bookmarkEnd w:id="493"/>
    </w:p>
    <w:p w14:paraId="7A51470A" w14:textId="77777777" w:rsidR="00E472F5" w:rsidRPr="00407DDC" w:rsidRDefault="00E472F5">
      <w:pPr>
        <w:snapToGrid w:val="0"/>
        <w:spacing w:line="400" w:lineRule="exact"/>
        <w:rPr>
          <w:rFonts w:ascii="宋体" w:hAnsi="宋体"/>
        </w:rPr>
      </w:pPr>
    </w:p>
    <w:p w14:paraId="1B1F32DC" w14:textId="77777777" w:rsidR="00E472F5" w:rsidRPr="00407DDC" w:rsidRDefault="00000000">
      <w:pPr>
        <w:snapToGrid w:val="0"/>
        <w:spacing w:line="400" w:lineRule="exact"/>
        <w:rPr>
          <w:rFonts w:ascii="宋体" w:hAnsi="宋体"/>
          <w:b/>
          <w:sz w:val="24"/>
        </w:rPr>
      </w:pPr>
      <w:r w:rsidRPr="00407DDC">
        <w:rPr>
          <w:rFonts w:ascii="宋体" w:hAnsi="宋体" w:hint="eastAsia"/>
          <w:b/>
          <w:sz w:val="24"/>
        </w:rPr>
        <w:t>一、详细评审分值构成表：</w:t>
      </w:r>
    </w:p>
    <w:p w14:paraId="16EEEEE0" w14:textId="77777777" w:rsidR="00E472F5" w:rsidRPr="00407DDC" w:rsidRDefault="00E472F5">
      <w:pPr>
        <w:snapToGrid w:val="0"/>
        <w:spacing w:line="400" w:lineRule="exact"/>
        <w:ind w:firstLineChars="200" w:firstLine="562"/>
        <w:jc w:val="center"/>
        <w:rPr>
          <w:rFonts w:ascii="宋体" w:hAnsi="宋体" w:cs="宋体"/>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5833"/>
        <w:gridCol w:w="2807"/>
      </w:tblGrid>
      <w:tr w:rsidR="00407DDC" w:rsidRPr="00407DDC" w14:paraId="2E8A9A6E" w14:textId="77777777">
        <w:trPr>
          <w:trHeight w:val="720"/>
          <w:jc w:val="center"/>
        </w:trPr>
        <w:tc>
          <w:tcPr>
            <w:tcW w:w="674" w:type="dxa"/>
            <w:tcBorders>
              <w:top w:val="single" w:sz="4" w:space="0" w:color="auto"/>
              <w:left w:val="single" w:sz="4" w:space="0" w:color="auto"/>
              <w:bottom w:val="single" w:sz="4" w:space="0" w:color="auto"/>
              <w:right w:val="single" w:sz="4" w:space="0" w:color="auto"/>
            </w:tcBorders>
            <w:vAlign w:val="center"/>
          </w:tcPr>
          <w:p w14:paraId="674ECFC1" w14:textId="77777777" w:rsidR="00E472F5" w:rsidRPr="00407DDC" w:rsidRDefault="00000000">
            <w:pPr>
              <w:tabs>
                <w:tab w:val="left" w:pos="720"/>
              </w:tabs>
              <w:spacing w:line="400" w:lineRule="exact"/>
              <w:rPr>
                <w:rFonts w:ascii="宋体" w:hAnsi="宋体"/>
                <w:b/>
                <w:bCs/>
                <w:szCs w:val="21"/>
              </w:rPr>
            </w:pPr>
            <w:r w:rsidRPr="00407DDC">
              <w:rPr>
                <w:rFonts w:ascii="宋体" w:hAnsi="宋体" w:hint="eastAsia"/>
                <w:b/>
                <w:bCs/>
                <w:szCs w:val="21"/>
              </w:rPr>
              <w:t>序号</w:t>
            </w:r>
          </w:p>
        </w:tc>
        <w:tc>
          <w:tcPr>
            <w:tcW w:w="5833" w:type="dxa"/>
            <w:tcBorders>
              <w:top w:val="single" w:sz="4" w:space="0" w:color="auto"/>
              <w:left w:val="single" w:sz="4" w:space="0" w:color="auto"/>
              <w:bottom w:val="single" w:sz="4" w:space="0" w:color="auto"/>
              <w:right w:val="single" w:sz="4" w:space="0" w:color="auto"/>
            </w:tcBorders>
            <w:vAlign w:val="center"/>
          </w:tcPr>
          <w:p w14:paraId="55850AC9" w14:textId="77777777" w:rsidR="00E472F5" w:rsidRPr="00407DDC" w:rsidRDefault="00000000">
            <w:pPr>
              <w:tabs>
                <w:tab w:val="left" w:pos="720"/>
              </w:tabs>
              <w:spacing w:line="400" w:lineRule="exact"/>
              <w:jc w:val="center"/>
              <w:rPr>
                <w:rFonts w:ascii="宋体" w:hAnsi="宋体"/>
                <w:b/>
                <w:bCs/>
                <w:szCs w:val="21"/>
              </w:rPr>
            </w:pPr>
            <w:r w:rsidRPr="00407DDC">
              <w:rPr>
                <w:rFonts w:ascii="宋体" w:hAnsi="宋体" w:hint="eastAsia"/>
                <w:b/>
                <w:bCs/>
                <w:szCs w:val="21"/>
              </w:rPr>
              <w:t>评 审 内 容</w:t>
            </w:r>
          </w:p>
        </w:tc>
        <w:tc>
          <w:tcPr>
            <w:tcW w:w="2807" w:type="dxa"/>
            <w:tcBorders>
              <w:top w:val="single" w:sz="4" w:space="0" w:color="auto"/>
              <w:left w:val="single" w:sz="4" w:space="0" w:color="auto"/>
              <w:bottom w:val="single" w:sz="4" w:space="0" w:color="auto"/>
              <w:right w:val="single" w:sz="4" w:space="0" w:color="auto"/>
            </w:tcBorders>
            <w:vAlign w:val="center"/>
          </w:tcPr>
          <w:p w14:paraId="6BFB9B88" w14:textId="77777777" w:rsidR="00E472F5" w:rsidRPr="00407DDC" w:rsidRDefault="00000000">
            <w:pPr>
              <w:tabs>
                <w:tab w:val="left" w:pos="720"/>
              </w:tabs>
              <w:spacing w:line="400" w:lineRule="exact"/>
              <w:jc w:val="center"/>
              <w:rPr>
                <w:rFonts w:ascii="宋体" w:hAnsi="宋体"/>
                <w:b/>
                <w:bCs/>
                <w:szCs w:val="21"/>
              </w:rPr>
            </w:pPr>
            <w:r w:rsidRPr="00407DDC">
              <w:rPr>
                <w:rFonts w:ascii="宋体" w:hAnsi="宋体" w:hint="eastAsia"/>
                <w:b/>
                <w:bCs/>
                <w:szCs w:val="21"/>
              </w:rPr>
              <w:t>单项分值</w:t>
            </w:r>
          </w:p>
        </w:tc>
      </w:tr>
      <w:tr w:rsidR="00407DDC" w:rsidRPr="00407DDC" w14:paraId="47708D0A" w14:textId="77777777">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165348B4" w14:textId="77777777" w:rsidR="00E472F5" w:rsidRPr="00407DDC" w:rsidRDefault="00000000">
            <w:pPr>
              <w:tabs>
                <w:tab w:val="left" w:pos="720"/>
              </w:tabs>
              <w:spacing w:line="400" w:lineRule="exact"/>
              <w:jc w:val="center"/>
              <w:rPr>
                <w:rFonts w:ascii="宋体" w:hAnsi="宋体"/>
                <w:bCs/>
                <w:szCs w:val="21"/>
              </w:rPr>
            </w:pPr>
            <w:r w:rsidRPr="00407DDC">
              <w:rPr>
                <w:rFonts w:ascii="宋体" w:hAnsi="宋体" w:hint="eastAsia"/>
                <w:bCs/>
                <w:szCs w:val="21"/>
              </w:rPr>
              <w:t>1</w:t>
            </w:r>
          </w:p>
        </w:tc>
        <w:tc>
          <w:tcPr>
            <w:tcW w:w="5833" w:type="dxa"/>
            <w:tcBorders>
              <w:top w:val="single" w:sz="4" w:space="0" w:color="auto"/>
              <w:left w:val="single" w:sz="4" w:space="0" w:color="auto"/>
              <w:bottom w:val="single" w:sz="4" w:space="0" w:color="auto"/>
              <w:right w:val="single" w:sz="4" w:space="0" w:color="auto"/>
            </w:tcBorders>
            <w:vAlign w:val="center"/>
          </w:tcPr>
          <w:p w14:paraId="1418D398" w14:textId="77777777" w:rsidR="00E472F5" w:rsidRPr="00407DDC" w:rsidRDefault="00000000">
            <w:pPr>
              <w:pStyle w:val="afe"/>
              <w:spacing w:after="0" w:line="500" w:lineRule="exact"/>
              <w:ind w:firstLineChars="0" w:firstLine="0"/>
              <w:jc w:val="center"/>
              <w:rPr>
                <w:bCs/>
                <w:sz w:val="24"/>
                <w:szCs w:val="24"/>
              </w:rPr>
            </w:pPr>
            <w:r w:rsidRPr="00407DDC">
              <w:rPr>
                <w:rFonts w:hint="eastAsia"/>
                <w:bCs/>
                <w:sz w:val="24"/>
                <w:szCs w:val="24"/>
              </w:rPr>
              <w:t>符合性评审（资格评审）</w:t>
            </w:r>
          </w:p>
        </w:tc>
        <w:tc>
          <w:tcPr>
            <w:tcW w:w="2807" w:type="dxa"/>
            <w:tcBorders>
              <w:top w:val="single" w:sz="4" w:space="0" w:color="auto"/>
              <w:left w:val="single" w:sz="4" w:space="0" w:color="auto"/>
              <w:bottom w:val="single" w:sz="4" w:space="0" w:color="auto"/>
              <w:right w:val="single" w:sz="4" w:space="0" w:color="auto"/>
            </w:tcBorders>
            <w:vAlign w:val="center"/>
          </w:tcPr>
          <w:p w14:paraId="177A3C86" w14:textId="77777777" w:rsidR="00E472F5" w:rsidRPr="00407DDC" w:rsidRDefault="00000000">
            <w:pPr>
              <w:tabs>
                <w:tab w:val="left" w:pos="720"/>
              </w:tabs>
              <w:spacing w:line="400" w:lineRule="exact"/>
              <w:jc w:val="center"/>
              <w:rPr>
                <w:rFonts w:ascii="宋体" w:hAnsi="宋体"/>
                <w:bCs/>
                <w:szCs w:val="21"/>
              </w:rPr>
            </w:pPr>
            <w:r w:rsidRPr="00407DDC">
              <w:rPr>
                <w:rFonts w:ascii="宋体" w:hAnsi="宋体" w:hint="eastAsia"/>
                <w:bCs/>
                <w:szCs w:val="21"/>
              </w:rPr>
              <w:t>资格审查</w:t>
            </w:r>
          </w:p>
        </w:tc>
      </w:tr>
      <w:tr w:rsidR="00407DDC" w:rsidRPr="00407DDC" w14:paraId="22296F60" w14:textId="77777777">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43DF807D" w14:textId="77777777" w:rsidR="00E472F5" w:rsidRPr="00407DDC" w:rsidRDefault="00000000">
            <w:pPr>
              <w:tabs>
                <w:tab w:val="left" w:pos="720"/>
              </w:tabs>
              <w:spacing w:line="400" w:lineRule="exact"/>
              <w:jc w:val="center"/>
              <w:rPr>
                <w:rFonts w:ascii="宋体" w:hAnsi="宋体"/>
                <w:bCs/>
                <w:szCs w:val="21"/>
              </w:rPr>
            </w:pPr>
            <w:permStart w:id="203622196" w:edGrp="everyone" w:colFirst="2" w:colLast="2"/>
            <w:r w:rsidRPr="00407DDC">
              <w:rPr>
                <w:rFonts w:ascii="宋体" w:hAnsi="宋体" w:hint="eastAsia"/>
                <w:bCs/>
                <w:szCs w:val="21"/>
              </w:rPr>
              <w:t>2</w:t>
            </w:r>
          </w:p>
        </w:tc>
        <w:tc>
          <w:tcPr>
            <w:tcW w:w="5833" w:type="dxa"/>
            <w:tcBorders>
              <w:top w:val="single" w:sz="4" w:space="0" w:color="auto"/>
              <w:left w:val="single" w:sz="4" w:space="0" w:color="auto"/>
              <w:bottom w:val="single" w:sz="4" w:space="0" w:color="auto"/>
              <w:right w:val="single" w:sz="4" w:space="0" w:color="auto"/>
            </w:tcBorders>
            <w:vAlign w:val="center"/>
          </w:tcPr>
          <w:p w14:paraId="70511CAA" w14:textId="77777777" w:rsidR="00E472F5" w:rsidRPr="00407DDC" w:rsidRDefault="00000000">
            <w:pPr>
              <w:pStyle w:val="afe"/>
              <w:spacing w:after="0" w:line="500" w:lineRule="exact"/>
              <w:ind w:firstLineChars="0" w:firstLine="0"/>
              <w:jc w:val="center"/>
              <w:rPr>
                <w:bCs/>
                <w:sz w:val="24"/>
                <w:szCs w:val="24"/>
              </w:rPr>
            </w:pPr>
            <w:proofErr w:type="gramStart"/>
            <w:r w:rsidRPr="00407DDC">
              <w:rPr>
                <w:rFonts w:hint="eastAsia"/>
                <w:bCs/>
                <w:sz w:val="24"/>
                <w:szCs w:val="24"/>
              </w:rPr>
              <w:t>标函标</w:t>
            </w:r>
            <w:proofErr w:type="gramEnd"/>
          </w:p>
        </w:tc>
        <w:tc>
          <w:tcPr>
            <w:tcW w:w="2807" w:type="dxa"/>
            <w:tcBorders>
              <w:top w:val="single" w:sz="4" w:space="0" w:color="auto"/>
              <w:left w:val="single" w:sz="4" w:space="0" w:color="auto"/>
              <w:bottom w:val="single" w:sz="4" w:space="0" w:color="auto"/>
              <w:right w:val="single" w:sz="4" w:space="0" w:color="auto"/>
            </w:tcBorders>
            <w:vAlign w:val="center"/>
          </w:tcPr>
          <w:p w14:paraId="72C59D1E" w14:textId="77777777" w:rsidR="00E472F5" w:rsidRPr="00407DDC" w:rsidRDefault="00000000">
            <w:pPr>
              <w:pStyle w:val="afe"/>
              <w:spacing w:after="0" w:line="500" w:lineRule="exact"/>
              <w:ind w:firstLineChars="0" w:firstLine="0"/>
              <w:jc w:val="center"/>
              <w:rPr>
                <w:bCs/>
                <w:sz w:val="24"/>
                <w:szCs w:val="24"/>
              </w:rPr>
            </w:pPr>
            <w:r w:rsidRPr="00407DDC">
              <w:rPr>
                <w:rFonts w:ascii="宋体" w:hAnsi="宋体" w:hint="eastAsia"/>
                <w:bCs/>
                <w:szCs w:val="21"/>
                <w:u w:val="single"/>
              </w:rPr>
              <w:t xml:space="preserve">   </w:t>
            </w:r>
            <w:r w:rsidRPr="00407DDC">
              <w:rPr>
                <w:rFonts w:hint="eastAsia"/>
                <w:bCs/>
                <w:sz w:val="24"/>
                <w:szCs w:val="24"/>
              </w:rPr>
              <w:t>分</w:t>
            </w:r>
          </w:p>
        </w:tc>
      </w:tr>
      <w:tr w:rsidR="00407DDC" w:rsidRPr="00407DDC" w14:paraId="3235925C" w14:textId="77777777">
        <w:trPr>
          <w:trHeight w:val="620"/>
          <w:jc w:val="center"/>
        </w:trPr>
        <w:tc>
          <w:tcPr>
            <w:tcW w:w="674" w:type="dxa"/>
            <w:tcBorders>
              <w:top w:val="single" w:sz="4" w:space="0" w:color="auto"/>
              <w:left w:val="single" w:sz="4" w:space="0" w:color="auto"/>
              <w:bottom w:val="single" w:sz="4" w:space="0" w:color="auto"/>
              <w:right w:val="single" w:sz="4" w:space="0" w:color="auto"/>
            </w:tcBorders>
            <w:vAlign w:val="center"/>
          </w:tcPr>
          <w:p w14:paraId="2AA289DF" w14:textId="77777777" w:rsidR="00E472F5" w:rsidRPr="00407DDC" w:rsidRDefault="00000000">
            <w:pPr>
              <w:tabs>
                <w:tab w:val="left" w:pos="720"/>
              </w:tabs>
              <w:spacing w:line="400" w:lineRule="exact"/>
              <w:jc w:val="center"/>
              <w:rPr>
                <w:rFonts w:ascii="宋体" w:hAnsi="宋体"/>
                <w:bCs/>
                <w:szCs w:val="21"/>
              </w:rPr>
            </w:pPr>
            <w:permStart w:id="989152431" w:edGrp="everyone" w:colFirst="2" w:colLast="2"/>
            <w:permEnd w:id="203622196"/>
            <w:r w:rsidRPr="00407DDC">
              <w:rPr>
                <w:rFonts w:ascii="宋体" w:hAnsi="宋体" w:hint="eastAsia"/>
                <w:bCs/>
                <w:szCs w:val="21"/>
              </w:rPr>
              <w:t>3</w:t>
            </w:r>
          </w:p>
        </w:tc>
        <w:tc>
          <w:tcPr>
            <w:tcW w:w="5833" w:type="dxa"/>
            <w:tcBorders>
              <w:top w:val="single" w:sz="4" w:space="0" w:color="auto"/>
              <w:left w:val="single" w:sz="4" w:space="0" w:color="auto"/>
              <w:bottom w:val="single" w:sz="4" w:space="0" w:color="auto"/>
              <w:right w:val="single" w:sz="4" w:space="0" w:color="auto"/>
            </w:tcBorders>
            <w:vAlign w:val="center"/>
          </w:tcPr>
          <w:p w14:paraId="388FFB3E" w14:textId="77777777" w:rsidR="00E472F5" w:rsidRPr="00407DDC" w:rsidRDefault="00000000">
            <w:pPr>
              <w:pStyle w:val="afe"/>
              <w:spacing w:after="0" w:line="500" w:lineRule="exact"/>
              <w:ind w:firstLineChars="0" w:firstLine="0"/>
              <w:jc w:val="center"/>
              <w:rPr>
                <w:bCs/>
                <w:sz w:val="24"/>
                <w:szCs w:val="24"/>
              </w:rPr>
            </w:pPr>
            <w:r w:rsidRPr="00407DDC">
              <w:rPr>
                <w:rFonts w:hint="eastAsia"/>
                <w:bCs/>
                <w:sz w:val="24"/>
                <w:szCs w:val="24"/>
              </w:rPr>
              <w:t>技术标（设计方案）</w:t>
            </w:r>
          </w:p>
        </w:tc>
        <w:tc>
          <w:tcPr>
            <w:tcW w:w="2807" w:type="dxa"/>
            <w:tcBorders>
              <w:top w:val="single" w:sz="4" w:space="0" w:color="auto"/>
              <w:left w:val="single" w:sz="4" w:space="0" w:color="auto"/>
              <w:bottom w:val="single" w:sz="4" w:space="0" w:color="auto"/>
              <w:right w:val="single" w:sz="4" w:space="0" w:color="auto"/>
            </w:tcBorders>
            <w:vAlign w:val="center"/>
          </w:tcPr>
          <w:p w14:paraId="06A63B17" w14:textId="77777777" w:rsidR="00E472F5" w:rsidRPr="00407DDC" w:rsidRDefault="00000000">
            <w:pPr>
              <w:pStyle w:val="afe"/>
              <w:spacing w:after="0" w:line="500" w:lineRule="exact"/>
              <w:ind w:firstLineChars="0" w:firstLine="0"/>
              <w:jc w:val="center"/>
              <w:rPr>
                <w:bCs/>
                <w:sz w:val="24"/>
                <w:szCs w:val="24"/>
              </w:rPr>
            </w:pPr>
            <w:r w:rsidRPr="00407DDC">
              <w:rPr>
                <w:rFonts w:ascii="宋体" w:hAnsi="宋体" w:hint="eastAsia"/>
                <w:bCs/>
                <w:szCs w:val="21"/>
                <w:u w:val="single"/>
              </w:rPr>
              <w:t xml:space="preserve">   </w:t>
            </w:r>
            <w:r w:rsidRPr="00407DDC">
              <w:rPr>
                <w:rFonts w:hint="eastAsia"/>
                <w:bCs/>
                <w:sz w:val="24"/>
                <w:szCs w:val="24"/>
              </w:rPr>
              <w:t>分</w:t>
            </w:r>
          </w:p>
        </w:tc>
      </w:tr>
      <w:tr w:rsidR="00407DDC" w:rsidRPr="00407DDC" w14:paraId="4F58C06A" w14:textId="77777777">
        <w:trPr>
          <w:trHeight w:hRule="exact" w:val="616"/>
          <w:jc w:val="center"/>
        </w:trPr>
        <w:tc>
          <w:tcPr>
            <w:tcW w:w="674" w:type="dxa"/>
            <w:tcBorders>
              <w:top w:val="single" w:sz="4" w:space="0" w:color="auto"/>
              <w:left w:val="single" w:sz="4" w:space="0" w:color="auto"/>
              <w:bottom w:val="single" w:sz="4" w:space="0" w:color="auto"/>
              <w:right w:val="single" w:sz="4" w:space="0" w:color="auto"/>
            </w:tcBorders>
            <w:vAlign w:val="center"/>
          </w:tcPr>
          <w:p w14:paraId="4C3CA551" w14:textId="77777777" w:rsidR="00E472F5" w:rsidRPr="00407DDC" w:rsidRDefault="00000000">
            <w:pPr>
              <w:tabs>
                <w:tab w:val="left" w:pos="720"/>
              </w:tabs>
              <w:spacing w:line="400" w:lineRule="exact"/>
              <w:jc w:val="center"/>
              <w:rPr>
                <w:rFonts w:ascii="宋体" w:hAnsi="宋体"/>
                <w:bCs/>
                <w:szCs w:val="21"/>
              </w:rPr>
            </w:pPr>
            <w:permStart w:id="1152782351" w:edGrp="everyone" w:colFirst="2" w:colLast="2"/>
            <w:permEnd w:id="989152431"/>
            <w:r w:rsidRPr="00407DDC">
              <w:rPr>
                <w:rFonts w:ascii="宋体" w:hAnsi="宋体" w:hint="eastAsia"/>
                <w:bCs/>
                <w:szCs w:val="21"/>
              </w:rPr>
              <w:t>4</w:t>
            </w:r>
          </w:p>
        </w:tc>
        <w:tc>
          <w:tcPr>
            <w:tcW w:w="5833" w:type="dxa"/>
            <w:tcBorders>
              <w:top w:val="single" w:sz="4" w:space="0" w:color="auto"/>
              <w:left w:val="single" w:sz="4" w:space="0" w:color="auto"/>
              <w:bottom w:val="single" w:sz="4" w:space="0" w:color="auto"/>
              <w:right w:val="single" w:sz="4" w:space="0" w:color="auto"/>
            </w:tcBorders>
            <w:vAlign w:val="center"/>
          </w:tcPr>
          <w:p w14:paraId="4D9F02B8" w14:textId="77777777" w:rsidR="00E472F5" w:rsidRPr="00407DDC" w:rsidRDefault="00000000">
            <w:pPr>
              <w:pStyle w:val="afe"/>
              <w:spacing w:after="0" w:line="500" w:lineRule="exact"/>
              <w:ind w:firstLineChars="0" w:firstLine="0"/>
              <w:jc w:val="center"/>
              <w:rPr>
                <w:bCs/>
                <w:sz w:val="24"/>
                <w:szCs w:val="24"/>
              </w:rPr>
            </w:pPr>
            <w:r w:rsidRPr="00407DDC">
              <w:rPr>
                <w:rFonts w:hint="eastAsia"/>
                <w:bCs/>
                <w:sz w:val="24"/>
                <w:szCs w:val="24"/>
              </w:rPr>
              <w:t>商务标</w:t>
            </w:r>
          </w:p>
        </w:tc>
        <w:tc>
          <w:tcPr>
            <w:tcW w:w="2807" w:type="dxa"/>
            <w:tcBorders>
              <w:top w:val="single" w:sz="4" w:space="0" w:color="auto"/>
              <w:left w:val="single" w:sz="4" w:space="0" w:color="auto"/>
              <w:bottom w:val="single" w:sz="4" w:space="0" w:color="auto"/>
              <w:right w:val="single" w:sz="4" w:space="0" w:color="auto"/>
            </w:tcBorders>
            <w:vAlign w:val="center"/>
          </w:tcPr>
          <w:p w14:paraId="68383511" w14:textId="77777777" w:rsidR="00E472F5" w:rsidRPr="00407DDC" w:rsidRDefault="00000000">
            <w:pPr>
              <w:spacing w:line="400" w:lineRule="exact"/>
              <w:ind w:firstLineChars="500" w:firstLine="1050"/>
              <w:rPr>
                <w:rFonts w:hAnsi="宋体"/>
                <w:bCs/>
                <w:szCs w:val="21"/>
              </w:rPr>
            </w:pPr>
            <w:r w:rsidRPr="00407DDC">
              <w:rPr>
                <w:rFonts w:ascii="宋体" w:hAnsi="宋体" w:hint="eastAsia"/>
                <w:bCs/>
                <w:szCs w:val="21"/>
                <w:u w:val="single"/>
              </w:rPr>
              <w:t xml:space="preserve">   </w:t>
            </w:r>
            <w:r w:rsidRPr="00407DDC">
              <w:rPr>
                <w:rFonts w:hAnsi="宋体" w:hint="eastAsia"/>
                <w:bCs/>
                <w:szCs w:val="21"/>
              </w:rPr>
              <w:t>分</w:t>
            </w:r>
          </w:p>
        </w:tc>
      </w:tr>
      <w:permEnd w:id="1152782351"/>
      <w:tr w:rsidR="00E472F5" w:rsidRPr="00407DDC" w14:paraId="5BBDD36A" w14:textId="77777777">
        <w:trPr>
          <w:trHeight w:hRule="exact" w:val="584"/>
          <w:jc w:val="center"/>
        </w:trPr>
        <w:tc>
          <w:tcPr>
            <w:tcW w:w="6507" w:type="dxa"/>
            <w:gridSpan w:val="2"/>
            <w:tcBorders>
              <w:top w:val="single" w:sz="4" w:space="0" w:color="auto"/>
              <w:left w:val="single" w:sz="4" w:space="0" w:color="auto"/>
              <w:bottom w:val="single" w:sz="4" w:space="0" w:color="auto"/>
              <w:right w:val="single" w:sz="4" w:space="0" w:color="auto"/>
            </w:tcBorders>
            <w:vAlign w:val="center"/>
          </w:tcPr>
          <w:p w14:paraId="1ADA8A49" w14:textId="77777777" w:rsidR="00E472F5" w:rsidRPr="00407DDC" w:rsidRDefault="00000000">
            <w:pPr>
              <w:tabs>
                <w:tab w:val="left" w:pos="720"/>
              </w:tabs>
              <w:spacing w:line="400" w:lineRule="exact"/>
              <w:rPr>
                <w:rFonts w:ascii="宋体" w:hAnsi="宋体"/>
                <w:bCs/>
                <w:szCs w:val="21"/>
              </w:rPr>
            </w:pPr>
            <w:r w:rsidRPr="00407DDC">
              <w:rPr>
                <w:rFonts w:ascii="宋体" w:hAnsi="宋体" w:hint="eastAsia"/>
                <w:bCs/>
                <w:szCs w:val="21"/>
              </w:rPr>
              <w:t>合   计</w:t>
            </w:r>
          </w:p>
        </w:tc>
        <w:tc>
          <w:tcPr>
            <w:tcW w:w="2807" w:type="dxa"/>
            <w:tcBorders>
              <w:top w:val="single" w:sz="4" w:space="0" w:color="auto"/>
              <w:left w:val="single" w:sz="4" w:space="0" w:color="auto"/>
              <w:bottom w:val="single" w:sz="4" w:space="0" w:color="auto"/>
              <w:right w:val="single" w:sz="4" w:space="0" w:color="auto"/>
            </w:tcBorders>
            <w:vAlign w:val="center"/>
          </w:tcPr>
          <w:p w14:paraId="4CF7DBF3" w14:textId="77777777" w:rsidR="00E472F5" w:rsidRPr="00407DDC" w:rsidRDefault="00000000">
            <w:pPr>
              <w:tabs>
                <w:tab w:val="left" w:pos="720"/>
              </w:tabs>
              <w:spacing w:line="400" w:lineRule="exact"/>
              <w:jc w:val="center"/>
              <w:rPr>
                <w:rFonts w:ascii="宋体" w:hAnsi="宋体"/>
                <w:bCs/>
                <w:szCs w:val="21"/>
              </w:rPr>
            </w:pPr>
            <w:r w:rsidRPr="00407DDC">
              <w:rPr>
                <w:rFonts w:ascii="宋体" w:hAnsi="宋体" w:hint="eastAsia"/>
                <w:bCs/>
                <w:szCs w:val="21"/>
              </w:rPr>
              <w:t>100分</w:t>
            </w:r>
          </w:p>
        </w:tc>
      </w:tr>
    </w:tbl>
    <w:p w14:paraId="1C64770E" w14:textId="77777777" w:rsidR="00E472F5" w:rsidRPr="00407DDC" w:rsidRDefault="00E472F5">
      <w:pPr>
        <w:snapToGrid w:val="0"/>
        <w:spacing w:line="400" w:lineRule="exact"/>
        <w:ind w:firstLineChars="235" w:firstLine="493"/>
        <w:rPr>
          <w:rFonts w:ascii="宋体" w:hAnsi="宋体"/>
          <w:kern w:val="0"/>
          <w:szCs w:val="21"/>
        </w:rPr>
      </w:pPr>
    </w:p>
    <w:p w14:paraId="55381CFD" w14:textId="77777777" w:rsidR="00E472F5" w:rsidRPr="00407DDC" w:rsidRDefault="00000000">
      <w:pPr>
        <w:snapToGrid w:val="0"/>
        <w:spacing w:line="400" w:lineRule="exact"/>
        <w:rPr>
          <w:rFonts w:ascii="宋体" w:hAnsi="宋体"/>
          <w:b/>
          <w:sz w:val="24"/>
        </w:rPr>
      </w:pPr>
      <w:r w:rsidRPr="00407DDC">
        <w:rPr>
          <w:rFonts w:ascii="宋体" w:hAnsi="宋体" w:hint="eastAsia"/>
          <w:b/>
          <w:sz w:val="24"/>
        </w:rPr>
        <w:t>二、资格评审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0"/>
        <w:gridCol w:w="5197"/>
      </w:tblGrid>
      <w:tr w:rsidR="00407DDC" w:rsidRPr="00407DDC" w14:paraId="711F7B67"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64BD0BFF" w14:textId="77777777" w:rsidR="00E472F5" w:rsidRPr="00407DDC" w:rsidRDefault="00000000">
            <w:pPr>
              <w:spacing w:line="400" w:lineRule="exact"/>
              <w:jc w:val="center"/>
              <w:rPr>
                <w:rFonts w:ascii="宋体" w:hAnsi="宋体"/>
                <w:b/>
                <w:szCs w:val="21"/>
              </w:rPr>
            </w:pPr>
            <w:r w:rsidRPr="00407DDC">
              <w:rPr>
                <w:rFonts w:ascii="宋体" w:hAnsi="宋体" w:hint="eastAsia"/>
                <w:b/>
                <w:szCs w:val="21"/>
              </w:rPr>
              <w:t>审查因素</w:t>
            </w:r>
          </w:p>
        </w:tc>
        <w:tc>
          <w:tcPr>
            <w:tcW w:w="5197" w:type="dxa"/>
            <w:tcBorders>
              <w:top w:val="single" w:sz="4" w:space="0" w:color="auto"/>
              <w:left w:val="single" w:sz="4" w:space="0" w:color="auto"/>
              <w:bottom w:val="single" w:sz="4" w:space="0" w:color="auto"/>
              <w:right w:val="single" w:sz="4" w:space="0" w:color="auto"/>
            </w:tcBorders>
            <w:vAlign w:val="center"/>
          </w:tcPr>
          <w:p w14:paraId="438219AB" w14:textId="77777777" w:rsidR="00E472F5" w:rsidRPr="00407DDC" w:rsidRDefault="00000000">
            <w:pPr>
              <w:spacing w:line="400" w:lineRule="exact"/>
              <w:jc w:val="center"/>
              <w:rPr>
                <w:rFonts w:ascii="宋体" w:hAnsi="宋体"/>
                <w:b/>
                <w:szCs w:val="21"/>
              </w:rPr>
            </w:pPr>
            <w:r w:rsidRPr="00407DDC">
              <w:rPr>
                <w:rFonts w:ascii="宋体" w:hAnsi="宋体" w:hint="eastAsia"/>
                <w:b/>
                <w:szCs w:val="21"/>
              </w:rPr>
              <w:t>审查标准</w:t>
            </w:r>
          </w:p>
        </w:tc>
      </w:tr>
      <w:tr w:rsidR="00407DDC" w:rsidRPr="00407DDC" w14:paraId="3372515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FCE06CB" w14:textId="77777777" w:rsidR="00E472F5" w:rsidRPr="00407DDC" w:rsidRDefault="00000000">
            <w:pPr>
              <w:spacing w:line="400" w:lineRule="exact"/>
              <w:rPr>
                <w:rFonts w:ascii="宋体" w:hAnsi="宋体"/>
                <w:szCs w:val="21"/>
              </w:rPr>
            </w:pPr>
            <w:r w:rsidRPr="00407DDC">
              <w:rPr>
                <w:rFonts w:ascii="宋体" w:hAnsi="宋体" w:hint="eastAsia"/>
                <w:szCs w:val="21"/>
              </w:rPr>
              <w:t>投标</w:t>
            </w:r>
            <w:proofErr w:type="gramStart"/>
            <w:r w:rsidRPr="00407DDC">
              <w:rPr>
                <w:rFonts w:ascii="宋体" w:hAnsi="宋体" w:hint="eastAsia"/>
                <w:szCs w:val="21"/>
              </w:rPr>
              <w:t>文件文件</w:t>
            </w:r>
            <w:proofErr w:type="gramEnd"/>
            <w:r w:rsidRPr="00407DDC">
              <w:rPr>
                <w:rFonts w:ascii="宋体" w:hAnsi="宋体" w:hint="eastAsia"/>
                <w:szCs w:val="21"/>
              </w:rPr>
              <w:t>签署、份数</w:t>
            </w:r>
          </w:p>
        </w:tc>
        <w:tc>
          <w:tcPr>
            <w:tcW w:w="5197" w:type="dxa"/>
            <w:tcBorders>
              <w:top w:val="single" w:sz="4" w:space="0" w:color="auto"/>
              <w:left w:val="single" w:sz="4" w:space="0" w:color="auto"/>
              <w:bottom w:val="single" w:sz="4" w:space="0" w:color="auto"/>
              <w:right w:val="single" w:sz="4" w:space="0" w:color="auto"/>
            </w:tcBorders>
            <w:vAlign w:val="center"/>
          </w:tcPr>
          <w:p w14:paraId="7DE774A1"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符合招标文件要求</w:t>
            </w:r>
          </w:p>
        </w:tc>
      </w:tr>
      <w:tr w:rsidR="00407DDC" w:rsidRPr="00407DDC" w14:paraId="3456CD53"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43A7D61E" w14:textId="77777777" w:rsidR="00E472F5" w:rsidRPr="00407DDC" w:rsidRDefault="00000000">
            <w:pPr>
              <w:spacing w:line="400" w:lineRule="exact"/>
              <w:rPr>
                <w:rFonts w:ascii="宋体" w:hAnsi="宋体"/>
                <w:szCs w:val="21"/>
              </w:rPr>
            </w:pPr>
            <w:r w:rsidRPr="00407DDC">
              <w:rPr>
                <w:rFonts w:ascii="宋体" w:hAnsi="宋体" w:hint="eastAsia"/>
                <w:szCs w:val="21"/>
              </w:rPr>
              <w:t>投标人名称</w:t>
            </w:r>
          </w:p>
        </w:tc>
        <w:tc>
          <w:tcPr>
            <w:tcW w:w="5197" w:type="dxa"/>
            <w:tcBorders>
              <w:top w:val="single" w:sz="4" w:space="0" w:color="auto"/>
              <w:left w:val="single" w:sz="4" w:space="0" w:color="auto"/>
              <w:bottom w:val="single" w:sz="4" w:space="0" w:color="auto"/>
              <w:right w:val="single" w:sz="4" w:space="0" w:color="auto"/>
            </w:tcBorders>
            <w:vAlign w:val="center"/>
          </w:tcPr>
          <w:p w14:paraId="18CE105F"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与营业执照、资质证书一致</w:t>
            </w:r>
          </w:p>
        </w:tc>
      </w:tr>
      <w:tr w:rsidR="00407DDC" w:rsidRPr="00407DDC" w14:paraId="067367A4"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010FC791" w14:textId="77777777" w:rsidR="00E472F5" w:rsidRPr="00407DDC" w:rsidRDefault="00000000">
            <w:pPr>
              <w:spacing w:line="400" w:lineRule="exact"/>
              <w:rPr>
                <w:rFonts w:ascii="宋体" w:hAnsi="宋体"/>
                <w:szCs w:val="21"/>
              </w:rPr>
            </w:pPr>
            <w:r w:rsidRPr="00407DDC">
              <w:rPr>
                <w:rFonts w:ascii="宋体" w:hAnsi="宋体" w:hint="eastAsia"/>
                <w:szCs w:val="21"/>
              </w:rPr>
              <w:t>法定代表人身份证明或授权委托书</w:t>
            </w:r>
          </w:p>
        </w:tc>
        <w:tc>
          <w:tcPr>
            <w:tcW w:w="5197" w:type="dxa"/>
            <w:tcBorders>
              <w:top w:val="single" w:sz="4" w:space="0" w:color="auto"/>
              <w:left w:val="single" w:sz="4" w:space="0" w:color="auto"/>
              <w:bottom w:val="single" w:sz="4" w:space="0" w:color="auto"/>
              <w:right w:val="single" w:sz="4" w:space="0" w:color="auto"/>
            </w:tcBorders>
            <w:vAlign w:val="center"/>
          </w:tcPr>
          <w:p w14:paraId="5567B40E"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有效</w:t>
            </w:r>
          </w:p>
        </w:tc>
      </w:tr>
      <w:tr w:rsidR="00407DDC" w:rsidRPr="00407DDC" w14:paraId="1B3D3CB8"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45BA266" w14:textId="77777777" w:rsidR="00E472F5" w:rsidRPr="00407DDC" w:rsidRDefault="00000000">
            <w:pPr>
              <w:spacing w:line="400" w:lineRule="exact"/>
              <w:rPr>
                <w:rFonts w:ascii="宋体" w:hAnsi="宋体"/>
                <w:szCs w:val="21"/>
              </w:rPr>
            </w:pPr>
            <w:r w:rsidRPr="00407DDC">
              <w:rPr>
                <w:rFonts w:ascii="宋体" w:hAnsi="宋体" w:hint="eastAsia"/>
                <w:szCs w:val="21"/>
              </w:rPr>
              <w:t>企业资质证书</w:t>
            </w:r>
          </w:p>
        </w:tc>
        <w:tc>
          <w:tcPr>
            <w:tcW w:w="5197" w:type="dxa"/>
            <w:tcBorders>
              <w:top w:val="single" w:sz="4" w:space="0" w:color="auto"/>
              <w:left w:val="single" w:sz="4" w:space="0" w:color="auto"/>
              <w:bottom w:val="single" w:sz="4" w:space="0" w:color="auto"/>
              <w:right w:val="single" w:sz="4" w:space="0" w:color="auto"/>
            </w:tcBorders>
            <w:vAlign w:val="center"/>
          </w:tcPr>
          <w:p w14:paraId="1A71CFCA"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符合第2章“投标人须知”第1.4.1.1 条规定</w:t>
            </w:r>
          </w:p>
        </w:tc>
      </w:tr>
      <w:tr w:rsidR="00407DDC" w:rsidRPr="00407DDC" w14:paraId="05097486"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74F2B80" w14:textId="77777777" w:rsidR="00E472F5" w:rsidRPr="00407DDC" w:rsidRDefault="00000000">
            <w:pPr>
              <w:spacing w:line="400" w:lineRule="exact"/>
              <w:rPr>
                <w:rFonts w:ascii="宋体" w:hAnsi="宋体"/>
                <w:szCs w:val="21"/>
              </w:rPr>
            </w:pPr>
            <w:r w:rsidRPr="00407DDC">
              <w:rPr>
                <w:rFonts w:ascii="宋体" w:hAnsi="宋体" w:hint="eastAsia"/>
                <w:szCs w:val="21"/>
              </w:rPr>
              <w:t>营业执照</w:t>
            </w:r>
          </w:p>
        </w:tc>
        <w:tc>
          <w:tcPr>
            <w:tcW w:w="5197" w:type="dxa"/>
            <w:tcBorders>
              <w:top w:val="single" w:sz="4" w:space="0" w:color="auto"/>
              <w:left w:val="single" w:sz="4" w:space="0" w:color="auto"/>
              <w:bottom w:val="single" w:sz="4" w:space="0" w:color="auto"/>
              <w:right w:val="single" w:sz="4" w:space="0" w:color="auto"/>
            </w:tcBorders>
            <w:vAlign w:val="center"/>
          </w:tcPr>
          <w:p w14:paraId="53447A02"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具备有效的营业执照</w:t>
            </w:r>
          </w:p>
        </w:tc>
      </w:tr>
      <w:tr w:rsidR="00407DDC" w:rsidRPr="00407DDC" w14:paraId="4EF7F37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6C7EB55" w14:textId="77777777" w:rsidR="00E472F5" w:rsidRPr="00407DDC" w:rsidRDefault="00000000">
            <w:pPr>
              <w:spacing w:line="400" w:lineRule="exact"/>
              <w:rPr>
                <w:rFonts w:ascii="宋体" w:hAnsi="宋体"/>
                <w:szCs w:val="21"/>
              </w:rPr>
            </w:pPr>
            <w:r w:rsidRPr="00407DDC">
              <w:rPr>
                <w:rFonts w:ascii="宋体" w:hAnsi="宋体" w:hint="eastAsia"/>
                <w:szCs w:val="21"/>
              </w:rPr>
              <w:t>投标保证金</w:t>
            </w:r>
          </w:p>
        </w:tc>
        <w:tc>
          <w:tcPr>
            <w:tcW w:w="5197" w:type="dxa"/>
            <w:tcBorders>
              <w:top w:val="single" w:sz="4" w:space="0" w:color="auto"/>
              <w:left w:val="single" w:sz="4" w:space="0" w:color="auto"/>
              <w:bottom w:val="single" w:sz="4" w:space="0" w:color="auto"/>
              <w:right w:val="single" w:sz="4" w:space="0" w:color="auto"/>
            </w:tcBorders>
            <w:vAlign w:val="center"/>
          </w:tcPr>
          <w:p w14:paraId="4E9BEDA0"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符合第2章“投标人须知”前附表第3.4.1 条规定</w:t>
            </w:r>
          </w:p>
        </w:tc>
      </w:tr>
      <w:tr w:rsidR="00407DDC" w:rsidRPr="00407DDC" w14:paraId="14AA161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944A627" w14:textId="77777777" w:rsidR="00E472F5" w:rsidRPr="00407DDC" w:rsidRDefault="00000000">
            <w:pPr>
              <w:spacing w:line="400" w:lineRule="exact"/>
              <w:rPr>
                <w:rFonts w:ascii="宋体" w:hAnsi="宋体"/>
                <w:szCs w:val="21"/>
              </w:rPr>
            </w:pPr>
            <w:r w:rsidRPr="00407DDC">
              <w:rPr>
                <w:rFonts w:ascii="宋体" w:hAnsi="宋体" w:hint="eastAsia"/>
                <w:szCs w:val="21"/>
              </w:rPr>
              <w:t>项目负责人</w:t>
            </w:r>
          </w:p>
        </w:tc>
        <w:tc>
          <w:tcPr>
            <w:tcW w:w="5197" w:type="dxa"/>
            <w:tcBorders>
              <w:top w:val="single" w:sz="4" w:space="0" w:color="auto"/>
              <w:left w:val="single" w:sz="4" w:space="0" w:color="auto"/>
              <w:bottom w:val="single" w:sz="4" w:space="0" w:color="auto"/>
              <w:right w:val="single" w:sz="4" w:space="0" w:color="auto"/>
            </w:tcBorders>
            <w:vAlign w:val="center"/>
          </w:tcPr>
          <w:p w14:paraId="79A6F24B"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符合第2章“投标人须知”第1.4.1.2 条规定</w:t>
            </w:r>
          </w:p>
        </w:tc>
      </w:tr>
      <w:tr w:rsidR="00407DDC" w:rsidRPr="00407DDC" w14:paraId="053893B3"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C1D5687" w14:textId="77777777" w:rsidR="00E472F5" w:rsidRPr="00407DDC" w:rsidRDefault="00000000">
            <w:pPr>
              <w:spacing w:line="400" w:lineRule="exact"/>
              <w:rPr>
                <w:rFonts w:ascii="宋体" w:hAnsi="宋体"/>
                <w:szCs w:val="21"/>
              </w:rPr>
            </w:pPr>
            <w:r w:rsidRPr="00407DDC">
              <w:rPr>
                <w:rFonts w:ascii="宋体" w:hAnsi="宋体" w:hint="eastAsia"/>
                <w:szCs w:val="21"/>
              </w:rPr>
              <w:t>相关承诺</w:t>
            </w:r>
          </w:p>
        </w:tc>
        <w:tc>
          <w:tcPr>
            <w:tcW w:w="5197" w:type="dxa"/>
            <w:tcBorders>
              <w:top w:val="single" w:sz="4" w:space="0" w:color="auto"/>
              <w:left w:val="single" w:sz="4" w:space="0" w:color="auto"/>
              <w:bottom w:val="single" w:sz="4" w:space="0" w:color="auto"/>
              <w:right w:val="single" w:sz="4" w:space="0" w:color="auto"/>
            </w:tcBorders>
            <w:vAlign w:val="center"/>
          </w:tcPr>
          <w:p w14:paraId="6C8D5667"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符合招标文件要求</w:t>
            </w:r>
          </w:p>
        </w:tc>
      </w:tr>
      <w:tr w:rsidR="00407DDC" w:rsidRPr="00407DDC" w14:paraId="3F1BDB7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6686EB41" w14:textId="77777777" w:rsidR="00E472F5" w:rsidRPr="00407DDC" w:rsidRDefault="00000000">
            <w:pPr>
              <w:spacing w:line="400" w:lineRule="exact"/>
              <w:rPr>
                <w:rFonts w:ascii="宋体" w:hAnsi="宋体"/>
                <w:szCs w:val="21"/>
              </w:rPr>
            </w:pPr>
            <w:r w:rsidRPr="00407DDC">
              <w:rPr>
                <w:rFonts w:ascii="宋体" w:hAnsi="宋体" w:hint="eastAsia"/>
                <w:szCs w:val="21"/>
              </w:rPr>
              <w:t>信誉要求</w:t>
            </w:r>
          </w:p>
        </w:tc>
        <w:tc>
          <w:tcPr>
            <w:tcW w:w="5197" w:type="dxa"/>
            <w:tcBorders>
              <w:top w:val="single" w:sz="4" w:space="0" w:color="auto"/>
              <w:left w:val="single" w:sz="4" w:space="0" w:color="auto"/>
              <w:bottom w:val="single" w:sz="4" w:space="0" w:color="auto"/>
              <w:right w:val="single" w:sz="4" w:space="0" w:color="auto"/>
            </w:tcBorders>
            <w:vAlign w:val="center"/>
          </w:tcPr>
          <w:p w14:paraId="60FC036A" w14:textId="77777777" w:rsidR="00E472F5" w:rsidRPr="00407DDC" w:rsidRDefault="00000000">
            <w:pPr>
              <w:spacing w:line="400" w:lineRule="exact"/>
              <w:rPr>
                <w:rFonts w:ascii="宋体" w:hAnsi="宋体"/>
                <w:szCs w:val="21"/>
              </w:rPr>
            </w:pPr>
            <w:r w:rsidRPr="00407DDC">
              <w:rPr>
                <w:rFonts w:ascii="宋体" w:hAnsi="宋体" w:hint="eastAsia"/>
                <w:szCs w:val="21"/>
              </w:rPr>
              <w:t>符合第2章“投标人须知”第1.4.1.3 条规定</w:t>
            </w:r>
          </w:p>
        </w:tc>
      </w:tr>
      <w:tr w:rsidR="00E472F5" w:rsidRPr="00407DDC" w14:paraId="1162BA3E"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ABE410A" w14:textId="77777777" w:rsidR="00E472F5" w:rsidRPr="00407DDC" w:rsidRDefault="00000000">
            <w:pPr>
              <w:spacing w:line="400" w:lineRule="exact"/>
              <w:rPr>
                <w:szCs w:val="21"/>
              </w:rPr>
            </w:pPr>
            <w:r w:rsidRPr="00407DDC">
              <w:rPr>
                <w:rFonts w:hAnsi="宋体" w:hint="eastAsia"/>
                <w:szCs w:val="21"/>
              </w:rPr>
              <w:t>本招标文件第二章投标人须知中</w:t>
            </w:r>
            <w:r w:rsidRPr="00407DDC">
              <w:rPr>
                <w:szCs w:val="21"/>
              </w:rPr>
              <w:t>1.</w:t>
            </w:r>
            <w:r w:rsidRPr="00407DDC">
              <w:rPr>
                <w:rFonts w:hAnsi="宋体" w:hint="eastAsia"/>
                <w:szCs w:val="21"/>
              </w:rPr>
              <w:t>投标人资格</w:t>
            </w:r>
            <w:r w:rsidRPr="00407DDC">
              <w:rPr>
                <w:szCs w:val="21"/>
              </w:rPr>
              <w:t>1.4.2</w:t>
            </w:r>
            <w:r w:rsidRPr="00407DDC">
              <w:rPr>
                <w:rFonts w:hAnsi="宋体" w:hint="eastAsia"/>
                <w:szCs w:val="21"/>
              </w:rPr>
              <w:t>款情形</w:t>
            </w:r>
          </w:p>
        </w:tc>
        <w:tc>
          <w:tcPr>
            <w:tcW w:w="5197" w:type="dxa"/>
            <w:tcBorders>
              <w:top w:val="single" w:sz="4" w:space="0" w:color="auto"/>
              <w:left w:val="single" w:sz="4" w:space="0" w:color="auto"/>
              <w:bottom w:val="single" w:sz="4" w:space="0" w:color="auto"/>
              <w:right w:val="single" w:sz="4" w:space="0" w:color="auto"/>
            </w:tcBorders>
            <w:vAlign w:val="center"/>
          </w:tcPr>
          <w:p w14:paraId="5FD1DEF1" w14:textId="77777777" w:rsidR="00E472F5" w:rsidRPr="00407DDC" w:rsidRDefault="00000000">
            <w:pPr>
              <w:spacing w:line="400" w:lineRule="exact"/>
              <w:jc w:val="center"/>
              <w:rPr>
                <w:szCs w:val="21"/>
              </w:rPr>
            </w:pPr>
            <w:r w:rsidRPr="00407DDC">
              <w:rPr>
                <w:rFonts w:hAnsi="宋体" w:hint="eastAsia"/>
                <w:szCs w:val="21"/>
              </w:rPr>
              <w:t>不得具有</w:t>
            </w:r>
          </w:p>
        </w:tc>
      </w:tr>
    </w:tbl>
    <w:p w14:paraId="138F8536" w14:textId="77777777" w:rsidR="00E472F5" w:rsidRPr="00407DDC" w:rsidRDefault="00E472F5">
      <w:pPr>
        <w:snapToGrid w:val="0"/>
        <w:spacing w:line="400" w:lineRule="exact"/>
        <w:rPr>
          <w:rFonts w:ascii="宋体" w:hAnsi="宋体"/>
          <w:b/>
          <w:sz w:val="24"/>
        </w:rPr>
      </w:pPr>
    </w:p>
    <w:p w14:paraId="03F6344C" w14:textId="77777777" w:rsidR="00E472F5" w:rsidRPr="00407DDC" w:rsidRDefault="00E472F5">
      <w:pPr>
        <w:snapToGrid w:val="0"/>
        <w:spacing w:line="400" w:lineRule="exact"/>
        <w:rPr>
          <w:rFonts w:ascii="宋体" w:hAnsi="宋体"/>
          <w:b/>
          <w:sz w:val="24"/>
        </w:rPr>
      </w:pPr>
    </w:p>
    <w:p w14:paraId="17410C9F" w14:textId="77777777" w:rsidR="00E472F5" w:rsidRPr="00407DDC" w:rsidRDefault="00E472F5">
      <w:pPr>
        <w:snapToGrid w:val="0"/>
        <w:spacing w:line="400" w:lineRule="exact"/>
        <w:rPr>
          <w:rFonts w:ascii="宋体" w:hAnsi="宋体"/>
          <w:b/>
          <w:sz w:val="24"/>
        </w:rPr>
      </w:pPr>
    </w:p>
    <w:p w14:paraId="358DEE67" w14:textId="77777777" w:rsidR="00E472F5" w:rsidRPr="00407DDC" w:rsidRDefault="00000000">
      <w:pPr>
        <w:snapToGrid w:val="0"/>
        <w:spacing w:line="400" w:lineRule="exact"/>
        <w:rPr>
          <w:rFonts w:ascii="宋体" w:hAnsi="宋体"/>
          <w:b/>
          <w:sz w:val="24"/>
        </w:rPr>
      </w:pPr>
      <w:r w:rsidRPr="00407DDC">
        <w:rPr>
          <w:rFonts w:ascii="宋体" w:hAnsi="宋体" w:hint="eastAsia"/>
          <w:b/>
          <w:sz w:val="24"/>
        </w:rPr>
        <w:t>三、详细评审</w:t>
      </w:r>
    </w:p>
    <w:p w14:paraId="20FFB991" w14:textId="77777777" w:rsidR="00E472F5" w:rsidRPr="00407DDC" w:rsidRDefault="00000000">
      <w:pPr>
        <w:snapToGrid w:val="0"/>
        <w:spacing w:line="400" w:lineRule="exact"/>
        <w:ind w:firstLineChars="100" w:firstLine="211"/>
        <w:rPr>
          <w:rFonts w:ascii="宋体" w:hAnsi="宋体"/>
          <w:bCs/>
          <w:szCs w:val="21"/>
        </w:rPr>
      </w:pPr>
      <w:r w:rsidRPr="00407DDC">
        <w:rPr>
          <w:rFonts w:ascii="宋体" w:hAnsi="宋体" w:hint="eastAsia"/>
          <w:b/>
          <w:bCs/>
          <w:szCs w:val="21"/>
        </w:rPr>
        <w:t>（1）</w:t>
      </w:r>
      <w:proofErr w:type="gramStart"/>
      <w:r w:rsidRPr="00407DDC">
        <w:rPr>
          <w:rFonts w:ascii="宋体" w:hAnsi="宋体" w:hint="eastAsia"/>
          <w:b/>
          <w:bCs/>
          <w:szCs w:val="21"/>
        </w:rPr>
        <w:t>标函标</w:t>
      </w:r>
      <w:proofErr w:type="gramEnd"/>
      <w:r w:rsidRPr="00407DDC">
        <w:rPr>
          <w:rFonts w:ascii="宋体" w:hAnsi="宋体" w:hint="eastAsia"/>
          <w:b/>
          <w:bCs/>
          <w:szCs w:val="21"/>
        </w:rPr>
        <w:t>评分表</w:t>
      </w:r>
      <w:r w:rsidRPr="00407DDC">
        <w:rPr>
          <w:rFonts w:ascii="宋体" w:hAnsi="宋体" w:hint="eastAsia"/>
          <w:bCs/>
          <w:szCs w:val="21"/>
        </w:rPr>
        <w:t>（</w:t>
      </w:r>
      <w:permStart w:id="1963410435" w:edGrp="everyone"/>
      <w:r w:rsidRPr="00407DDC">
        <w:rPr>
          <w:rFonts w:ascii="宋体" w:hAnsi="宋体" w:hint="eastAsia"/>
          <w:bCs/>
          <w:szCs w:val="21"/>
        </w:rPr>
        <w:t xml:space="preserve"> </w:t>
      </w:r>
      <w:r w:rsidRPr="00407DDC">
        <w:rPr>
          <w:rFonts w:ascii="宋体" w:hAnsi="宋体" w:hint="eastAsia"/>
          <w:bCs/>
          <w:szCs w:val="21"/>
          <w:u w:val="single"/>
        </w:rPr>
        <w:t xml:space="preserve">      </w:t>
      </w:r>
      <w:permEnd w:id="1963410435"/>
      <w:r w:rsidRPr="00407DDC">
        <w:rPr>
          <w:rFonts w:ascii="宋体" w:hAnsi="宋体" w:hint="eastAsia"/>
          <w:bCs/>
          <w:szCs w:val="21"/>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6701"/>
        <w:gridCol w:w="1048"/>
      </w:tblGrid>
      <w:tr w:rsidR="00407DDC" w:rsidRPr="00407DDC" w14:paraId="3893118A" w14:textId="77777777">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0D7EA27B"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rPr>
              <w:t>评审内容指标</w:t>
            </w:r>
            <w:r w:rsidRPr="00407DDC">
              <w:rPr>
                <w:rStyle w:val="aff3"/>
                <w:rFonts w:ascii="宋体" w:hAnsi="宋体"/>
                <w:szCs w:val="21"/>
              </w:rPr>
              <w:footnoteReference w:id="14"/>
            </w:r>
          </w:p>
        </w:tc>
        <w:tc>
          <w:tcPr>
            <w:tcW w:w="6701" w:type="dxa"/>
            <w:tcBorders>
              <w:top w:val="single" w:sz="4" w:space="0" w:color="auto"/>
              <w:left w:val="single" w:sz="4" w:space="0" w:color="auto"/>
              <w:bottom w:val="single" w:sz="4" w:space="0" w:color="auto"/>
              <w:right w:val="single" w:sz="4" w:space="0" w:color="auto"/>
            </w:tcBorders>
            <w:vAlign w:val="center"/>
          </w:tcPr>
          <w:p w14:paraId="4E2C0201" w14:textId="77777777" w:rsidR="00E472F5" w:rsidRPr="00407DDC" w:rsidRDefault="00000000">
            <w:pPr>
              <w:spacing w:beforeLines="50" w:before="156" w:line="400" w:lineRule="exact"/>
              <w:ind w:left="630" w:firstLine="630"/>
              <w:rPr>
                <w:rFonts w:ascii="宋体" w:hAnsi="宋体"/>
                <w:szCs w:val="21"/>
              </w:rPr>
            </w:pPr>
            <w:r w:rsidRPr="00407DDC">
              <w:rPr>
                <w:rFonts w:ascii="宋体" w:hAnsi="宋体" w:hint="eastAsia"/>
                <w:szCs w:val="21"/>
              </w:rPr>
              <w:t>指标描述</w:t>
            </w:r>
          </w:p>
        </w:tc>
        <w:tc>
          <w:tcPr>
            <w:tcW w:w="1048" w:type="dxa"/>
            <w:tcBorders>
              <w:top w:val="single" w:sz="4" w:space="0" w:color="auto"/>
              <w:left w:val="single" w:sz="4" w:space="0" w:color="auto"/>
              <w:bottom w:val="single" w:sz="4" w:space="0" w:color="auto"/>
              <w:right w:val="single" w:sz="4" w:space="0" w:color="auto"/>
            </w:tcBorders>
            <w:vAlign w:val="center"/>
          </w:tcPr>
          <w:p w14:paraId="0955B87C"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rPr>
              <w:t>分值</w:t>
            </w:r>
          </w:p>
        </w:tc>
      </w:tr>
      <w:tr w:rsidR="00407DDC" w:rsidRPr="00407DDC" w14:paraId="38A2642B" w14:textId="77777777">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7D14A037" w14:textId="77777777" w:rsidR="00E472F5" w:rsidRPr="00407DDC" w:rsidRDefault="00000000">
            <w:pPr>
              <w:spacing w:beforeLines="50" w:before="156" w:line="400" w:lineRule="exact"/>
              <w:jc w:val="center"/>
              <w:rPr>
                <w:rFonts w:ascii="宋体" w:hAnsi="宋体"/>
                <w:szCs w:val="21"/>
              </w:rPr>
            </w:pPr>
            <w:permStart w:id="232870233" w:edGrp="everyone" w:colFirst="0" w:colLast="0"/>
            <w:permStart w:id="1983916591" w:edGrp="everyone" w:colFirst="1" w:colLast="1"/>
            <w:permStart w:id="1795046336" w:edGrp="everyone" w:colFirst="2" w:colLast="2"/>
            <w:r w:rsidRPr="00407DDC">
              <w:rPr>
                <w:rFonts w:ascii="宋体" w:hAnsi="宋体" w:hint="eastAsia"/>
                <w:szCs w:val="21"/>
              </w:rPr>
              <w:t xml:space="preserve">投标人业绩 </w:t>
            </w:r>
          </w:p>
        </w:tc>
        <w:tc>
          <w:tcPr>
            <w:tcW w:w="6701" w:type="dxa"/>
            <w:tcBorders>
              <w:top w:val="single" w:sz="4" w:space="0" w:color="auto"/>
              <w:left w:val="single" w:sz="4" w:space="0" w:color="auto"/>
              <w:bottom w:val="single" w:sz="4" w:space="0" w:color="auto"/>
              <w:right w:val="single" w:sz="4" w:space="0" w:color="auto"/>
            </w:tcBorders>
            <w:vAlign w:val="center"/>
          </w:tcPr>
          <w:p w14:paraId="1B5349F4" w14:textId="77777777" w:rsidR="00E472F5" w:rsidRPr="00407DDC" w:rsidRDefault="00000000">
            <w:pPr>
              <w:spacing w:before="24" w:after="24" w:line="400" w:lineRule="exact"/>
              <w:rPr>
                <w:rFonts w:hAnsi="宋体"/>
                <w:szCs w:val="21"/>
              </w:rPr>
            </w:pPr>
            <w:r w:rsidRPr="00407DDC">
              <w:rPr>
                <w:rFonts w:hAnsi="宋体" w:hint="eastAsia"/>
              </w:rPr>
              <w:t>近</w:t>
            </w:r>
            <w:r w:rsidRPr="00407DDC">
              <w:rPr>
                <w:rFonts w:hAnsi="宋体" w:hint="eastAsia"/>
                <w:u w:val="single"/>
              </w:rPr>
              <w:t xml:space="preserve">   </w:t>
            </w:r>
            <w:r w:rsidRPr="00407DDC">
              <w:rPr>
                <w:rFonts w:hAnsi="宋体" w:hint="eastAsia"/>
              </w:rPr>
              <w:t>年（</w:t>
            </w:r>
            <w:r w:rsidRPr="00407DDC">
              <w:rPr>
                <w:rFonts w:hAnsi="宋体" w:hint="eastAsia"/>
                <w:u w:val="single"/>
              </w:rPr>
              <w:t xml:space="preserve">    </w:t>
            </w:r>
            <w:r w:rsidRPr="00407DDC">
              <w:rPr>
                <w:rFonts w:hAnsi="宋体" w:hint="eastAsia"/>
              </w:rPr>
              <w:t>年</w:t>
            </w:r>
            <w:r w:rsidRPr="00407DDC">
              <w:rPr>
                <w:rFonts w:hAnsi="宋体" w:hint="eastAsia"/>
                <w:u w:val="single"/>
              </w:rPr>
              <w:t xml:space="preserve">   </w:t>
            </w:r>
            <w:r w:rsidRPr="00407DDC">
              <w:rPr>
                <w:rFonts w:hAnsi="宋体" w:hint="eastAsia"/>
              </w:rPr>
              <w:t>月</w:t>
            </w:r>
            <w:r w:rsidRPr="00407DDC">
              <w:rPr>
                <w:rFonts w:hAnsi="宋体" w:hint="eastAsia"/>
                <w:u w:val="single"/>
              </w:rPr>
              <w:t xml:space="preserve">   </w:t>
            </w:r>
            <w:r w:rsidRPr="00407DDC">
              <w:rPr>
                <w:rFonts w:hAnsi="宋体" w:hint="eastAsia"/>
              </w:rPr>
              <w:t>日以后，时间以合同签订日期为准）投标人类似设计项目总投资</w:t>
            </w:r>
            <w:r w:rsidRPr="00407DDC">
              <w:rPr>
                <w:rFonts w:hAnsi="宋体" w:hint="eastAsia"/>
                <w:u w:val="single"/>
              </w:rPr>
              <w:t xml:space="preserve">    </w:t>
            </w:r>
            <w:r w:rsidRPr="00407DDC">
              <w:rPr>
                <w:rFonts w:hAnsi="宋体" w:hint="eastAsia"/>
              </w:rPr>
              <w:t>万元及以上设计业绩的每个得</w:t>
            </w:r>
            <w:r w:rsidRPr="00407DDC">
              <w:rPr>
                <w:rFonts w:hAnsi="宋体" w:hint="eastAsia"/>
                <w:u w:val="single"/>
              </w:rPr>
              <w:t xml:space="preserve">    </w:t>
            </w:r>
            <w:r w:rsidRPr="00407DDC">
              <w:rPr>
                <w:rFonts w:hAnsi="宋体" w:hint="eastAsia"/>
              </w:rPr>
              <w:t>分，满分</w:t>
            </w:r>
            <w:r w:rsidRPr="00407DDC">
              <w:rPr>
                <w:rFonts w:hAnsi="宋体" w:hint="eastAsia"/>
                <w:u w:val="single"/>
              </w:rPr>
              <w:t xml:space="preserve">    </w:t>
            </w:r>
            <w:r w:rsidRPr="00407DDC">
              <w:rPr>
                <w:rFonts w:hAnsi="宋体" w:hint="eastAsia"/>
              </w:rPr>
              <w:t>分。开标时必须提供能够证明上述业绩的证明（提供合同原件）。</w:t>
            </w:r>
          </w:p>
        </w:tc>
        <w:tc>
          <w:tcPr>
            <w:tcW w:w="1048" w:type="dxa"/>
            <w:tcBorders>
              <w:top w:val="single" w:sz="4" w:space="0" w:color="auto"/>
              <w:left w:val="single" w:sz="4" w:space="0" w:color="auto"/>
              <w:bottom w:val="single" w:sz="4" w:space="0" w:color="auto"/>
              <w:right w:val="single" w:sz="4" w:space="0" w:color="auto"/>
            </w:tcBorders>
            <w:vAlign w:val="center"/>
          </w:tcPr>
          <w:p w14:paraId="6548E5BD"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r w:rsidR="00407DDC" w:rsidRPr="00407DDC" w14:paraId="6E6C0409" w14:textId="77777777">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48E99DA9" w14:textId="77777777" w:rsidR="00E472F5" w:rsidRPr="00407DDC" w:rsidRDefault="00000000">
            <w:pPr>
              <w:spacing w:beforeLines="50" w:before="156" w:line="400" w:lineRule="exact"/>
              <w:jc w:val="center"/>
              <w:rPr>
                <w:rFonts w:ascii="黑体" w:eastAsia="黑体" w:hAnsi="宋体"/>
                <w:b/>
                <w:szCs w:val="21"/>
              </w:rPr>
            </w:pPr>
            <w:permStart w:id="1232688228" w:edGrp="everyone" w:colFirst="0" w:colLast="0"/>
            <w:permStart w:id="1333164795" w:edGrp="everyone" w:colFirst="1" w:colLast="1"/>
            <w:permStart w:id="1495868049" w:edGrp="everyone" w:colFirst="2" w:colLast="2"/>
            <w:permEnd w:id="232870233"/>
            <w:permEnd w:id="1983916591"/>
            <w:permEnd w:id="1795046336"/>
            <w:r w:rsidRPr="00407DDC">
              <w:rPr>
                <w:rFonts w:ascii="宋体" w:hAnsi="宋体" w:hint="eastAsia"/>
                <w:szCs w:val="21"/>
              </w:rPr>
              <w:t xml:space="preserve">投标人荣誉 </w:t>
            </w:r>
          </w:p>
        </w:tc>
        <w:tc>
          <w:tcPr>
            <w:tcW w:w="6701" w:type="dxa"/>
            <w:tcBorders>
              <w:top w:val="single" w:sz="4" w:space="0" w:color="auto"/>
              <w:left w:val="single" w:sz="4" w:space="0" w:color="auto"/>
              <w:bottom w:val="single" w:sz="4" w:space="0" w:color="auto"/>
              <w:right w:val="single" w:sz="4" w:space="0" w:color="auto"/>
            </w:tcBorders>
            <w:vAlign w:val="center"/>
          </w:tcPr>
          <w:p w14:paraId="455246A5" w14:textId="77777777" w:rsidR="00E472F5" w:rsidRPr="00407DDC" w:rsidRDefault="00000000">
            <w:pPr>
              <w:spacing w:before="24" w:after="24" w:line="400" w:lineRule="exact"/>
              <w:rPr>
                <w:szCs w:val="21"/>
              </w:rPr>
            </w:pPr>
            <w:r w:rsidRPr="00407DDC">
              <w:rPr>
                <w:rFonts w:hAnsi="宋体" w:hint="eastAsia"/>
              </w:rPr>
              <w:t>投标人近</w:t>
            </w:r>
            <w:r w:rsidRPr="00407DDC">
              <w:rPr>
                <w:rFonts w:hAnsi="宋体" w:hint="eastAsia"/>
                <w:u w:val="single"/>
              </w:rPr>
              <w:t xml:space="preserve">   </w:t>
            </w:r>
            <w:r w:rsidRPr="00407DDC">
              <w:rPr>
                <w:rFonts w:hAnsi="宋体" w:hint="eastAsia"/>
              </w:rPr>
              <w:t>年内（</w:t>
            </w:r>
            <w:r w:rsidRPr="00407DDC">
              <w:rPr>
                <w:rFonts w:hAnsi="宋体" w:hint="eastAsia"/>
                <w:u w:val="single"/>
              </w:rPr>
              <w:t xml:space="preserve">    </w:t>
            </w:r>
            <w:r w:rsidRPr="00407DDC">
              <w:rPr>
                <w:rFonts w:hAnsi="宋体" w:hint="eastAsia"/>
              </w:rPr>
              <w:t>年</w:t>
            </w:r>
            <w:r w:rsidRPr="00407DDC">
              <w:rPr>
                <w:rFonts w:hAnsi="宋体" w:hint="eastAsia"/>
                <w:u w:val="single"/>
              </w:rPr>
              <w:t xml:space="preserve">   </w:t>
            </w:r>
            <w:r w:rsidRPr="00407DDC">
              <w:rPr>
                <w:rFonts w:hAnsi="宋体" w:hint="eastAsia"/>
              </w:rPr>
              <w:t>月</w:t>
            </w:r>
            <w:r w:rsidRPr="00407DDC">
              <w:rPr>
                <w:rFonts w:hAnsi="宋体" w:hint="eastAsia"/>
                <w:u w:val="single"/>
              </w:rPr>
              <w:t xml:space="preserve">   </w:t>
            </w:r>
            <w:r w:rsidRPr="00407DDC">
              <w:rPr>
                <w:rFonts w:hAnsi="宋体" w:hint="eastAsia"/>
              </w:rPr>
              <w:t>日以后，时间以</w:t>
            </w:r>
            <w:r w:rsidRPr="00407DDC">
              <w:rPr>
                <w:rFonts w:hint="eastAsia"/>
                <w:szCs w:val="21"/>
              </w:rPr>
              <w:t>获奖证书</w:t>
            </w:r>
            <w:r w:rsidRPr="00407DDC">
              <w:rPr>
                <w:rFonts w:hAnsi="宋体" w:hint="eastAsia"/>
              </w:rPr>
              <w:t>颁发日期为准）类似设计</w:t>
            </w:r>
            <w:r w:rsidRPr="00407DDC">
              <w:rPr>
                <w:rFonts w:hint="eastAsia"/>
                <w:szCs w:val="21"/>
              </w:rPr>
              <w:t>项目获得过</w:t>
            </w:r>
            <w:r w:rsidRPr="00407DDC">
              <w:rPr>
                <w:sz w:val="28"/>
                <w:szCs w:val="28"/>
                <w:u w:val="single"/>
              </w:rPr>
              <w:t>□</w:t>
            </w:r>
            <w:r w:rsidRPr="00407DDC">
              <w:rPr>
                <w:rFonts w:hint="eastAsia"/>
                <w:u w:val="single"/>
              </w:rPr>
              <w:t>市级、</w:t>
            </w:r>
            <w:r w:rsidRPr="00407DDC">
              <w:rPr>
                <w:sz w:val="28"/>
                <w:szCs w:val="28"/>
                <w:u w:val="single"/>
              </w:rPr>
              <w:t>□</w:t>
            </w:r>
            <w:r w:rsidRPr="00407DDC">
              <w:rPr>
                <w:rFonts w:hint="eastAsia"/>
                <w:u w:val="single"/>
              </w:rPr>
              <w:t>省</w:t>
            </w:r>
            <w:r w:rsidRPr="00407DDC">
              <w:rPr>
                <w:rFonts w:hint="eastAsia"/>
                <w:szCs w:val="21"/>
              </w:rPr>
              <w:t>级及以上优秀设计奖或优秀勘察设计奖的每个得</w:t>
            </w:r>
            <w:r w:rsidRPr="00407DDC">
              <w:rPr>
                <w:szCs w:val="21"/>
              </w:rPr>
              <w:t>8</w:t>
            </w:r>
            <w:r w:rsidRPr="00407DDC">
              <w:rPr>
                <w:rFonts w:hint="eastAsia"/>
                <w:szCs w:val="21"/>
              </w:rPr>
              <w:t>分，满分</w:t>
            </w:r>
            <w:r w:rsidRPr="00407DDC">
              <w:rPr>
                <w:rFonts w:hint="eastAsia"/>
                <w:szCs w:val="21"/>
              </w:rPr>
              <w:t>8</w:t>
            </w:r>
            <w:r w:rsidRPr="00407DDC">
              <w:rPr>
                <w:rFonts w:hint="eastAsia"/>
                <w:szCs w:val="21"/>
              </w:rPr>
              <w:t>分，提供获奖证书。（提供原件）</w:t>
            </w:r>
          </w:p>
        </w:tc>
        <w:tc>
          <w:tcPr>
            <w:tcW w:w="1048" w:type="dxa"/>
            <w:tcBorders>
              <w:top w:val="single" w:sz="4" w:space="0" w:color="auto"/>
              <w:left w:val="single" w:sz="4" w:space="0" w:color="auto"/>
              <w:bottom w:val="single" w:sz="4" w:space="0" w:color="auto"/>
              <w:right w:val="single" w:sz="4" w:space="0" w:color="auto"/>
            </w:tcBorders>
            <w:vAlign w:val="center"/>
          </w:tcPr>
          <w:p w14:paraId="006CF127" w14:textId="77777777" w:rsidR="00E472F5" w:rsidRPr="00407DDC" w:rsidRDefault="00000000">
            <w:pPr>
              <w:spacing w:line="400" w:lineRule="exact"/>
              <w:ind w:firstLineChars="100" w:firstLine="210"/>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r w:rsidR="00407DDC" w:rsidRPr="00407DDC" w14:paraId="5808A1FD" w14:textId="77777777">
        <w:trPr>
          <w:trHeight w:val="302"/>
          <w:jc w:val="center"/>
        </w:trPr>
        <w:tc>
          <w:tcPr>
            <w:tcW w:w="1323" w:type="dxa"/>
            <w:tcBorders>
              <w:top w:val="single" w:sz="4" w:space="0" w:color="auto"/>
              <w:left w:val="single" w:sz="4" w:space="0" w:color="auto"/>
              <w:bottom w:val="single" w:sz="4" w:space="0" w:color="auto"/>
              <w:right w:val="single" w:sz="4" w:space="0" w:color="auto"/>
            </w:tcBorders>
            <w:vAlign w:val="center"/>
          </w:tcPr>
          <w:p w14:paraId="40E3C72E" w14:textId="77777777" w:rsidR="00E472F5" w:rsidRPr="00407DDC" w:rsidRDefault="00000000">
            <w:pPr>
              <w:spacing w:beforeLines="50" w:before="156" w:line="400" w:lineRule="exact"/>
              <w:jc w:val="center"/>
              <w:rPr>
                <w:rFonts w:ascii="宋体" w:hAnsi="宋体"/>
                <w:szCs w:val="21"/>
              </w:rPr>
            </w:pPr>
            <w:permStart w:id="1414154483" w:edGrp="everyone" w:colFirst="0" w:colLast="0"/>
            <w:permStart w:id="1931567963" w:edGrp="everyone" w:colFirst="1" w:colLast="1"/>
            <w:permStart w:id="2146435591" w:edGrp="everyone" w:colFirst="2" w:colLast="2"/>
            <w:permEnd w:id="1232688228"/>
            <w:permEnd w:id="1333164795"/>
            <w:permEnd w:id="1495868049"/>
            <w:r w:rsidRPr="00407DDC">
              <w:rPr>
                <w:rFonts w:ascii="宋体" w:hAnsi="宋体" w:hint="eastAsia"/>
                <w:szCs w:val="21"/>
              </w:rPr>
              <w:t xml:space="preserve">项目负责人业绩 </w:t>
            </w:r>
          </w:p>
        </w:tc>
        <w:tc>
          <w:tcPr>
            <w:tcW w:w="6701" w:type="dxa"/>
            <w:tcBorders>
              <w:top w:val="single" w:sz="4" w:space="0" w:color="auto"/>
              <w:left w:val="single" w:sz="4" w:space="0" w:color="auto"/>
              <w:bottom w:val="single" w:sz="4" w:space="0" w:color="auto"/>
              <w:right w:val="single" w:sz="4" w:space="0" w:color="auto"/>
            </w:tcBorders>
            <w:vAlign w:val="center"/>
          </w:tcPr>
          <w:p w14:paraId="7D5D031A" w14:textId="77777777" w:rsidR="00E472F5" w:rsidRPr="00407DDC" w:rsidRDefault="00000000">
            <w:pPr>
              <w:spacing w:line="400" w:lineRule="exact"/>
              <w:rPr>
                <w:szCs w:val="21"/>
              </w:rPr>
            </w:pPr>
            <w:r w:rsidRPr="00407DDC">
              <w:rPr>
                <w:rFonts w:hint="eastAsia"/>
                <w:szCs w:val="21"/>
              </w:rPr>
              <w:t>项目负责人近</w:t>
            </w:r>
            <w:r w:rsidRPr="00407DDC">
              <w:rPr>
                <w:rFonts w:hAnsi="宋体" w:hint="eastAsia"/>
                <w:u w:val="single"/>
              </w:rPr>
              <w:t xml:space="preserve">   </w:t>
            </w:r>
            <w:r w:rsidRPr="00407DDC">
              <w:rPr>
                <w:rFonts w:hint="eastAsia"/>
                <w:szCs w:val="21"/>
              </w:rPr>
              <w:t>年</w:t>
            </w:r>
            <w:r w:rsidRPr="00407DDC">
              <w:rPr>
                <w:rFonts w:hAnsi="宋体" w:hint="eastAsia"/>
              </w:rPr>
              <w:t>（</w:t>
            </w:r>
            <w:r w:rsidRPr="00407DDC">
              <w:rPr>
                <w:rFonts w:hAnsi="宋体" w:hint="eastAsia"/>
                <w:u w:val="single"/>
              </w:rPr>
              <w:t xml:space="preserve">    </w:t>
            </w:r>
            <w:r w:rsidRPr="00407DDC">
              <w:rPr>
                <w:rFonts w:hAnsi="宋体" w:hint="eastAsia"/>
              </w:rPr>
              <w:t>年</w:t>
            </w:r>
            <w:r w:rsidRPr="00407DDC">
              <w:rPr>
                <w:rFonts w:hAnsi="宋体" w:hint="eastAsia"/>
                <w:u w:val="single"/>
              </w:rPr>
              <w:t xml:space="preserve">    </w:t>
            </w:r>
            <w:r w:rsidRPr="00407DDC">
              <w:rPr>
                <w:rFonts w:hAnsi="宋体" w:hint="eastAsia"/>
              </w:rPr>
              <w:t>月</w:t>
            </w:r>
            <w:r w:rsidRPr="00407DDC">
              <w:rPr>
                <w:rFonts w:hAnsi="宋体" w:hint="eastAsia"/>
                <w:u w:val="single"/>
              </w:rPr>
              <w:t xml:space="preserve">    </w:t>
            </w:r>
            <w:r w:rsidRPr="00407DDC">
              <w:rPr>
                <w:rFonts w:hAnsi="宋体" w:hint="eastAsia"/>
              </w:rPr>
              <w:t>日以后，时间以合同签订日期为准）</w:t>
            </w:r>
            <w:r w:rsidRPr="00407DDC">
              <w:rPr>
                <w:rFonts w:hint="eastAsia"/>
                <w:szCs w:val="21"/>
              </w:rPr>
              <w:t>主持过</w:t>
            </w:r>
            <w:r w:rsidRPr="00407DDC">
              <w:rPr>
                <w:rFonts w:hAnsi="宋体" w:hint="eastAsia"/>
              </w:rPr>
              <w:t>类似设计</w:t>
            </w:r>
            <w:r w:rsidRPr="00407DDC">
              <w:rPr>
                <w:rFonts w:hint="eastAsia"/>
                <w:szCs w:val="21"/>
              </w:rPr>
              <w:t>项目工程，总投资</w:t>
            </w:r>
            <w:r w:rsidRPr="00407DDC">
              <w:rPr>
                <w:rFonts w:hint="eastAsia"/>
                <w:szCs w:val="21"/>
                <w:u w:val="single"/>
              </w:rPr>
              <w:t xml:space="preserve">    </w:t>
            </w:r>
            <w:r w:rsidRPr="00407DDC">
              <w:rPr>
                <w:rFonts w:hint="eastAsia"/>
                <w:szCs w:val="21"/>
              </w:rPr>
              <w:t>万元以上的业绩每个得</w:t>
            </w:r>
            <w:r w:rsidRPr="00407DDC">
              <w:rPr>
                <w:rFonts w:hAnsi="宋体" w:hint="eastAsia"/>
                <w:u w:val="single"/>
              </w:rPr>
              <w:t xml:space="preserve">    </w:t>
            </w:r>
            <w:r w:rsidRPr="00407DDC">
              <w:rPr>
                <w:rFonts w:hint="eastAsia"/>
                <w:szCs w:val="21"/>
              </w:rPr>
              <w:t>分，满分</w:t>
            </w:r>
            <w:r w:rsidRPr="00407DDC">
              <w:rPr>
                <w:rFonts w:hAnsi="宋体" w:hint="eastAsia"/>
                <w:u w:val="single"/>
              </w:rPr>
              <w:t xml:space="preserve">    </w:t>
            </w:r>
            <w:r w:rsidRPr="00407DDC">
              <w:rPr>
                <w:rFonts w:hint="eastAsia"/>
                <w:szCs w:val="21"/>
              </w:rPr>
              <w:t>分。</w:t>
            </w:r>
          </w:p>
          <w:p w14:paraId="744D0303" w14:textId="77777777" w:rsidR="00E472F5" w:rsidRPr="00407DDC" w:rsidRDefault="00000000">
            <w:pPr>
              <w:spacing w:beforeLines="50" w:before="156" w:line="400" w:lineRule="exact"/>
              <w:rPr>
                <w:rFonts w:ascii="宋体" w:hAnsi="宋体"/>
                <w:szCs w:val="21"/>
              </w:rPr>
            </w:pPr>
            <w:r w:rsidRPr="00407DDC">
              <w:rPr>
                <w:rFonts w:ascii="宋体" w:hAnsi="宋体" w:hint="eastAsia"/>
                <w:szCs w:val="21"/>
              </w:rPr>
              <w:t>（提供项目负责人的注册证书、职称证书及设计合同原件，</w:t>
            </w:r>
            <w:proofErr w:type="gramStart"/>
            <w:r w:rsidRPr="00407DDC">
              <w:rPr>
                <w:rFonts w:ascii="宋体" w:hAnsi="宋体" w:hint="eastAsia"/>
                <w:szCs w:val="21"/>
              </w:rPr>
              <w:t>若合同</w:t>
            </w:r>
            <w:proofErr w:type="gramEnd"/>
            <w:r w:rsidRPr="00407DDC">
              <w:rPr>
                <w:rFonts w:ascii="宋体" w:hAnsi="宋体" w:hint="eastAsia"/>
                <w:szCs w:val="21"/>
              </w:rPr>
              <w:t>中无法体现项目负责人身份，可以以合同或者业主出具的证明文件，是否</w:t>
            </w:r>
            <w:proofErr w:type="gramStart"/>
            <w:r w:rsidRPr="00407DDC">
              <w:rPr>
                <w:rFonts w:ascii="宋体" w:hAnsi="宋体" w:hint="eastAsia"/>
                <w:szCs w:val="21"/>
              </w:rPr>
              <w:t>有效由</w:t>
            </w:r>
            <w:proofErr w:type="gramEnd"/>
            <w:r w:rsidRPr="00407DDC">
              <w:rPr>
                <w:rFonts w:ascii="宋体" w:hAnsi="宋体" w:hint="eastAsia"/>
                <w:szCs w:val="21"/>
              </w:rPr>
              <w:t>评标委员会认定）</w:t>
            </w:r>
          </w:p>
        </w:tc>
        <w:tc>
          <w:tcPr>
            <w:tcW w:w="1048" w:type="dxa"/>
            <w:tcBorders>
              <w:top w:val="single" w:sz="4" w:space="0" w:color="auto"/>
              <w:left w:val="single" w:sz="4" w:space="0" w:color="auto"/>
              <w:bottom w:val="single" w:sz="4" w:space="0" w:color="auto"/>
              <w:right w:val="single" w:sz="4" w:space="0" w:color="auto"/>
            </w:tcBorders>
            <w:vAlign w:val="center"/>
          </w:tcPr>
          <w:p w14:paraId="497992FC"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r w:rsidR="00407DDC" w:rsidRPr="00407DDC" w14:paraId="0947A5AB" w14:textId="77777777">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5E3B5BF2" w14:textId="77777777" w:rsidR="00E472F5" w:rsidRPr="00407DDC" w:rsidRDefault="00000000">
            <w:pPr>
              <w:spacing w:beforeLines="50" w:before="156" w:line="400" w:lineRule="exact"/>
              <w:jc w:val="center"/>
              <w:rPr>
                <w:rFonts w:ascii="宋体" w:hAnsi="宋体"/>
                <w:szCs w:val="21"/>
              </w:rPr>
            </w:pPr>
            <w:permStart w:id="839475103" w:edGrp="everyone" w:colFirst="0" w:colLast="0"/>
            <w:permStart w:id="431571055" w:edGrp="everyone" w:colFirst="1" w:colLast="1"/>
            <w:permStart w:id="1214382104" w:edGrp="everyone" w:colFirst="2" w:colLast="2"/>
            <w:permEnd w:id="1414154483"/>
            <w:permEnd w:id="1931567963"/>
            <w:permEnd w:id="2146435591"/>
            <w:r w:rsidRPr="00407DDC">
              <w:rPr>
                <w:rFonts w:ascii="宋体" w:hAnsi="宋体" w:hint="eastAsia"/>
                <w:szCs w:val="21"/>
              </w:rPr>
              <w:t xml:space="preserve">项目团队设计人员配置情况 </w:t>
            </w:r>
          </w:p>
        </w:tc>
        <w:tc>
          <w:tcPr>
            <w:tcW w:w="6701" w:type="dxa"/>
            <w:tcBorders>
              <w:top w:val="single" w:sz="4" w:space="0" w:color="auto"/>
              <w:left w:val="single" w:sz="4" w:space="0" w:color="auto"/>
              <w:bottom w:val="single" w:sz="4" w:space="0" w:color="auto"/>
              <w:right w:val="single" w:sz="4" w:space="0" w:color="auto"/>
            </w:tcBorders>
            <w:vAlign w:val="center"/>
          </w:tcPr>
          <w:p w14:paraId="2643487A" w14:textId="77777777" w:rsidR="00E472F5" w:rsidRPr="00407DDC" w:rsidRDefault="00000000">
            <w:pPr>
              <w:spacing w:line="400" w:lineRule="exact"/>
              <w:rPr>
                <w:szCs w:val="21"/>
              </w:rPr>
            </w:pPr>
            <w:r w:rsidRPr="00407DDC">
              <w:rPr>
                <w:rFonts w:hint="eastAsia"/>
                <w:szCs w:val="21"/>
              </w:rPr>
              <w:t>项目团队成员搭配合理、专业配备齐全</w:t>
            </w:r>
          </w:p>
          <w:p w14:paraId="7E4049EE" w14:textId="77777777" w:rsidR="00E472F5" w:rsidRPr="00407DDC" w:rsidRDefault="00000000">
            <w:pPr>
              <w:spacing w:beforeLines="50" w:before="156" w:line="400" w:lineRule="exact"/>
              <w:rPr>
                <w:szCs w:val="21"/>
              </w:rPr>
            </w:pPr>
            <w:r w:rsidRPr="00407DDC">
              <w:rPr>
                <w:rFonts w:hint="eastAsia"/>
                <w:szCs w:val="21"/>
              </w:rPr>
              <w:t>（</w:t>
            </w:r>
            <w:proofErr w:type="gramStart"/>
            <w:r w:rsidRPr="00407DDC">
              <w:rPr>
                <w:rFonts w:hint="eastAsia"/>
                <w:szCs w:val="21"/>
              </w:rPr>
              <w:t>除项目</w:t>
            </w:r>
            <w:proofErr w:type="gramEnd"/>
            <w:r w:rsidRPr="00407DDC">
              <w:rPr>
                <w:rFonts w:hint="eastAsia"/>
                <w:szCs w:val="21"/>
              </w:rPr>
              <w:t>负责人外，项目团队成员专业必须保证</w:t>
            </w:r>
            <w:r w:rsidRPr="00407DDC">
              <w:rPr>
                <w:rFonts w:hAnsi="宋体" w:hint="eastAsia"/>
                <w:u w:val="single"/>
              </w:rPr>
              <w:t xml:space="preserve">       </w:t>
            </w:r>
            <w:r w:rsidRPr="00407DDC">
              <w:rPr>
                <w:rFonts w:hint="eastAsia"/>
                <w:szCs w:val="21"/>
              </w:rPr>
              <w:t>专业、</w:t>
            </w:r>
            <w:r w:rsidRPr="00407DDC">
              <w:rPr>
                <w:rFonts w:hAnsi="宋体" w:hint="eastAsia"/>
                <w:u w:val="single"/>
              </w:rPr>
              <w:t xml:space="preserve">    </w:t>
            </w:r>
            <w:r w:rsidRPr="00407DDC">
              <w:rPr>
                <w:rFonts w:hint="eastAsia"/>
                <w:szCs w:val="21"/>
              </w:rPr>
              <w:t>专</w:t>
            </w:r>
          </w:p>
          <w:p w14:paraId="036138F5" w14:textId="77777777" w:rsidR="00E472F5" w:rsidRPr="00407DDC" w:rsidRDefault="00000000">
            <w:pPr>
              <w:spacing w:beforeLines="50" w:before="156" w:line="400" w:lineRule="exact"/>
              <w:rPr>
                <w:szCs w:val="21"/>
              </w:rPr>
            </w:pPr>
            <w:r w:rsidRPr="00407DDC">
              <w:rPr>
                <w:rFonts w:hint="eastAsia"/>
                <w:szCs w:val="21"/>
              </w:rPr>
              <w:t>业、</w:t>
            </w:r>
            <w:r w:rsidRPr="00407DDC">
              <w:rPr>
                <w:rFonts w:hAnsi="宋体" w:hint="eastAsia"/>
                <w:u w:val="single"/>
              </w:rPr>
              <w:t xml:space="preserve">     </w:t>
            </w:r>
            <w:r w:rsidRPr="00407DDC">
              <w:rPr>
                <w:rFonts w:hint="eastAsia"/>
                <w:szCs w:val="21"/>
              </w:rPr>
              <w:t>专业、</w:t>
            </w:r>
            <w:r w:rsidRPr="00407DDC">
              <w:rPr>
                <w:rFonts w:hAnsi="宋体" w:hint="eastAsia"/>
                <w:u w:val="single"/>
              </w:rPr>
              <w:t xml:space="preserve">     </w:t>
            </w:r>
            <w:r w:rsidRPr="00407DDC">
              <w:rPr>
                <w:rFonts w:hint="eastAsia"/>
                <w:szCs w:val="21"/>
              </w:rPr>
              <w:t>专业、</w:t>
            </w:r>
            <w:r w:rsidRPr="00407DDC">
              <w:rPr>
                <w:rFonts w:hAnsi="宋体" w:hint="eastAsia"/>
                <w:u w:val="single"/>
              </w:rPr>
              <w:t xml:space="preserve">    </w:t>
            </w:r>
            <w:r w:rsidRPr="00407DDC">
              <w:rPr>
                <w:rFonts w:hint="eastAsia"/>
                <w:szCs w:val="21"/>
              </w:rPr>
              <w:t>专业专项负责人各</w:t>
            </w:r>
            <w:r w:rsidRPr="00407DDC">
              <w:rPr>
                <w:szCs w:val="21"/>
              </w:rPr>
              <w:t>1</w:t>
            </w:r>
            <w:r w:rsidRPr="00407DDC">
              <w:rPr>
                <w:rFonts w:hint="eastAsia"/>
                <w:szCs w:val="21"/>
              </w:rPr>
              <w:t>人，专项负责人必须具备中级工程师职称，满足得基本分</w:t>
            </w:r>
            <w:r w:rsidRPr="00407DDC">
              <w:rPr>
                <w:rFonts w:hAnsi="宋体" w:hint="eastAsia"/>
                <w:u w:val="single"/>
              </w:rPr>
              <w:t xml:space="preserve">    </w:t>
            </w:r>
            <w:r w:rsidRPr="00407DDC">
              <w:rPr>
                <w:rFonts w:hint="eastAsia"/>
                <w:szCs w:val="21"/>
              </w:rPr>
              <w:t>分，不满足则少一个扣</w:t>
            </w:r>
            <w:r w:rsidRPr="00407DDC">
              <w:rPr>
                <w:rFonts w:hAnsi="宋体" w:hint="eastAsia"/>
                <w:u w:val="single"/>
              </w:rPr>
              <w:t xml:space="preserve">    </w:t>
            </w:r>
            <w:r w:rsidRPr="00407DDC">
              <w:rPr>
                <w:rFonts w:hint="eastAsia"/>
                <w:szCs w:val="21"/>
              </w:rPr>
              <w:t>分，扣完为止。（注：若职称证书无法体现专业，可提供毕业证或其他证书体现专业）</w:t>
            </w:r>
          </w:p>
        </w:tc>
        <w:tc>
          <w:tcPr>
            <w:tcW w:w="1048" w:type="dxa"/>
            <w:tcBorders>
              <w:top w:val="single" w:sz="4" w:space="0" w:color="auto"/>
              <w:left w:val="single" w:sz="4" w:space="0" w:color="auto"/>
              <w:bottom w:val="single" w:sz="4" w:space="0" w:color="auto"/>
              <w:right w:val="single" w:sz="4" w:space="0" w:color="auto"/>
            </w:tcBorders>
            <w:vAlign w:val="center"/>
          </w:tcPr>
          <w:p w14:paraId="43D2CE78"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r w:rsidR="00407DDC" w:rsidRPr="00407DDC" w14:paraId="3CD09415" w14:textId="77777777">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1CAB3CF5" w14:textId="77777777" w:rsidR="00E472F5" w:rsidRPr="00407DDC" w:rsidRDefault="00000000">
            <w:pPr>
              <w:spacing w:beforeLines="50" w:before="156" w:line="400" w:lineRule="exact"/>
              <w:jc w:val="center"/>
              <w:rPr>
                <w:rFonts w:ascii="宋体" w:hAnsi="宋体"/>
                <w:szCs w:val="21"/>
              </w:rPr>
            </w:pPr>
            <w:permStart w:id="186649413" w:edGrp="everyone" w:colFirst="0" w:colLast="0"/>
            <w:permStart w:id="1513712479" w:edGrp="everyone" w:colFirst="1" w:colLast="1"/>
            <w:permStart w:id="1627196615" w:edGrp="everyone" w:colFirst="2" w:colLast="2"/>
            <w:permEnd w:id="839475103"/>
            <w:permEnd w:id="431571055"/>
            <w:permEnd w:id="1214382104"/>
            <w:r w:rsidRPr="00407DDC">
              <w:rPr>
                <w:rFonts w:ascii="宋体" w:hAnsi="宋体" w:hint="eastAsia"/>
                <w:szCs w:val="21"/>
              </w:rPr>
              <w:t>服务承诺</w:t>
            </w:r>
          </w:p>
          <w:p w14:paraId="704E4071"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rPr>
              <w:t xml:space="preserve"> </w:t>
            </w:r>
          </w:p>
        </w:tc>
        <w:tc>
          <w:tcPr>
            <w:tcW w:w="6701" w:type="dxa"/>
            <w:tcBorders>
              <w:top w:val="single" w:sz="4" w:space="0" w:color="auto"/>
              <w:left w:val="single" w:sz="4" w:space="0" w:color="auto"/>
              <w:bottom w:val="single" w:sz="4" w:space="0" w:color="auto"/>
              <w:right w:val="single" w:sz="4" w:space="0" w:color="auto"/>
            </w:tcBorders>
            <w:vAlign w:val="center"/>
          </w:tcPr>
          <w:p w14:paraId="050B2D29" w14:textId="77777777" w:rsidR="00E472F5" w:rsidRPr="00407DDC" w:rsidRDefault="00000000">
            <w:pPr>
              <w:spacing w:before="24" w:after="24" w:line="400" w:lineRule="exact"/>
              <w:rPr>
                <w:szCs w:val="21"/>
              </w:rPr>
            </w:pPr>
            <w:r w:rsidRPr="00407DDC">
              <w:rPr>
                <w:rFonts w:hint="eastAsia"/>
                <w:szCs w:val="21"/>
              </w:rPr>
              <w:t>就技术支持、确保设计时限、施工时及时配合、控制设计失误及其他有利于业主的服务等做出承诺，承诺服务最优得</w:t>
            </w:r>
            <w:r w:rsidRPr="00407DDC">
              <w:rPr>
                <w:rFonts w:hAnsi="宋体" w:hint="eastAsia"/>
                <w:u w:val="single"/>
              </w:rPr>
              <w:t xml:space="preserve">     </w:t>
            </w:r>
            <w:r w:rsidRPr="00407DDC">
              <w:rPr>
                <w:rFonts w:hint="eastAsia"/>
                <w:szCs w:val="21"/>
              </w:rPr>
              <w:t>分，承诺服务较好</w:t>
            </w:r>
          </w:p>
          <w:p w14:paraId="18D025FC" w14:textId="77777777" w:rsidR="00E472F5" w:rsidRPr="00407DDC" w:rsidRDefault="00000000">
            <w:pPr>
              <w:spacing w:before="24" w:after="24" w:line="400" w:lineRule="exact"/>
              <w:rPr>
                <w:rFonts w:ascii="宋体" w:hAnsi="宋体"/>
                <w:szCs w:val="21"/>
              </w:rPr>
            </w:pPr>
            <w:r w:rsidRPr="00407DDC">
              <w:rPr>
                <w:rFonts w:hint="eastAsia"/>
                <w:szCs w:val="21"/>
              </w:rPr>
              <w:t>得</w:t>
            </w:r>
            <w:r w:rsidRPr="00407DDC">
              <w:rPr>
                <w:rFonts w:hAnsi="宋体" w:hint="eastAsia"/>
                <w:u w:val="single"/>
              </w:rPr>
              <w:t xml:space="preserve">    </w:t>
            </w:r>
            <w:r w:rsidRPr="00407DDC">
              <w:rPr>
                <w:rFonts w:hint="eastAsia"/>
                <w:szCs w:val="21"/>
              </w:rPr>
              <w:t>分，承诺服务一般（至少满足本招标文件承诺函）得</w:t>
            </w:r>
            <w:r w:rsidRPr="00407DDC">
              <w:rPr>
                <w:rFonts w:hAnsi="宋体" w:hint="eastAsia"/>
                <w:u w:val="single"/>
              </w:rPr>
              <w:t xml:space="preserve">    </w:t>
            </w:r>
            <w:r w:rsidRPr="00407DDC">
              <w:rPr>
                <w:rFonts w:hint="eastAsia"/>
                <w:szCs w:val="21"/>
              </w:rPr>
              <w:t>分，不能满足本招标文件</w:t>
            </w:r>
            <w:proofErr w:type="gramStart"/>
            <w:r w:rsidRPr="00407DDC">
              <w:rPr>
                <w:rFonts w:hint="eastAsia"/>
                <w:szCs w:val="21"/>
              </w:rPr>
              <w:t>承诺函得</w:t>
            </w:r>
            <w:r w:rsidRPr="00407DDC">
              <w:rPr>
                <w:szCs w:val="21"/>
              </w:rPr>
              <w:t>0</w:t>
            </w:r>
            <w:r w:rsidRPr="00407DDC">
              <w:rPr>
                <w:rFonts w:hint="eastAsia"/>
                <w:szCs w:val="21"/>
              </w:rPr>
              <w:t>分</w:t>
            </w:r>
            <w:proofErr w:type="gramEnd"/>
            <w:r w:rsidRPr="00407DDC">
              <w:rPr>
                <w:rFonts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044DEED8"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r w:rsidR="00407DDC" w:rsidRPr="00407DDC" w14:paraId="064DF333" w14:textId="77777777">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28CDCBA3" w14:textId="77777777" w:rsidR="00E472F5" w:rsidRPr="00407DDC" w:rsidRDefault="00000000">
            <w:pPr>
              <w:spacing w:beforeLines="50" w:before="156" w:line="400" w:lineRule="exact"/>
              <w:jc w:val="center"/>
              <w:rPr>
                <w:rFonts w:ascii="宋体" w:hAnsi="宋体"/>
                <w:szCs w:val="21"/>
              </w:rPr>
            </w:pPr>
            <w:permStart w:id="142938039" w:edGrp="everyone" w:colFirst="0" w:colLast="0"/>
            <w:permStart w:id="1458600346" w:edGrp="everyone" w:colFirst="1" w:colLast="1"/>
            <w:permStart w:id="1291809698" w:edGrp="everyone" w:colFirst="2" w:colLast="2"/>
            <w:permEnd w:id="186649413"/>
            <w:permEnd w:id="1513712479"/>
            <w:permEnd w:id="1627196615"/>
            <w:r w:rsidRPr="00407DDC">
              <w:rPr>
                <w:rFonts w:ascii="宋体" w:hAnsi="宋体" w:hint="eastAsia"/>
                <w:szCs w:val="21"/>
              </w:rPr>
              <w:t>……</w:t>
            </w:r>
          </w:p>
        </w:tc>
        <w:tc>
          <w:tcPr>
            <w:tcW w:w="6701" w:type="dxa"/>
            <w:tcBorders>
              <w:top w:val="single" w:sz="4" w:space="0" w:color="auto"/>
              <w:left w:val="single" w:sz="4" w:space="0" w:color="auto"/>
              <w:bottom w:val="single" w:sz="4" w:space="0" w:color="auto"/>
              <w:right w:val="single" w:sz="4" w:space="0" w:color="auto"/>
            </w:tcBorders>
            <w:vAlign w:val="center"/>
          </w:tcPr>
          <w:p w14:paraId="7A09F62A" w14:textId="77777777" w:rsidR="00E472F5" w:rsidRPr="00407DDC" w:rsidRDefault="00000000">
            <w:pPr>
              <w:spacing w:beforeLines="50" w:before="156" w:line="400" w:lineRule="exact"/>
              <w:jc w:val="left"/>
              <w:rPr>
                <w:rFonts w:ascii="宋体" w:hAnsi="宋体"/>
                <w:szCs w:val="21"/>
              </w:rPr>
            </w:pPr>
            <w:r w:rsidRPr="00407DDC">
              <w:rPr>
                <w:rFonts w:ascii="宋体" w:hAnsi="宋体"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6B35B42C"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r w:rsidR="00407DDC" w:rsidRPr="00407DDC" w14:paraId="2C639D8D" w14:textId="77777777">
        <w:trPr>
          <w:trHeight w:val="1287"/>
          <w:jc w:val="center"/>
        </w:trPr>
        <w:tc>
          <w:tcPr>
            <w:tcW w:w="1323" w:type="dxa"/>
            <w:tcBorders>
              <w:top w:val="single" w:sz="4" w:space="0" w:color="auto"/>
              <w:left w:val="single" w:sz="4" w:space="0" w:color="auto"/>
              <w:bottom w:val="single" w:sz="4" w:space="0" w:color="auto"/>
              <w:right w:val="single" w:sz="4" w:space="0" w:color="auto"/>
            </w:tcBorders>
            <w:vAlign w:val="center"/>
          </w:tcPr>
          <w:p w14:paraId="77779EB3" w14:textId="77777777" w:rsidR="00E472F5" w:rsidRPr="00407DDC" w:rsidRDefault="00000000">
            <w:pPr>
              <w:spacing w:beforeLines="50" w:before="156" w:line="400" w:lineRule="exact"/>
              <w:jc w:val="center"/>
              <w:rPr>
                <w:rFonts w:ascii="宋体" w:hAnsi="宋体"/>
                <w:szCs w:val="21"/>
              </w:rPr>
            </w:pPr>
            <w:permStart w:id="1000086901" w:edGrp="everyone" w:colFirst="0" w:colLast="0"/>
            <w:permStart w:id="184157967" w:edGrp="everyone" w:colFirst="1" w:colLast="1"/>
            <w:permStart w:id="1966555042" w:edGrp="everyone" w:colFirst="2" w:colLast="2"/>
            <w:permEnd w:id="142938039"/>
            <w:permEnd w:id="1458600346"/>
            <w:permEnd w:id="1291809698"/>
            <w:r w:rsidRPr="00407DDC">
              <w:rPr>
                <w:rFonts w:ascii="宋体" w:hAnsi="宋体" w:hint="eastAsia"/>
                <w:szCs w:val="21"/>
              </w:rPr>
              <w:lastRenderedPageBreak/>
              <w:t>……</w:t>
            </w:r>
          </w:p>
        </w:tc>
        <w:tc>
          <w:tcPr>
            <w:tcW w:w="6701" w:type="dxa"/>
            <w:tcBorders>
              <w:top w:val="single" w:sz="4" w:space="0" w:color="auto"/>
              <w:left w:val="single" w:sz="4" w:space="0" w:color="auto"/>
              <w:bottom w:val="single" w:sz="4" w:space="0" w:color="auto"/>
              <w:right w:val="single" w:sz="4" w:space="0" w:color="auto"/>
            </w:tcBorders>
            <w:vAlign w:val="center"/>
          </w:tcPr>
          <w:p w14:paraId="43103B8D" w14:textId="77777777" w:rsidR="00E472F5" w:rsidRPr="00407DDC" w:rsidRDefault="00000000">
            <w:pPr>
              <w:spacing w:before="24" w:after="24" w:line="400" w:lineRule="exact"/>
              <w:rPr>
                <w:rFonts w:ascii="宋体" w:hAnsi="宋体"/>
                <w:szCs w:val="21"/>
              </w:rPr>
            </w:pPr>
            <w:r w:rsidRPr="00407DDC">
              <w:rPr>
                <w:rFonts w:ascii="宋体" w:hAnsi="宋体"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60C97A3F" w14:textId="77777777" w:rsidR="00E472F5" w:rsidRPr="00407DDC" w:rsidRDefault="00000000">
            <w:pPr>
              <w:spacing w:beforeLines="50" w:before="156" w:line="400" w:lineRule="exact"/>
              <w:jc w:val="center"/>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分</w:t>
            </w:r>
          </w:p>
        </w:tc>
      </w:tr>
    </w:tbl>
    <w:p w14:paraId="049FFBD3" w14:textId="77777777" w:rsidR="00E472F5" w:rsidRPr="00407DDC" w:rsidRDefault="00000000">
      <w:pPr>
        <w:snapToGrid w:val="0"/>
        <w:spacing w:before="100" w:beforeAutospacing="1" w:after="100" w:afterAutospacing="1" w:line="400" w:lineRule="exact"/>
        <w:ind w:firstLineChars="200" w:firstLine="420"/>
        <w:rPr>
          <w:rFonts w:ascii="宋体" w:hAnsi="宋体"/>
          <w:bCs/>
          <w:szCs w:val="21"/>
        </w:rPr>
      </w:pPr>
      <w:permStart w:id="2066382625" w:edGrp="everyone"/>
      <w:permEnd w:id="1000086901"/>
      <w:permEnd w:id="184157967"/>
      <w:permEnd w:id="1966555042"/>
      <w:r w:rsidRPr="00407DDC">
        <w:rPr>
          <w:rFonts w:ascii="宋体" w:hAnsi="宋体" w:hint="eastAsia"/>
          <w:szCs w:val="21"/>
        </w:rPr>
        <w:t>注：</w:t>
      </w:r>
      <w:proofErr w:type="gramStart"/>
      <w:r w:rsidRPr="00407DDC">
        <w:rPr>
          <w:rFonts w:ascii="宋体" w:hAnsi="宋体" w:hint="eastAsia"/>
          <w:szCs w:val="21"/>
        </w:rPr>
        <w:t>标函</w:t>
      </w:r>
      <w:r w:rsidRPr="00407DDC">
        <w:rPr>
          <w:rFonts w:ascii="宋体" w:hAnsi="宋体" w:hint="eastAsia"/>
          <w:bCs/>
          <w:szCs w:val="21"/>
        </w:rPr>
        <w:t>评分</w:t>
      </w:r>
      <w:proofErr w:type="gramEnd"/>
      <w:r w:rsidRPr="00407DDC">
        <w:rPr>
          <w:rFonts w:ascii="宋体" w:hAnsi="宋体" w:hint="eastAsia"/>
          <w:bCs/>
          <w:szCs w:val="21"/>
        </w:rPr>
        <w:t>表中凡涉及业绩奖项、人员证书等材料原件的，均应上传原件的</w:t>
      </w:r>
      <w:proofErr w:type="gramStart"/>
      <w:r w:rsidRPr="00407DDC">
        <w:rPr>
          <w:rFonts w:ascii="宋体" w:hAnsi="宋体" w:hint="eastAsia"/>
          <w:bCs/>
          <w:szCs w:val="21"/>
        </w:rPr>
        <w:t>扫描件至投标</w:t>
      </w:r>
      <w:proofErr w:type="gramEnd"/>
      <w:r w:rsidRPr="00407DDC">
        <w:rPr>
          <w:rFonts w:ascii="宋体" w:hAnsi="宋体" w:hint="eastAsia"/>
          <w:bCs/>
          <w:szCs w:val="21"/>
        </w:rPr>
        <w:t>系统，原件扫描件未上传的，对应评审项不得分。</w:t>
      </w:r>
      <w:permEnd w:id="2066382625"/>
    </w:p>
    <w:p w14:paraId="088C79B7" w14:textId="77777777" w:rsidR="00E472F5" w:rsidRPr="00407DDC" w:rsidRDefault="00E472F5">
      <w:pPr>
        <w:snapToGrid w:val="0"/>
        <w:spacing w:before="100" w:beforeAutospacing="1" w:after="100" w:afterAutospacing="1" w:line="400" w:lineRule="exact"/>
        <w:ind w:firstLineChars="200" w:firstLine="420"/>
        <w:rPr>
          <w:rFonts w:ascii="宋体" w:hAnsi="宋体"/>
          <w:szCs w:val="21"/>
        </w:rPr>
      </w:pPr>
    </w:p>
    <w:p w14:paraId="10260D77" w14:textId="77777777" w:rsidR="00E472F5" w:rsidRPr="00407DDC" w:rsidRDefault="00000000">
      <w:pPr>
        <w:snapToGrid w:val="0"/>
        <w:spacing w:line="500" w:lineRule="exact"/>
        <w:ind w:firstLineChars="200" w:firstLine="422"/>
        <w:outlineLvl w:val="0"/>
        <w:rPr>
          <w:b/>
          <w:sz w:val="24"/>
        </w:rPr>
      </w:pPr>
      <w:bookmarkStart w:id="497" w:name="_Toc96523995"/>
      <w:r w:rsidRPr="00407DDC">
        <w:rPr>
          <w:rFonts w:ascii="宋体" w:hAnsi="宋体" w:hint="eastAsia"/>
          <w:b/>
          <w:bCs/>
          <w:szCs w:val="21"/>
        </w:rPr>
        <w:t>（2）技术标评分表</w:t>
      </w:r>
      <w:r w:rsidRPr="00407DDC">
        <w:rPr>
          <w:rFonts w:ascii="宋体" w:hAnsi="宋体" w:hint="eastAsia"/>
          <w:bCs/>
          <w:szCs w:val="21"/>
        </w:rPr>
        <w:t xml:space="preserve">（ </w:t>
      </w:r>
      <w:permStart w:id="139679419" w:edGrp="everyone"/>
      <w:r w:rsidRPr="00407DDC">
        <w:rPr>
          <w:rFonts w:ascii="宋体" w:hAnsi="宋体" w:hint="eastAsia"/>
          <w:bCs/>
          <w:szCs w:val="21"/>
          <w:u w:val="single"/>
        </w:rPr>
        <w:t xml:space="preserve">      </w:t>
      </w:r>
      <w:permEnd w:id="139679419"/>
      <w:r w:rsidRPr="00407DDC">
        <w:rPr>
          <w:rFonts w:ascii="宋体" w:hAnsi="宋体" w:hint="eastAsia"/>
          <w:bCs/>
          <w:szCs w:val="21"/>
        </w:rPr>
        <w:t>分）</w:t>
      </w:r>
      <w:bookmarkEnd w:id="49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5"/>
        <w:gridCol w:w="6237"/>
        <w:gridCol w:w="844"/>
        <w:gridCol w:w="897"/>
      </w:tblGrid>
      <w:tr w:rsidR="00407DDC" w:rsidRPr="00407DDC" w14:paraId="7395252D" w14:textId="77777777">
        <w:trPr>
          <w:trHeight w:val="500"/>
          <w:jc w:val="center"/>
        </w:trPr>
        <w:tc>
          <w:tcPr>
            <w:tcW w:w="1375" w:type="dxa"/>
            <w:tcBorders>
              <w:top w:val="single" w:sz="4" w:space="0" w:color="auto"/>
              <w:left w:val="single" w:sz="4" w:space="0" w:color="auto"/>
              <w:bottom w:val="single" w:sz="4" w:space="0" w:color="auto"/>
              <w:right w:val="single" w:sz="4" w:space="0" w:color="auto"/>
            </w:tcBorders>
            <w:vAlign w:val="center"/>
          </w:tcPr>
          <w:p w14:paraId="1EDF599C" w14:textId="77777777" w:rsidR="00E472F5" w:rsidRPr="00407DDC" w:rsidRDefault="00000000">
            <w:pPr>
              <w:pStyle w:val="afe"/>
              <w:spacing w:after="0" w:line="360" w:lineRule="auto"/>
              <w:ind w:firstLineChars="0" w:firstLine="0"/>
              <w:rPr>
                <w:b/>
                <w:sz w:val="24"/>
              </w:rPr>
            </w:pPr>
            <w:r w:rsidRPr="00407DDC">
              <w:rPr>
                <w:rFonts w:hAnsi="宋体" w:hint="eastAsia"/>
                <w:b/>
                <w:sz w:val="24"/>
              </w:rPr>
              <w:t>评审项目</w:t>
            </w:r>
          </w:p>
        </w:tc>
        <w:tc>
          <w:tcPr>
            <w:tcW w:w="6237" w:type="dxa"/>
            <w:tcBorders>
              <w:top w:val="single" w:sz="4" w:space="0" w:color="auto"/>
              <w:left w:val="single" w:sz="4" w:space="0" w:color="auto"/>
              <w:bottom w:val="single" w:sz="4" w:space="0" w:color="auto"/>
              <w:right w:val="single" w:sz="4" w:space="0" w:color="auto"/>
            </w:tcBorders>
            <w:vAlign w:val="center"/>
          </w:tcPr>
          <w:p w14:paraId="797D852B" w14:textId="77777777" w:rsidR="00E472F5" w:rsidRPr="00407DDC" w:rsidRDefault="00000000">
            <w:pPr>
              <w:pStyle w:val="afe"/>
              <w:spacing w:after="0" w:line="360" w:lineRule="auto"/>
              <w:ind w:firstLineChars="650" w:firstLine="1566"/>
              <w:rPr>
                <w:b/>
                <w:sz w:val="24"/>
              </w:rPr>
            </w:pPr>
            <w:r w:rsidRPr="00407DDC">
              <w:rPr>
                <w:rFonts w:hAnsi="宋体" w:hint="eastAsia"/>
                <w:b/>
                <w:sz w:val="24"/>
              </w:rPr>
              <w:t>评审标准</w:t>
            </w:r>
          </w:p>
        </w:tc>
        <w:tc>
          <w:tcPr>
            <w:tcW w:w="844" w:type="dxa"/>
            <w:tcBorders>
              <w:top w:val="single" w:sz="4" w:space="0" w:color="auto"/>
              <w:left w:val="single" w:sz="4" w:space="0" w:color="auto"/>
              <w:bottom w:val="single" w:sz="4" w:space="0" w:color="auto"/>
              <w:right w:val="single" w:sz="4" w:space="0" w:color="auto"/>
            </w:tcBorders>
            <w:vAlign w:val="center"/>
          </w:tcPr>
          <w:p w14:paraId="5F6AB81B" w14:textId="77777777" w:rsidR="00E472F5" w:rsidRPr="00407DDC" w:rsidRDefault="00000000">
            <w:pPr>
              <w:pStyle w:val="afe"/>
              <w:spacing w:after="0" w:line="360" w:lineRule="auto"/>
              <w:ind w:firstLineChars="50" w:firstLine="120"/>
              <w:rPr>
                <w:b/>
                <w:sz w:val="24"/>
              </w:rPr>
            </w:pPr>
            <w:r w:rsidRPr="00407DDC">
              <w:rPr>
                <w:rFonts w:hAnsi="宋体" w:hint="eastAsia"/>
                <w:b/>
                <w:sz w:val="24"/>
              </w:rPr>
              <w:t>分值</w:t>
            </w:r>
          </w:p>
        </w:tc>
        <w:tc>
          <w:tcPr>
            <w:tcW w:w="897" w:type="dxa"/>
            <w:tcBorders>
              <w:top w:val="single" w:sz="4" w:space="0" w:color="auto"/>
              <w:left w:val="single" w:sz="4" w:space="0" w:color="auto"/>
              <w:bottom w:val="single" w:sz="4" w:space="0" w:color="auto"/>
              <w:right w:val="single" w:sz="4" w:space="0" w:color="auto"/>
            </w:tcBorders>
            <w:vAlign w:val="center"/>
          </w:tcPr>
          <w:p w14:paraId="1C25DCD2" w14:textId="77777777" w:rsidR="00E472F5" w:rsidRPr="00407DDC" w:rsidRDefault="00000000">
            <w:pPr>
              <w:pStyle w:val="afe"/>
              <w:spacing w:line="360" w:lineRule="auto"/>
              <w:ind w:firstLineChars="14" w:firstLine="34"/>
              <w:rPr>
                <w:b/>
                <w:sz w:val="24"/>
              </w:rPr>
            </w:pPr>
            <w:r w:rsidRPr="00407DDC">
              <w:rPr>
                <w:rFonts w:hAnsi="宋体" w:hint="eastAsia"/>
                <w:b/>
                <w:sz w:val="24"/>
              </w:rPr>
              <w:t>备注</w:t>
            </w:r>
          </w:p>
        </w:tc>
      </w:tr>
      <w:tr w:rsidR="00407DDC" w:rsidRPr="00407DDC" w14:paraId="6E0984A7" w14:textId="77777777">
        <w:trPr>
          <w:trHeight w:val="2482"/>
          <w:jc w:val="center"/>
        </w:trPr>
        <w:tc>
          <w:tcPr>
            <w:tcW w:w="1375" w:type="dxa"/>
            <w:tcBorders>
              <w:top w:val="single" w:sz="4" w:space="0" w:color="auto"/>
              <w:left w:val="single" w:sz="4" w:space="0" w:color="auto"/>
              <w:bottom w:val="single" w:sz="4" w:space="0" w:color="auto"/>
              <w:right w:val="single" w:sz="4" w:space="0" w:color="auto"/>
            </w:tcBorders>
            <w:vAlign w:val="center"/>
          </w:tcPr>
          <w:p w14:paraId="3BC014BA" w14:textId="77777777" w:rsidR="00E472F5" w:rsidRPr="00407DDC" w:rsidRDefault="00000000">
            <w:pPr>
              <w:pStyle w:val="afe"/>
              <w:spacing w:after="0" w:line="320" w:lineRule="exact"/>
              <w:ind w:firstLineChars="0" w:firstLine="0"/>
            </w:pPr>
            <w:permStart w:id="1182079706" w:edGrp="everyone" w:colFirst="0" w:colLast="0"/>
            <w:permStart w:id="34491119" w:edGrp="everyone" w:colFirst="1" w:colLast="1"/>
            <w:permStart w:id="1956607880" w:edGrp="everyone" w:colFirst="2" w:colLast="2"/>
            <w:r w:rsidRPr="00407DDC">
              <w:rPr>
                <w:rFonts w:hint="eastAsia"/>
              </w:rPr>
              <w:t>总体设计思路</w:t>
            </w:r>
            <w:r w:rsidRPr="00407DDC">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tcPr>
          <w:p w14:paraId="52E7F444" w14:textId="77777777" w:rsidR="00E472F5" w:rsidRPr="00407DDC" w:rsidRDefault="00000000">
            <w:pPr>
              <w:pStyle w:val="afe"/>
              <w:spacing w:after="0" w:line="400" w:lineRule="exact"/>
              <w:ind w:firstLine="200"/>
            </w:pPr>
            <w:r w:rsidRPr="00407DDC">
              <w:t>1</w:t>
            </w:r>
            <w:r w:rsidRPr="00407DDC">
              <w:rPr>
                <w:rFonts w:hint="eastAsia"/>
              </w:rPr>
              <w:t>、设计方案文本满足设计任务书深度要求</w:t>
            </w:r>
            <w:r w:rsidRPr="00407DDC">
              <w:t xml:space="preserve"> </w:t>
            </w:r>
          </w:p>
          <w:p w14:paraId="2792C699" w14:textId="77777777" w:rsidR="00E472F5" w:rsidRPr="00407DDC" w:rsidRDefault="00000000">
            <w:pPr>
              <w:pStyle w:val="afe"/>
              <w:spacing w:after="0" w:line="400" w:lineRule="exact"/>
              <w:ind w:firstLine="200"/>
            </w:pPr>
            <w:r w:rsidRPr="00407DDC">
              <w:t>2</w:t>
            </w:r>
            <w:r w:rsidRPr="00407DDC">
              <w:rPr>
                <w:rFonts w:hint="eastAsia"/>
              </w:rPr>
              <w:t>、本招标项目的理解和总体设计思路是否合理，地方文化内涵是否体现，建设规模是否合适，未来发展空间预留是否合理。</w:t>
            </w:r>
          </w:p>
          <w:p w14:paraId="44D992A8" w14:textId="77777777" w:rsidR="00E472F5" w:rsidRPr="00407DDC" w:rsidRDefault="00000000">
            <w:pPr>
              <w:pStyle w:val="afe"/>
              <w:spacing w:after="0" w:line="400" w:lineRule="exact"/>
              <w:ind w:firstLine="200"/>
            </w:pPr>
            <w:r w:rsidRPr="00407DDC">
              <w:t>3</w:t>
            </w:r>
            <w:r w:rsidRPr="00407DDC">
              <w:rPr>
                <w:rFonts w:hint="eastAsia"/>
              </w:rPr>
              <w:t>、是否设计理念新颖，具有先进性、地域适应性及引领性。</w:t>
            </w:r>
          </w:p>
          <w:p w14:paraId="69DBFDE9" w14:textId="77777777" w:rsidR="00E472F5" w:rsidRPr="00407DDC" w:rsidRDefault="00000000">
            <w:pPr>
              <w:pStyle w:val="afe"/>
              <w:spacing w:after="0" w:line="400" w:lineRule="exact"/>
              <w:ind w:firstLine="200"/>
            </w:pPr>
            <w:r w:rsidRPr="00407DDC">
              <w:t>4</w:t>
            </w:r>
            <w:r w:rsidRPr="00407DDC">
              <w:rPr>
                <w:rFonts w:hint="eastAsia"/>
              </w:rPr>
              <w:t>、外观设计是否适当、应地制宜，满足国家规范及地方技术规定。</w:t>
            </w:r>
          </w:p>
        </w:tc>
        <w:tc>
          <w:tcPr>
            <w:tcW w:w="844" w:type="dxa"/>
            <w:tcBorders>
              <w:top w:val="single" w:sz="4" w:space="0" w:color="auto"/>
              <w:left w:val="single" w:sz="4" w:space="0" w:color="auto"/>
              <w:bottom w:val="single" w:sz="4" w:space="0" w:color="auto"/>
              <w:right w:val="single" w:sz="4" w:space="0" w:color="auto"/>
            </w:tcBorders>
            <w:vAlign w:val="center"/>
          </w:tcPr>
          <w:p w14:paraId="37A8CD67" w14:textId="77777777" w:rsidR="00E472F5" w:rsidRPr="00407DDC" w:rsidRDefault="00000000">
            <w:pPr>
              <w:pStyle w:val="afe"/>
              <w:spacing w:after="0" w:line="400" w:lineRule="exact"/>
              <w:ind w:firstLineChars="0" w:firstLine="0"/>
            </w:pPr>
            <w:r w:rsidRPr="00407DDC">
              <w:t>0-15</w:t>
            </w:r>
            <w:r w:rsidRPr="00407DDC">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61DCC8A0" w14:textId="77777777" w:rsidR="00E472F5" w:rsidRPr="00407DDC" w:rsidRDefault="00E472F5">
            <w:pPr>
              <w:pStyle w:val="afe"/>
              <w:spacing w:after="0" w:line="360" w:lineRule="auto"/>
              <w:ind w:firstLine="200"/>
            </w:pPr>
          </w:p>
        </w:tc>
      </w:tr>
      <w:tr w:rsidR="00407DDC" w:rsidRPr="00407DDC" w14:paraId="7015AE40" w14:textId="77777777">
        <w:trPr>
          <w:trHeight w:val="2789"/>
          <w:jc w:val="center"/>
        </w:trPr>
        <w:tc>
          <w:tcPr>
            <w:tcW w:w="1375" w:type="dxa"/>
            <w:tcBorders>
              <w:top w:val="single" w:sz="4" w:space="0" w:color="auto"/>
              <w:left w:val="single" w:sz="4" w:space="0" w:color="auto"/>
              <w:bottom w:val="single" w:sz="4" w:space="0" w:color="auto"/>
              <w:right w:val="single" w:sz="4" w:space="0" w:color="auto"/>
            </w:tcBorders>
            <w:vAlign w:val="center"/>
          </w:tcPr>
          <w:p w14:paraId="7E32F566" w14:textId="77777777" w:rsidR="00E472F5" w:rsidRPr="00407DDC" w:rsidRDefault="00000000">
            <w:pPr>
              <w:pStyle w:val="afe"/>
              <w:spacing w:after="0" w:line="320" w:lineRule="exact"/>
              <w:ind w:firstLineChars="0" w:firstLine="0"/>
            </w:pPr>
            <w:permStart w:id="1554076846" w:edGrp="everyone" w:colFirst="0" w:colLast="0"/>
            <w:permStart w:id="411063932" w:edGrp="everyone" w:colFirst="1" w:colLast="1"/>
            <w:permStart w:id="1427450504" w:edGrp="everyone" w:colFirst="2" w:colLast="2"/>
            <w:permEnd w:id="1182079706"/>
            <w:permEnd w:id="34491119"/>
            <w:permEnd w:id="1956607880"/>
            <w:r w:rsidRPr="00407DDC">
              <w:rPr>
                <w:rFonts w:hint="eastAsia"/>
              </w:rPr>
              <w:t>总平面布局</w:t>
            </w:r>
            <w:r w:rsidRPr="00407DDC">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tcPr>
          <w:p w14:paraId="03FD3847" w14:textId="77777777" w:rsidR="00E472F5" w:rsidRPr="00407DDC" w:rsidRDefault="00000000">
            <w:pPr>
              <w:pStyle w:val="afe"/>
              <w:spacing w:after="0" w:line="400" w:lineRule="exact"/>
              <w:ind w:firstLine="200"/>
            </w:pPr>
            <w:r w:rsidRPr="00407DDC">
              <w:t>1</w:t>
            </w:r>
            <w:r w:rsidRPr="00407DDC">
              <w:rPr>
                <w:rFonts w:hint="eastAsia"/>
              </w:rPr>
              <w:t>、总体平面布局是否合理，标高设定合理；</w:t>
            </w:r>
          </w:p>
          <w:p w14:paraId="2464B6C3" w14:textId="77777777" w:rsidR="00E472F5" w:rsidRPr="00407DDC" w:rsidRDefault="00000000">
            <w:pPr>
              <w:pStyle w:val="afe"/>
              <w:spacing w:after="0" w:line="400" w:lineRule="exact"/>
              <w:ind w:firstLine="200"/>
            </w:pPr>
            <w:r w:rsidRPr="00407DDC">
              <w:t>2</w:t>
            </w:r>
            <w:r w:rsidRPr="00407DDC">
              <w:rPr>
                <w:rFonts w:hint="eastAsia"/>
              </w:rPr>
              <w:t>、是否合理利用土地；</w:t>
            </w:r>
          </w:p>
          <w:p w14:paraId="46C42ECE" w14:textId="77777777" w:rsidR="00E472F5" w:rsidRPr="00407DDC" w:rsidRDefault="00000000">
            <w:pPr>
              <w:pStyle w:val="afe"/>
              <w:spacing w:after="0" w:line="400" w:lineRule="exact"/>
              <w:ind w:firstLine="200"/>
            </w:pPr>
            <w:r w:rsidRPr="00407DDC">
              <w:t>3</w:t>
            </w:r>
            <w:r w:rsidRPr="00407DDC">
              <w:rPr>
                <w:rFonts w:hint="eastAsia"/>
              </w:rPr>
              <w:t>、与周边环境协调景观美化程度；</w:t>
            </w:r>
          </w:p>
          <w:p w14:paraId="6F44781D" w14:textId="77777777" w:rsidR="00E472F5" w:rsidRPr="00407DDC" w:rsidRDefault="00000000">
            <w:pPr>
              <w:pStyle w:val="afe"/>
              <w:spacing w:after="0" w:line="400" w:lineRule="exact"/>
              <w:ind w:firstLine="200"/>
            </w:pPr>
            <w:r w:rsidRPr="00407DDC">
              <w:t>4</w:t>
            </w:r>
            <w:r w:rsidRPr="00407DDC">
              <w:rPr>
                <w:rFonts w:hint="eastAsia"/>
              </w:rPr>
              <w:t>、是否满足交通流线及开口要求，高峰流量通畅；</w:t>
            </w:r>
          </w:p>
          <w:p w14:paraId="30C0E43A" w14:textId="77777777" w:rsidR="00E472F5" w:rsidRPr="00407DDC" w:rsidRDefault="00000000">
            <w:pPr>
              <w:pStyle w:val="afe"/>
              <w:spacing w:after="0" w:line="400" w:lineRule="exact"/>
              <w:ind w:firstLine="200"/>
            </w:pPr>
            <w:r w:rsidRPr="00407DDC">
              <w:t>5</w:t>
            </w:r>
            <w:r w:rsidRPr="00407DDC">
              <w:rPr>
                <w:rFonts w:hint="eastAsia"/>
              </w:rPr>
              <w:t>、消防安全系统是否全方位畅通，特别是考虑消防应急处理；</w:t>
            </w:r>
          </w:p>
          <w:p w14:paraId="730049ED" w14:textId="77777777" w:rsidR="00E472F5" w:rsidRPr="00407DDC" w:rsidRDefault="00000000">
            <w:pPr>
              <w:pStyle w:val="afe"/>
              <w:spacing w:after="0" w:line="400" w:lineRule="exact"/>
              <w:ind w:firstLine="200"/>
            </w:pPr>
            <w:r w:rsidRPr="00407DDC">
              <w:t>6</w:t>
            </w:r>
            <w:r w:rsidRPr="00407DDC">
              <w:rPr>
                <w:rFonts w:hint="eastAsia"/>
              </w:rPr>
              <w:t>、绿化及环境景观效果；</w:t>
            </w:r>
          </w:p>
          <w:p w14:paraId="6D210686" w14:textId="77777777" w:rsidR="00E472F5" w:rsidRPr="00407DDC" w:rsidRDefault="00000000">
            <w:pPr>
              <w:pStyle w:val="afe"/>
              <w:spacing w:after="0" w:line="400" w:lineRule="exact"/>
              <w:ind w:firstLine="200"/>
              <w:rPr>
                <w:szCs w:val="21"/>
              </w:rPr>
            </w:pPr>
            <w:r w:rsidRPr="00407DDC">
              <w:t>7</w:t>
            </w:r>
            <w:r w:rsidRPr="00407DDC">
              <w:rPr>
                <w:rFonts w:hint="eastAsia"/>
              </w:rPr>
              <w:t>、室外管网布置。</w:t>
            </w:r>
          </w:p>
        </w:tc>
        <w:tc>
          <w:tcPr>
            <w:tcW w:w="844" w:type="dxa"/>
            <w:tcBorders>
              <w:top w:val="single" w:sz="4" w:space="0" w:color="auto"/>
              <w:left w:val="single" w:sz="4" w:space="0" w:color="auto"/>
              <w:bottom w:val="single" w:sz="4" w:space="0" w:color="auto"/>
              <w:right w:val="single" w:sz="4" w:space="0" w:color="auto"/>
            </w:tcBorders>
            <w:vAlign w:val="center"/>
          </w:tcPr>
          <w:p w14:paraId="27044595" w14:textId="77777777" w:rsidR="00E472F5" w:rsidRPr="00407DDC" w:rsidRDefault="00000000">
            <w:pPr>
              <w:pStyle w:val="afe"/>
              <w:spacing w:after="0" w:line="400" w:lineRule="exact"/>
              <w:ind w:firstLineChars="0" w:firstLine="0"/>
            </w:pPr>
            <w:r w:rsidRPr="00407DDC">
              <w:t>0-15</w:t>
            </w:r>
            <w:r w:rsidRPr="00407DDC">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69EE2531" w14:textId="77777777" w:rsidR="00E472F5" w:rsidRPr="00407DDC" w:rsidRDefault="00E472F5">
            <w:pPr>
              <w:pStyle w:val="afe"/>
              <w:spacing w:after="0" w:line="360" w:lineRule="auto"/>
              <w:ind w:firstLine="200"/>
            </w:pPr>
          </w:p>
        </w:tc>
      </w:tr>
      <w:tr w:rsidR="00407DDC" w:rsidRPr="00407DDC" w14:paraId="3E70995E" w14:textId="77777777">
        <w:trPr>
          <w:trHeight w:val="1124"/>
          <w:jc w:val="center"/>
        </w:trPr>
        <w:tc>
          <w:tcPr>
            <w:tcW w:w="1375" w:type="dxa"/>
            <w:tcBorders>
              <w:top w:val="single" w:sz="4" w:space="0" w:color="auto"/>
              <w:left w:val="single" w:sz="4" w:space="0" w:color="auto"/>
              <w:bottom w:val="single" w:sz="4" w:space="0" w:color="auto"/>
              <w:right w:val="single" w:sz="4" w:space="0" w:color="auto"/>
            </w:tcBorders>
            <w:vAlign w:val="center"/>
          </w:tcPr>
          <w:p w14:paraId="0ACACB35" w14:textId="77777777" w:rsidR="00E472F5" w:rsidRPr="00407DDC" w:rsidRDefault="00000000">
            <w:pPr>
              <w:pStyle w:val="afe"/>
              <w:spacing w:after="0" w:line="320" w:lineRule="exact"/>
              <w:ind w:firstLineChars="0" w:firstLine="0"/>
            </w:pPr>
            <w:permStart w:id="777606056" w:edGrp="everyone" w:colFirst="0" w:colLast="0"/>
            <w:permStart w:id="1168201628" w:edGrp="everyone" w:colFirst="1" w:colLast="1"/>
            <w:permStart w:id="1019507324" w:edGrp="everyone" w:colFirst="2" w:colLast="2"/>
            <w:permEnd w:id="1554076846"/>
            <w:permEnd w:id="411063932"/>
            <w:permEnd w:id="1427450504"/>
            <w:r w:rsidRPr="00407DDC">
              <w:rPr>
                <w:rFonts w:hint="eastAsia"/>
              </w:rPr>
              <w:t>技术可行性和合理性</w:t>
            </w:r>
            <w:r w:rsidRPr="00407DDC">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14:paraId="20E270C5" w14:textId="77777777" w:rsidR="00E472F5" w:rsidRPr="00407DDC" w:rsidRDefault="00000000">
            <w:pPr>
              <w:pStyle w:val="afe"/>
              <w:spacing w:after="0" w:line="400" w:lineRule="exact"/>
              <w:ind w:firstLine="200"/>
            </w:pPr>
            <w:r w:rsidRPr="00407DDC">
              <w:t>1</w:t>
            </w:r>
            <w:r w:rsidRPr="00407DDC">
              <w:rPr>
                <w:rFonts w:hint="eastAsia"/>
              </w:rPr>
              <w:t>、项目特点分析是否合理；</w:t>
            </w:r>
          </w:p>
          <w:p w14:paraId="2A0CF81B" w14:textId="77777777" w:rsidR="00E472F5" w:rsidRPr="00407DDC" w:rsidRDefault="00000000">
            <w:pPr>
              <w:pStyle w:val="afe"/>
              <w:spacing w:after="0" w:line="400" w:lineRule="exact"/>
              <w:ind w:firstLine="200"/>
            </w:pPr>
            <w:r w:rsidRPr="00407DDC">
              <w:t>2</w:t>
            </w:r>
            <w:r w:rsidRPr="00407DDC">
              <w:rPr>
                <w:rFonts w:hint="eastAsia"/>
              </w:rPr>
              <w:t>、各功能区布置划分是否可行，是否完善和满足实际需要；</w:t>
            </w:r>
          </w:p>
          <w:p w14:paraId="4E96E2AC" w14:textId="77777777" w:rsidR="00E472F5" w:rsidRPr="00407DDC" w:rsidRDefault="00000000">
            <w:pPr>
              <w:pStyle w:val="afe"/>
              <w:spacing w:after="0" w:line="400" w:lineRule="exact"/>
              <w:ind w:firstLine="200"/>
            </w:pPr>
            <w:r w:rsidRPr="00407DDC">
              <w:t>3</w:t>
            </w:r>
            <w:r w:rsidRPr="00407DDC">
              <w:rPr>
                <w:rFonts w:hint="eastAsia"/>
              </w:rPr>
              <w:t>、生态保护、环境、节能要求是否合理，生态保护措施是否合理，与自然现状、历史文化、现代文明是否有机融合、相互协调，是否符合国家及地方规范要求；</w:t>
            </w:r>
          </w:p>
          <w:p w14:paraId="0D82C98A" w14:textId="77777777" w:rsidR="00E472F5" w:rsidRPr="00407DDC" w:rsidRDefault="00000000">
            <w:pPr>
              <w:pStyle w:val="afe"/>
              <w:spacing w:after="0" w:line="400" w:lineRule="exact"/>
              <w:ind w:firstLine="200"/>
            </w:pPr>
            <w:r w:rsidRPr="00407DDC">
              <w:t>4</w:t>
            </w:r>
            <w:r w:rsidRPr="00407DDC">
              <w:rPr>
                <w:rFonts w:hint="eastAsia"/>
              </w:rPr>
              <w:t>、附属专业配套（如绿化、景观，排水及综合管网，交通设施等）的布置合理性、环境效果，采用标准符合规范要求；</w:t>
            </w:r>
          </w:p>
          <w:p w14:paraId="6D7A5992" w14:textId="77777777" w:rsidR="00E472F5" w:rsidRPr="00407DDC" w:rsidRDefault="00000000">
            <w:pPr>
              <w:pStyle w:val="afe"/>
              <w:spacing w:after="0" w:line="400" w:lineRule="exact"/>
              <w:ind w:firstLine="200"/>
            </w:pPr>
            <w:r w:rsidRPr="00407DDC">
              <w:t>5</w:t>
            </w:r>
            <w:r w:rsidRPr="00407DDC">
              <w:rPr>
                <w:rFonts w:hint="eastAsia"/>
              </w:rPr>
              <w:t>、技术经济分析应含说明、指标及指标分析。根据设计方案经济分析评价合理程度分别进行评分。</w:t>
            </w:r>
            <w:r w:rsidRPr="00407DDC">
              <w:t xml:space="preserve"> </w:t>
            </w:r>
          </w:p>
        </w:tc>
        <w:tc>
          <w:tcPr>
            <w:tcW w:w="844" w:type="dxa"/>
            <w:tcBorders>
              <w:top w:val="single" w:sz="4" w:space="0" w:color="auto"/>
              <w:left w:val="single" w:sz="4" w:space="0" w:color="auto"/>
              <w:bottom w:val="single" w:sz="4" w:space="0" w:color="auto"/>
              <w:right w:val="single" w:sz="4" w:space="0" w:color="auto"/>
            </w:tcBorders>
            <w:vAlign w:val="center"/>
          </w:tcPr>
          <w:p w14:paraId="09CB16DA" w14:textId="77777777" w:rsidR="00E472F5" w:rsidRPr="00407DDC" w:rsidRDefault="00000000">
            <w:pPr>
              <w:pStyle w:val="afe"/>
              <w:spacing w:after="0" w:line="400" w:lineRule="exact"/>
              <w:ind w:firstLineChars="0" w:firstLine="0"/>
            </w:pPr>
            <w:r w:rsidRPr="00407DDC">
              <w:t>0-25</w:t>
            </w:r>
            <w:r w:rsidRPr="00407DDC">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4F385062" w14:textId="77777777" w:rsidR="00E472F5" w:rsidRPr="00407DDC" w:rsidRDefault="00E472F5">
            <w:pPr>
              <w:pStyle w:val="afe"/>
              <w:spacing w:after="0" w:line="360" w:lineRule="auto"/>
              <w:ind w:firstLine="240"/>
              <w:rPr>
                <w:sz w:val="24"/>
              </w:rPr>
            </w:pPr>
          </w:p>
        </w:tc>
      </w:tr>
      <w:tr w:rsidR="00407DDC" w:rsidRPr="00407DDC" w14:paraId="72335D65" w14:textId="77777777">
        <w:trPr>
          <w:trHeight w:val="512"/>
          <w:jc w:val="center"/>
        </w:trPr>
        <w:tc>
          <w:tcPr>
            <w:tcW w:w="1375" w:type="dxa"/>
            <w:tcBorders>
              <w:top w:val="single" w:sz="4" w:space="0" w:color="auto"/>
              <w:left w:val="single" w:sz="4" w:space="0" w:color="auto"/>
              <w:bottom w:val="single" w:sz="4" w:space="0" w:color="auto"/>
              <w:right w:val="single" w:sz="4" w:space="0" w:color="auto"/>
            </w:tcBorders>
            <w:vAlign w:val="center"/>
          </w:tcPr>
          <w:p w14:paraId="00B875DB" w14:textId="77777777" w:rsidR="00E472F5" w:rsidRPr="00407DDC" w:rsidRDefault="00000000">
            <w:pPr>
              <w:pStyle w:val="afe"/>
              <w:spacing w:after="0" w:line="320" w:lineRule="exact"/>
              <w:ind w:firstLineChars="0" w:firstLine="0"/>
            </w:pPr>
            <w:permStart w:id="479555792" w:edGrp="everyone" w:colFirst="0" w:colLast="0"/>
            <w:permStart w:id="66275495" w:edGrp="everyone" w:colFirst="1" w:colLast="1"/>
            <w:permStart w:id="264577866" w:edGrp="everyone" w:colFirst="2" w:colLast="2"/>
            <w:permEnd w:id="777606056"/>
            <w:permEnd w:id="1168201628"/>
            <w:permEnd w:id="1019507324"/>
            <w:r w:rsidRPr="00407DDC">
              <w:rPr>
                <w:rFonts w:hint="eastAsia"/>
              </w:rPr>
              <w:t>规划与实施</w:t>
            </w:r>
            <w:r w:rsidRPr="00407DDC">
              <w:rPr>
                <w:rFonts w:hint="eastAsia"/>
              </w:rPr>
              <w:lastRenderedPageBreak/>
              <w:t>的衔接性及合理化建议</w:t>
            </w:r>
            <w:r w:rsidRPr="00407DDC">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tcPr>
          <w:p w14:paraId="3F8E09B5" w14:textId="77777777" w:rsidR="00E472F5" w:rsidRPr="00407DDC" w:rsidRDefault="00000000">
            <w:pPr>
              <w:pStyle w:val="afe"/>
              <w:spacing w:after="0" w:line="400" w:lineRule="exact"/>
              <w:ind w:firstLine="200"/>
            </w:pPr>
            <w:r w:rsidRPr="00407DDC">
              <w:lastRenderedPageBreak/>
              <w:t>1</w:t>
            </w:r>
            <w:r w:rsidRPr="00407DDC">
              <w:rPr>
                <w:rFonts w:hint="eastAsia"/>
              </w:rPr>
              <w:t>、是否充分考虑了远近期结合，达到</w:t>
            </w:r>
            <w:r w:rsidRPr="00407DDC">
              <w:t>“</w:t>
            </w:r>
            <w:r w:rsidRPr="00407DDC">
              <w:rPr>
                <w:rFonts w:hint="eastAsia"/>
              </w:rPr>
              <w:t>近期满足需求、远期功能完</w:t>
            </w:r>
            <w:r w:rsidRPr="00407DDC">
              <w:rPr>
                <w:rFonts w:hint="eastAsia"/>
              </w:rPr>
              <w:lastRenderedPageBreak/>
              <w:t>善</w:t>
            </w:r>
            <w:r w:rsidRPr="00407DDC">
              <w:t>”</w:t>
            </w:r>
            <w:r w:rsidRPr="00407DDC">
              <w:rPr>
                <w:rFonts w:hint="eastAsia"/>
              </w:rPr>
              <w:t>的要求。远近</w:t>
            </w:r>
            <w:proofErr w:type="gramStart"/>
            <w:r w:rsidRPr="00407DDC">
              <w:rPr>
                <w:rFonts w:hint="eastAsia"/>
              </w:rPr>
              <w:t>期结合</w:t>
            </w:r>
            <w:proofErr w:type="gramEnd"/>
            <w:r w:rsidRPr="00407DDC">
              <w:rPr>
                <w:rFonts w:hint="eastAsia"/>
              </w:rPr>
              <w:t>是否合理，是否便于施工组织及充分考虑不重复建设，并与城市规划及沿线开发建设的衔接原则及方案是否可行。满分</w:t>
            </w:r>
            <w:r w:rsidRPr="00407DDC">
              <w:t>5</w:t>
            </w:r>
            <w:r w:rsidRPr="00407DDC">
              <w:rPr>
                <w:rFonts w:hint="eastAsia"/>
              </w:rPr>
              <w:t>分；</w:t>
            </w:r>
          </w:p>
          <w:p w14:paraId="4717329B" w14:textId="77777777" w:rsidR="00E472F5" w:rsidRPr="00407DDC" w:rsidRDefault="00000000">
            <w:pPr>
              <w:pStyle w:val="afe"/>
              <w:spacing w:after="0" w:line="400" w:lineRule="exact"/>
              <w:ind w:firstLine="200"/>
            </w:pPr>
            <w:r w:rsidRPr="00407DDC">
              <w:t>2</w:t>
            </w:r>
            <w:r w:rsidRPr="00407DDC">
              <w:rPr>
                <w:rFonts w:hint="eastAsia"/>
              </w:rPr>
              <w:t>、合理化建议是否具有</w:t>
            </w:r>
            <w:r w:rsidRPr="00407DDC">
              <w:t>“</w:t>
            </w:r>
            <w:r w:rsidRPr="00407DDC">
              <w:rPr>
                <w:rFonts w:hint="eastAsia"/>
              </w:rPr>
              <w:t>前瞻性，系统性</w:t>
            </w:r>
            <w:r w:rsidRPr="00407DDC">
              <w:t>”</w:t>
            </w:r>
            <w:r w:rsidRPr="00407DDC">
              <w:rPr>
                <w:rFonts w:hint="eastAsia"/>
              </w:rPr>
              <w:t>，</w:t>
            </w:r>
            <w:r w:rsidRPr="00407DDC">
              <w:t xml:space="preserve"> </w:t>
            </w:r>
            <w:r w:rsidRPr="00407DDC">
              <w:rPr>
                <w:rFonts w:hint="eastAsia"/>
              </w:rPr>
              <w:t>满分</w:t>
            </w:r>
            <w:r w:rsidRPr="00407DDC">
              <w:t>3</w:t>
            </w:r>
            <w:r w:rsidRPr="00407DDC">
              <w:rPr>
                <w:rFonts w:hint="eastAsia"/>
              </w:rPr>
              <w:t>分。</w:t>
            </w:r>
          </w:p>
        </w:tc>
        <w:tc>
          <w:tcPr>
            <w:tcW w:w="844" w:type="dxa"/>
            <w:tcBorders>
              <w:top w:val="single" w:sz="4" w:space="0" w:color="auto"/>
              <w:left w:val="single" w:sz="4" w:space="0" w:color="auto"/>
              <w:bottom w:val="single" w:sz="4" w:space="0" w:color="auto"/>
              <w:right w:val="single" w:sz="4" w:space="0" w:color="auto"/>
            </w:tcBorders>
            <w:vAlign w:val="center"/>
          </w:tcPr>
          <w:p w14:paraId="5FFD3F0C" w14:textId="77777777" w:rsidR="00E472F5" w:rsidRPr="00407DDC" w:rsidRDefault="00000000">
            <w:pPr>
              <w:pStyle w:val="afe"/>
              <w:spacing w:after="0" w:line="400" w:lineRule="exact"/>
              <w:ind w:firstLineChars="0" w:firstLine="0"/>
            </w:pPr>
            <w:r w:rsidRPr="00407DDC">
              <w:lastRenderedPageBreak/>
              <w:t>0-8</w:t>
            </w:r>
            <w:r w:rsidRPr="00407DDC">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116887EE" w14:textId="77777777" w:rsidR="00E472F5" w:rsidRPr="00407DDC" w:rsidRDefault="00E472F5">
            <w:pPr>
              <w:pStyle w:val="afe"/>
              <w:spacing w:after="0" w:line="360" w:lineRule="auto"/>
              <w:ind w:firstLine="240"/>
              <w:rPr>
                <w:sz w:val="24"/>
              </w:rPr>
            </w:pPr>
          </w:p>
        </w:tc>
      </w:tr>
      <w:tr w:rsidR="00407DDC" w:rsidRPr="00407DDC" w14:paraId="0DA01BAE" w14:textId="77777777">
        <w:trPr>
          <w:trHeight w:val="844"/>
          <w:jc w:val="center"/>
        </w:trPr>
        <w:tc>
          <w:tcPr>
            <w:tcW w:w="1375" w:type="dxa"/>
            <w:vMerge w:val="restart"/>
            <w:tcBorders>
              <w:top w:val="single" w:sz="4" w:space="0" w:color="auto"/>
              <w:left w:val="single" w:sz="4" w:space="0" w:color="auto"/>
              <w:bottom w:val="single" w:sz="4" w:space="0" w:color="auto"/>
              <w:right w:val="single" w:sz="4" w:space="0" w:color="auto"/>
            </w:tcBorders>
            <w:vAlign w:val="center"/>
          </w:tcPr>
          <w:p w14:paraId="3792E4C7" w14:textId="77777777" w:rsidR="00E472F5" w:rsidRPr="00407DDC" w:rsidRDefault="00000000">
            <w:pPr>
              <w:pStyle w:val="afe"/>
              <w:spacing w:after="0" w:line="320" w:lineRule="exact"/>
              <w:ind w:firstLineChars="50" w:firstLine="100"/>
            </w:pPr>
            <w:permStart w:id="2053710502" w:edGrp="everyone" w:colFirst="0" w:colLast="0"/>
            <w:permStart w:id="713776041" w:edGrp="everyone" w:colFirst="1" w:colLast="1"/>
            <w:permStart w:id="951345049" w:edGrp="everyone" w:colFirst="2" w:colLast="2"/>
            <w:permEnd w:id="479555792"/>
            <w:permEnd w:id="66275495"/>
            <w:permEnd w:id="264577866"/>
            <w:r w:rsidRPr="00407DDC">
              <w:rPr>
                <w:rFonts w:hint="eastAsia"/>
              </w:rPr>
              <w:t>投资控制</w:t>
            </w:r>
            <w:r w:rsidRPr="00407DDC">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14:paraId="195F6E27" w14:textId="77777777" w:rsidR="00E472F5" w:rsidRPr="00407DDC" w:rsidRDefault="00000000">
            <w:pPr>
              <w:pStyle w:val="afe"/>
              <w:spacing w:after="0" w:line="400" w:lineRule="exact"/>
              <w:ind w:firstLine="200"/>
            </w:pPr>
            <w:r w:rsidRPr="00407DDC">
              <w:rPr>
                <w:rFonts w:hint="eastAsia"/>
              </w:rPr>
              <w:t>有较详细的投资估算，估算合理，建安费合理，</w:t>
            </w:r>
            <w:r w:rsidRPr="00407DDC">
              <w:rPr>
                <w:rFonts w:ascii="宋体" w:hAnsi="宋体" w:cs="宋体" w:hint="eastAsia"/>
                <w:szCs w:val="21"/>
              </w:rPr>
              <w:t>方案的经济技术指标比选结果，</w:t>
            </w:r>
            <w:r w:rsidRPr="00407DDC">
              <w:rPr>
                <w:rFonts w:hint="eastAsia"/>
              </w:rPr>
              <w:t>满分</w:t>
            </w:r>
            <w:r w:rsidRPr="00407DDC">
              <w:t>4</w:t>
            </w:r>
            <w:r w:rsidRPr="00407DDC">
              <w:rPr>
                <w:rFonts w:hint="eastAsia"/>
              </w:rPr>
              <w:t>分。</w:t>
            </w:r>
          </w:p>
        </w:tc>
        <w:tc>
          <w:tcPr>
            <w:tcW w:w="844" w:type="dxa"/>
            <w:tcBorders>
              <w:top w:val="single" w:sz="4" w:space="0" w:color="auto"/>
              <w:left w:val="single" w:sz="4" w:space="0" w:color="auto"/>
              <w:bottom w:val="single" w:sz="4" w:space="0" w:color="auto"/>
              <w:right w:val="single" w:sz="4" w:space="0" w:color="auto"/>
            </w:tcBorders>
            <w:vAlign w:val="center"/>
          </w:tcPr>
          <w:p w14:paraId="7D11890F" w14:textId="77777777" w:rsidR="00E472F5" w:rsidRPr="00407DDC" w:rsidRDefault="00000000">
            <w:pPr>
              <w:pStyle w:val="afe"/>
              <w:spacing w:after="0" w:line="400" w:lineRule="exact"/>
              <w:ind w:firstLineChars="0" w:firstLine="0"/>
            </w:pPr>
            <w:r w:rsidRPr="00407DDC">
              <w:t>0-4</w:t>
            </w:r>
            <w:r w:rsidRPr="00407DDC">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24C3FBD0" w14:textId="77777777" w:rsidR="00E472F5" w:rsidRPr="00407DDC" w:rsidRDefault="00E472F5">
            <w:pPr>
              <w:pStyle w:val="afe"/>
              <w:spacing w:after="0" w:line="360" w:lineRule="auto"/>
              <w:ind w:firstLine="240"/>
              <w:rPr>
                <w:sz w:val="24"/>
              </w:rPr>
            </w:pPr>
          </w:p>
        </w:tc>
      </w:tr>
      <w:tr w:rsidR="00407DDC" w:rsidRPr="00407DDC" w14:paraId="1257DD3D" w14:textId="77777777">
        <w:trPr>
          <w:trHeight w:val="512"/>
          <w:jc w:val="center"/>
        </w:trPr>
        <w:tc>
          <w:tcPr>
            <w:tcW w:w="1375" w:type="dxa"/>
            <w:vMerge/>
            <w:tcBorders>
              <w:top w:val="single" w:sz="4" w:space="0" w:color="auto"/>
              <w:left w:val="single" w:sz="4" w:space="0" w:color="auto"/>
              <w:bottom w:val="single" w:sz="4" w:space="0" w:color="auto"/>
              <w:right w:val="single" w:sz="4" w:space="0" w:color="auto"/>
            </w:tcBorders>
            <w:vAlign w:val="center"/>
          </w:tcPr>
          <w:p w14:paraId="52528FC4" w14:textId="77777777" w:rsidR="00E472F5" w:rsidRPr="00407DDC" w:rsidRDefault="00E472F5">
            <w:pPr>
              <w:widowControl/>
              <w:spacing w:line="320" w:lineRule="exact"/>
              <w:jc w:val="left"/>
            </w:pPr>
            <w:permStart w:id="1358497623" w:edGrp="everyone" w:colFirst="1" w:colLast="1"/>
            <w:permStart w:id="1345730148" w:edGrp="everyone" w:colFirst="2" w:colLast="2"/>
            <w:permEnd w:id="2053710502"/>
            <w:permEnd w:id="713776041"/>
            <w:permEnd w:id="951345049"/>
          </w:p>
        </w:tc>
        <w:tc>
          <w:tcPr>
            <w:tcW w:w="6237" w:type="dxa"/>
            <w:tcBorders>
              <w:top w:val="single" w:sz="4" w:space="0" w:color="auto"/>
              <w:left w:val="single" w:sz="4" w:space="0" w:color="auto"/>
              <w:bottom w:val="single" w:sz="4" w:space="0" w:color="auto"/>
              <w:right w:val="single" w:sz="4" w:space="0" w:color="auto"/>
            </w:tcBorders>
          </w:tcPr>
          <w:p w14:paraId="44623CD3" w14:textId="77777777" w:rsidR="00E472F5" w:rsidRPr="00407DDC" w:rsidRDefault="00000000">
            <w:pPr>
              <w:pStyle w:val="afe"/>
              <w:spacing w:after="0" w:line="400" w:lineRule="exact"/>
              <w:ind w:firstLine="200"/>
            </w:pPr>
            <w:r w:rsidRPr="00407DDC">
              <w:rPr>
                <w:rFonts w:hint="eastAsia"/>
              </w:rPr>
              <w:t>在技术方案合理的基础上，充分考虑节省工程投资，满分</w:t>
            </w:r>
            <w:r w:rsidRPr="00407DDC">
              <w:t>3</w:t>
            </w:r>
            <w:r w:rsidRPr="00407DDC">
              <w:rPr>
                <w:rFonts w:hint="eastAsia"/>
              </w:rPr>
              <w:t>分。</w:t>
            </w:r>
          </w:p>
        </w:tc>
        <w:tc>
          <w:tcPr>
            <w:tcW w:w="844" w:type="dxa"/>
            <w:tcBorders>
              <w:top w:val="single" w:sz="4" w:space="0" w:color="auto"/>
              <w:left w:val="single" w:sz="4" w:space="0" w:color="auto"/>
              <w:bottom w:val="single" w:sz="4" w:space="0" w:color="auto"/>
              <w:right w:val="single" w:sz="4" w:space="0" w:color="auto"/>
            </w:tcBorders>
            <w:vAlign w:val="center"/>
          </w:tcPr>
          <w:p w14:paraId="07C456B4" w14:textId="77777777" w:rsidR="00E472F5" w:rsidRPr="00407DDC" w:rsidRDefault="00000000">
            <w:pPr>
              <w:pStyle w:val="afe"/>
              <w:spacing w:after="0" w:line="400" w:lineRule="exact"/>
              <w:ind w:firstLineChars="0" w:firstLine="0"/>
            </w:pPr>
            <w:r w:rsidRPr="00407DDC">
              <w:t>0-3</w:t>
            </w:r>
            <w:r w:rsidRPr="00407DDC">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123EE806" w14:textId="77777777" w:rsidR="00E472F5" w:rsidRPr="00407DDC" w:rsidRDefault="00E472F5">
            <w:pPr>
              <w:pStyle w:val="afe"/>
              <w:spacing w:after="0" w:line="360" w:lineRule="auto"/>
              <w:ind w:firstLine="240"/>
              <w:rPr>
                <w:sz w:val="24"/>
              </w:rPr>
            </w:pPr>
          </w:p>
        </w:tc>
      </w:tr>
      <w:permEnd w:id="1358497623"/>
      <w:permEnd w:id="1345730148"/>
      <w:tr w:rsidR="00407DDC" w:rsidRPr="00407DDC" w14:paraId="3B0DD20E" w14:textId="77777777">
        <w:trPr>
          <w:trHeight w:val="512"/>
          <w:jc w:val="center"/>
        </w:trPr>
        <w:tc>
          <w:tcPr>
            <w:tcW w:w="1375" w:type="dxa"/>
            <w:tcBorders>
              <w:top w:val="single" w:sz="4" w:space="0" w:color="auto"/>
              <w:left w:val="single" w:sz="4" w:space="0" w:color="auto"/>
              <w:bottom w:val="single" w:sz="4" w:space="0" w:color="auto"/>
              <w:right w:val="single" w:sz="4" w:space="0" w:color="auto"/>
            </w:tcBorders>
            <w:vAlign w:val="center"/>
          </w:tcPr>
          <w:p w14:paraId="4FCF2355" w14:textId="77777777" w:rsidR="00E472F5" w:rsidRPr="00407DDC" w:rsidRDefault="00000000">
            <w:pPr>
              <w:pStyle w:val="afe"/>
              <w:spacing w:after="0" w:line="320" w:lineRule="exact"/>
              <w:ind w:firstLine="200"/>
              <w:jc w:val="center"/>
            </w:pPr>
            <w:r w:rsidRPr="00407DDC">
              <w:rPr>
                <w:rFonts w:hint="eastAsia"/>
              </w:rPr>
              <w:t>合计</w:t>
            </w:r>
          </w:p>
        </w:tc>
        <w:tc>
          <w:tcPr>
            <w:tcW w:w="6237" w:type="dxa"/>
            <w:tcBorders>
              <w:top w:val="single" w:sz="4" w:space="0" w:color="auto"/>
              <w:left w:val="single" w:sz="4" w:space="0" w:color="auto"/>
              <w:bottom w:val="single" w:sz="4" w:space="0" w:color="auto"/>
              <w:right w:val="single" w:sz="4" w:space="0" w:color="auto"/>
            </w:tcBorders>
          </w:tcPr>
          <w:p w14:paraId="588B5A3B" w14:textId="77777777" w:rsidR="00E472F5" w:rsidRPr="00407DDC" w:rsidRDefault="00000000">
            <w:pPr>
              <w:pStyle w:val="afe"/>
              <w:spacing w:line="360" w:lineRule="auto"/>
              <w:ind w:firstLine="200"/>
            </w:pPr>
            <w:r w:rsidRPr="00407DDC">
              <w:t xml:space="preserve">          </w:t>
            </w:r>
          </w:p>
        </w:tc>
        <w:tc>
          <w:tcPr>
            <w:tcW w:w="844" w:type="dxa"/>
            <w:tcBorders>
              <w:top w:val="single" w:sz="4" w:space="0" w:color="auto"/>
              <w:left w:val="single" w:sz="4" w:space="0" w:color="auto"/>
              <w:bottom w:val="single" w:sz="4" w:space="0" w:color="auto"/>
              <w:right w:val="single" w:sz="4" w:space="0" w:color="auto"/>
            </w:tcBorders>
            <w:vAlign w:val="center"/>
          </w:tcPr>
          <w:p w14:paraId="751167EA" w14:textId="77777777" w:rsidR="00E472F5" w:rsidRPr="00407DDC" w:rsidRDefault="00000000">
            <w:pPr>
              <w:pStyle w:val="afe"/>
              <w:spacing w:after="0" w:line="400" w:lineRule="exact"/>
              <w:ind w:firstLineChars="0" w:firstLine="0"/>
            </w:pPr>
            <w:permStart w:id="68120039" w:edGrp="everyone"/>
            <w:r w:rsidRPr="00407DDC">
              <w:t>70</w:t>
            </w:r>
            <w:permEnd w:id="68120039"/>
            <w:r w:rsidRPr="00407DDC">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37CC7E16" w14:textId="77777777" w:rsidR="00E472F5" w:rsidRPr="00407DDC" w:rsidRDefault="00E472F5">
            <w:pPr>
              <w:pStyle w:val="afe"/>
              <w:spacing w:after="0" w:line="360" w:lineRule="auto"/>
              <w:ind w:firstLine="240"/>
              <w:rPr>
                <w:sz w:val="24"/>
              </w:rPr>
            </w:pPr>
          </w:p>
        </w:tc>
      </w:tr>
    </w:tbl>
    <w:p w14:paraId="1C40488B" w14:textId="77777777" w:rsidR="00E472F5" w:rsidRPr="00407DDC" w:rsidRDefault="00000000">
      <w:pPr>
        <w:pStyle w:val="afe"/>
        <w:snapToGrid w:val="0"/>
        <w:spacing w:after="0" w:line="400" w:lineRule="exact"/>
        <w:ind w:firstLine="200"/>
      </w:pPr>
      <w:r w:rsidRPr="00407DDC">
        <w:rPr>
          <w:rFonts w:hint="eastAsia"/>
        </w:rPr>
        <w:t>招标人要求投标人进行设计方案阐述，评标员会根据设计方案阐述的合理性及回答问题的情况打</w:t>
      </w:r>
    </w:p>
    <w:p w14:paraId="692BADB9" w14:textId="77777777" w:rsidR="00E472F5" w:rsidRPr="00407DDC" w:rsidRDefault="00000000">
      <w:pPr>
        <w:pStyle w:val="afe"/>
        <w:snapToGrid w:val="0"/>
        <w:spacing w:after="0" w:line="400" w:lineRule="exact"/>
        <w:ind w:firstLine="200"/>
      </w:pPr>
      <w:r w:rsidRPr="00407DDC">
        <w:rPr>
          <w:rFonts w:hint="eastAsia"/>
        </w:rPr>
        <w:t>分。</w:t>
      </w:r>
    </w:p>
    <w:p w14:paraId="4BB47902" w14:textId="77777777" w:rsidR="00E472F5" w:rsidRPr="00407DDC" w:rsidRDefault="00000000">
      <w:pPr>
        <w:pStyle w:val="afe"/>
        <w:snapToGrid w:val="0"/>
        <w:spacing w:after="0" w:line="400" w:lineRule="exact"/>
        <w:ind w:firstLine="200"/>
      </w:pPr>
      <w:r w:rsidRPr="00407DDC">
        <w:rPr>
          <w:rFonts w:hint="eastAsia"/>
        </w:rPr>
        <w:t>评标委员会在对投标人的设计方案、阐述设计方案进行得分汇总时，应遵循：</w:t>
      </w:r>
    </w:p>
    <w:p w14:paraId="659323A8" w14:textId="77777777" w:rsidR="00E472F5" w:rsidRPr="00407DDC" w:rsidRDefault="00000000">
      <w:pPr>
        <w:pStyle w:val="afe"/>
        <w:snapToGrid w:val="0"/>
        <w:spacing w:after="0" w:line="400" w:lineRule="exact"/>
        <w:ind w:firstLine="200"/>
      </w:pPr>
      <w:r w:rsidRPr="00407DDC">
        <w:rPr>
          <w:rFonts w:hint="eastAsia"/>
        </w:rPr>
        <w:t>（</w:t>
      </w:r>
      <w:r w:rsidRPr="00407DDC">
        <w:t>1</w:t>
      </w:r>
      <w:r w:rsidRPr="00407DDC">
        <w:rPr>
          <w:rFonts w:hint="eastAsia"/>
        </w:rPr>
        <w:t>）每个子项的评分经评委</w:t>
      </w:r>
      <w:proofErr w:type="gramStart"/>
      <w:r w:rsidRPr="00407DDC">
        <w:rPr>
          <w:rFonts w:hint="eastAsia"/>
        </w:rPr>
        <w:t>各方案间比较</w:t>
      </w:r>
      <w:proofErr w:type="gramEnd"/>
      <w:r w:rsidRPr="00407DDC">
        <w:rPr>
          <w:rFonts w:hint="eastAsia"/>
        </w:rPr>
        <w:t>评定酌情评分。</w:t>
      </w:r>
    </w:p>
    <w:p w14:paraId="58CBCD61" w14:textId="77777777" w:rsidR="00E472F5" w:rsidRPr="00407DDC" w:rsidRDefault="00000000">
      <w:pPr>
        <w:pStyle w:val="afe"/>
        <w:snapToGrid w:val="0"/>
        <w:spacing w:after="0" w:line="400" w:lineRule="exact"/>
        <w:ind w:firstLine="200"/>
      </w:pPr>
      <w:r w:rsidRPr="00407DDC">
        <w:rPr>
          <w:rFonts w:hint="eastAsia"/>
        </w:rPr>
        <w:t>（</w:t>
      </w:r>
      <w:r w:rsidRPr="00407DDC">
        <w:t>2</w:t>
      </w:r>
      <w:r w:rsidRPr="00407DDC">
        <w:rPr>
          <w:rFonts w:hint="eastAsia"/>
        </w:rPr>
        <w:t>）最终计分为评标委员会成员评分的算术平均值。</w:t>
      </w:r>
    </w:p>
    <w:p w14:paraId="1D92EAEA" w14:textId="77777777" w:rsidR="00E472F5" w:rsidRPr="00407DDC" w:rsidRDefault="00E472F5">
      <w:pPr>
        <w:snapToGrid w:val="0"/>
        <w:spacing w:line="400" w:lineRule="exact"/>
        <w:ind w:firstLineChars="100" w:firstLine="210"/>
        <w:rPr>
          <w:rFonts w:ascii="宋体" w:hAnsi="宋体"/>
          <w:bCs/>
          <w:szCs w:val="21"/>
        </w:rPr>
      </w:pPr>
    </w:p>
    <w:p w14:paraId="284AE355" w14:textId="77777777" w:rsidR="00E472F5" w:rsidRPr="00407DDC" w:rsidRDefault="00E472F5">
      <w:pPr>
        <w:snapToGrid w:val="0"/>
        <w:spacing w:line="400" w:lineRule="exact"/>
        <w:ind w:firstLineChars="100" w:firstLine="210"/>
        <w:rPr>
          <w:rFonts w:ascii="宋体" w:hAnsi="宋体"/>
          <w:bCs/>
          <w:szCs w:val="21"/>
        </w:rPr>
      </w:pPr>
    </w:p>
    <w:p w14:paraId="5C0002ED" w14:textId="77777777" w:rsidR="00E472F5" w:rsidRPr="00407DDC" w:rsidRDefault="00E472F5">
      <w:pPr>
        <w:snapToGrid w:val="0"/>
        <w:spacing w:line="400" w:lineRule="exact"/>
        <w:ind w:firstLineChars="100" w:firstLine="210"/>
        <w:rPr>
          <w:rFonts w:ascii="宋体" w:hAnsi="宋体"/>
          <w:bCs/>
          <w:szCs w:val="21"/>
        </w:rPr>
      </w:pPr>
    </w:p>
    <w:p w14:paraId="077D3024" w14:textId="77777777" w:rsidR="00E472F5" w:rsidRPr="00407DDC" w:rsidRDefault="00000000">
      <w:pPr>
        <w:snapToGrid w:val="0"/>
        <w:spacing w:line="400" w:lineRule="exact"/>
        <w:ind w:firstLineChars="100" w:firstLine="211"/>
        <w:rPr>
          <w:rFonts w:ascii="宋体" w:hAnsi="宋体"/>
          <w:b/>
          <w:bCs/>
          <w:szCs w:val="21"/>
        </w:rPr>
      </w:pPr>
      <w:bookmarkStart w:id="498" w:name="_Hlk186726206"/>
      <w:r w:rsidRPr="00407DDC">
        <w:rPr>
          <w:rFonts w:ascii="宋体" w:hAnsi="宋体" w:hint="eastAsia"/>
          <w:b/>
          <w:bCs/>
          <w:szCs w:val="21"/>
        </w:rPr>
        <w:t>（3）商务标评审标准</w:t>
      </w:r>
      <w:r w:rsidRPr="00407DDC">
        <w:rPr>
          <w:rFonts w:ascii="宋体" w:hAnsi="宋体" w:hint="eastAsia"/>
          <w:bCs/>
          <w:szCs w:val="21"/>
        </w:rPr>
        <w:t xml:space="preserve">（ </w:t>
      </w:r>
      <w:permStart w:id="243422450" w:edGrp="everyone"/>
      <w:r w:rsidRPr="00407DDC">
        <w:rPr>
          <w:rFonts w:ascii="宋体" w:hAnsi="宋体" w:hint="eastAsia"/>
          <w:bCs/>
          <w:szCs w:val="21"/>
          <w:u w:val="single"/>
        </w:rPr>
        <w:t xml:space="preserve">      </w:t>
      </w:r>
      <w:permEnd w:id="243422450"/>
      <w:r w:rsidRPr="00407DDC">
        <w:rPr>
          <w:rFonts w:ascii="宋体" w:hAnsi="宋体" w:hint="eastAsia"/>
          <w:bCs/>
          <w:szCs w:val="21"/>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9"/>
        <w:gridCol w:w="1018"/>
        <w:gridCol w:w="4476"/>
        <w:gridCol w:w="1159"/>
      </w:tblGrid>
      <w:tr w:rsidR="00407DDC" w:rsidRPr="00407DDC" w14:paraId="37E5C8F9" w14:textId="77777777">
        <w:trPr>
          <w:trHeight w:val="678"/>
          <w:jc w:val="center"/>
        </w:trPr>
        <w:tc>
          <w:tcPr>
            <w:tcW w:w="2539" w:type="dxa"/>
            <w:tcBorders>
              <w:top w:val="single" w:sz="4" w:space="0" w:color="auto"/>
              <w:left w:val="single" w:sz="4" w:space="0" w:color="auto"/>
              <w:bottom w:val="single" w:sz="4" w:space="0" w:color="auto"/>
              <w:right w:val="single" w:sz="4" w:space="0" w:color="auto"/>
            </w:tcBorders>
            <w:vAlign w:val="center"/>
          </w:tcPr>
          <w:p w14:paraId="68AC9A16" w14:textId="77777777" w:rsidR="00E472F5" w:rsidRPr="00407DDC" w:rsidRDefault="00000000">
            <w:pPr>
              <w:spacing w:line="400" w:lineRule="exact"/>
              <w:ind w:firstLineChars="350" w:firstLine="843"/>
              <w:rPr>
                <w:b/>
                <w:sz w:val="24"/>
              </w:rPr>
            </w:pPr>
            <w:r w:rsidRPr="00407DDC">
              <w:rPr>
                <w:rFonts w:hint="eastAsia"/>
                <w:b/>
                <w:sz w:val="24"/>
              </w:rPr>
              <w:t>评分项目</w:t>
            </w:r>
          </w:p>
        </w:tc>
        <w:tc>
          <w:tcPr>
            <w:tcW w:w="1018" w:type="dxa"/>
            <w:tcBorders>
              <w:top w:val="single" w:sz="4" w:space="0" w:color="auto"/>
              <w:left w:val="single" w:sz="4" w:space="0" w:color="auto"/>
              <w:bottom w:val="single" w:sz="4" w:space="0" w:color="auto"/>
              <w:right w:val="single" w:sz="4" w:space="0" w:color="auto"/>
            </w:tcBorders>
            <w:vAlign w:val="center"/>
          </w:tcPr>
          <w:p w14:paraId="40A022FF" w14:textId="77777777" w:rsidR="00E472F5" w:rsidRPr="00407DDC" w:rsidRDefault="00000000">
            <w:pPr>
              <w:spacing w:line="400" w:lineRule="exact"/>
              <w:ind w:firstLineChars="50" w:firstLine="120"/>
              <w:jc w:val="center"/>
              <w:rPr>
                <w:b/>
                <w:sz w:val="24"/>
              </w:rPr>
            </w:pPr>
            <w:r w:rsidRPr="00407DDC">
              <w:rPr>
                <w:rFonts w:hint="eastAsia"/>
                <w:b/>
                <w:sz w:val="24"/>
              </w:rPr>
              <w:t>分值</w:t>
            </w:r>
          </w:p>
        </w:tc>
        <w:tc>
          <w:tcPr>
            <w:tcW w:w="4476" w:type="dxa"/>
            <w:tcBorders>
              <w:top w:val="single" w:sz="4" w:space="0" w:color="auto"/>
              <w:left w:val="single" w:sz="4" w:space="0" w:color="auto"/>
              <w:bottom w:val="single" w:sz="4" w:space="0" w:color="auto"/>
              <w:right w:val="single" w:sz="4" w:space="0" w:color="auto"/>
            </w:tcBorders>
            <w:vAlign w:val="center"/>
          </w:tcPr>
          <w:p w14:paraId="5A6B64C8" w14:textId="77777777" w:rsidR="00E472F5" w:rsidRPr="00407DDC" w:rsidRDefault="00000000">
            <w:pPr>
              <w:spacing w:after="120" w:line="400" w:lineRule="exact"/>
              <w:ind w:firstLineChars="325" w:firstLine="783"/>
              <w:rPr>
                <w:b/>
                <w:sz w:val="24"/>
              </w:rPr>
            </w:pPr>
            <w:r w:rsidRPr="00407DDC">
              <w:rPr>
                <w:rFonts w:hint="eastAsia"/>
                <w:b/>
                <w:sz w:val="24"/>
              </w:rPr>
              <w:t>评审标准</w:t>
            </w:r>
          </w:p>
        </w:tc>
        <w:tc>
          <w:tcPr>
            <w:tcW w:w="1159" w:type="dxa"/>
            <w:tcBorders>
              <w:top w:val="single" w:sz="4" w:space="0" w:color="auto"/>
              <w:left w:val="single" w:sz="4" w:space="0" w:color="auto"/>
              <w:bottom w:val="single" w:sz="4" w:space="0" w:color="auto"/>
              <w:right w:val="single" w:sz="4" w:space="0" w:color="auto"/>
            </w:tcBorders>
            <w:vAlign w:val="center"/>
          </w:tcPr>
          <w:p w14:paraId="650625D2" w14:textId="77777777" w:rsidR="00E472F5" w:rsidRPr="00407DDC" w:rsidRDefault="00000000">
            <w:pPr>
              <w:spacing w:after="120" w:line="400" w:lineRule="exact"/>
              <w:ind w:firstLineChars="100" w:firstLine="241"/>
              <w:rPr>
                <w:b/>
                <w:sz w:val="24"/>
              </w:rPr>
            </w:pPr>
            <w:r w:rsidRPr="00407DDC">
              <w:rPr>
                <w:rFonts w:hint="eastAsia"/>
                <w:b/>
                <w:sz w:val="24"/>
              </w:rPr>
              <w:t>得分</w:t>
            </w:r>
          </w:p>
        </w:tc>
      </w:tr>
      <w:tr w:rsidR="00E472F5" w:rsidRPr="00407DDC" w14:paraId="68F43941" w14:textId="77777777">
        <w:trPr>
          <w:trHeight w:val="1585"/>
          <w:jc w:val="center"/>
        </w:trPr>
        <w:tc>
          <w:tcPr>
            <w:tcW w:w="2539" w:type="dxa"/>
            <w:tcBorders>
              <w:top w:val="single" w:sz="4" w:space="0" w:color="auto"/>
              <w:left w:val="single" w:sz="4" w:space="0" w:color="auto"/>
              <w:bottom w:val="single" w:sz="4" w:space="0" w:color="auto"/>
              <w:right w:val="single" w:sz="4" w:space="0" w:color="auto"/>
            </w:tcBorders>
            <w:vAlign w:val="center"/>
          </w:tcPr>
          <w:p w14:paraId="055BD094" w14:textId="77777777" w:rsidR="00E472F5" w:rsidRPr="00407DDC" w:rsidRDefault="00000000">
            <w:pPr>
              <w:spacing w:line="400" w:lineRule="exact"/>
              <w:ind w:firstLineChars="175" w:firstLine="368"/>
              <w:jc w:val="center"/>
            </w:pPr>
            <w:permStart w:id="105725925" w:edGrp="everyone"/>
            <w:r w:rsidRPr="00407DDC">
              <w:rPr>
                <w:rFonts w:hint="eastAsia"/>
              </w:rPr>
              <w:t>工程设计收费报价</w:t>
            </w:r>
            <w:permEnd w:id="105725925"/>
          </w:p>
        </w:tc>
        <w:tc>
          <w:tcPr>
            <w:tcW w:w="1018" w:type="dxa"/>
            <w:tcBorders>
              <w:top w:val="single" w:sz="4" w:space="0" w:color="auto"/>
              <w:left w:val="single" w:sz="4" w:space="0" w:color="auto"/>
              <w:bottom w:val="single" w:sz="4" w:space="0" w:color="auto"/>
              <w:right w:val="single" w:sz="4" w:space="0" w:color="auto"/>
            </w:tcBorders>
            <w:vAlign w:val="center"/>
          </w:tcPr>
          <w:p w14:paraId="2E5D6242" w14:textId="77777777" w:rsidR="00E472F5" w:rsidRPr="00407DDC" w:rsidRDefault="00000000">
            <w:pPr>
              <w:spacing w:line="400" w:lineRule="exact"/>
              <w:ind w:firstLineChars="100" w:firstLine="210"/>
              <w:jc w:val="center"/>
            </w:pPr>
            <w:permStart w:id="2088791393" w:edGrp="everyone"/>
            <w:r w:rsidRPr="00407DDC">
              <w:rPr>
                <w:rFonts w:hint="eastAsia"/>
                <w:u w:val="single"/>
              </w:rPr>
              <w:t xml:space="preserve">   </w:t>
            </w:r>
            <w:permEnd w:id="2088791393"/>
            <w:r w:rsidRPr="00407DDC">
              <w:rPr>
                <w:rFonts w:hint="eastAsia"/>
              </w:rPr>
              <w:t>分</w:t>
            </w:r>
          </w:p>
        </w:tc>
        <w:tc>
          <w:tcPr>
            <w:tcW w:w="4476" w:type="dxa"/>
            <w:tcBorders>
              <w:top w:val="single" w:sz="4" w:space="0" w:color="auto"/>
              <w:left w:val="single" w:sz="4" w:space="0" w:color="auto"/>
              <w:bottom w:val="single" w:sz="4" w:space="0" w:color="auto"/>
              <w:right w:val="single" w:sz="4" w:space="0" w:color="auto"/>
            </w:tcBorders>
            <w:vAlign w:val="center"/>
          </w:tcPr>
          <w:p w14:paraId="563C97AF" w14:textId="77777777" w:rsidR="001B0478" w:rsidRPr="00407DDC" w:rsidRDefault="00000000">
            <w:pPr>
              <w:widowControl/>
              <w:spacing w:line="400" w:lineRule="exact"/>
              <w:rPr>
                <w:szCs w:val="20"/>
              </w:rPr>
            </w:pPr>
            <w:permStart w:id="1157898613" w:edGrp="everyone"/>
            <w:r w:rsidRPr="00407DDC">
              <w:rPr>
                <w:rFonts w:hint="eastAsia"/>
                <w:szCs w:val="20"/>
              </w:rPr>
              <w:t>以有效投标报价的平均价为评标基准价，各家投标报价与评标基准价比较，每高</w:t>
            </w:r>
            <w:r w:rsidRPr="00407DDC">
              <w:rPr>
                <w:szCs w:val="20"/>
              </w:rPr>
              <w:t>1%</w:t>
            </w:r>
            <w:r w:rsidRPr="00407DDC">
              <w:rPr>
                <w:rFonts w:hint="eastAsia"/>
                <w:szCs w:val="20"/>
              </w:rPr>
              <w:t>扣</w:t>
            </w:r>
            <w:r w:rsidRPr="00407DDC">
              <w:rPr>
                <w:rFonts w:hAnsi="宋体" w:hint="eastAsia"/>
                <w:u w:val="single"/>
              </w:rPr>
              <w:t xml:space="preserve">    </w:t>
            </w:r>
            <w:r w:rsidRPr="00407DDC">
              <w:rPr>
                <w:rFonts w:hint="eastAsia"/>
                <w:szCs w:val="20"/>
              </w:rPr>
              <w:t>分（扣完为止），每低于</w:t>
            </w:r>
            <w:r w:rsidRPr="00407DDC">
              <w:rPr>
                <w:szCs w:val="20"/>
              </w:rPr>
              <w:t>1%</w:t>
            </w:r>
            <w:r w:rsidRPr="00407DDC">
              <w:rPr>
                <w:rFonts w:hint="eastAsia"/>
                <w:szCs w:val="20"/>
              </w:rPr>
              <w:t>扣</w:t>
            </w:r>
            <w:r w:rsidRPr="00407DDC">
              <w:rPr>
                <w:rFonts w:hAnsi="宋体" w:hint="eastAsia"/>
                <w:u w:val="single"/>
              </w:rPr>
              <w:t xml:space="preserve">    </w:t>
            </w:r>
            <w:r w:rsidRPr="00407DDC">
              <w:rPr>
                <w:rFonts w:hint="eastAsia"/>
                <w:szCs w:val="20"/>
              </w:rPr>
              <w:t>分，满分</w:t>
            </w:r>
            <w:r w:rsidRPr="00407DDC">
              <w:rPr>
                <w:rFonts w:hint="eastAsia"/>
                <w:szCs w:val="20"/>
                <w:u w:val="single"/>
              </w:rPr>
              <w:t xml:space="preserve">   </w:t>
            </w:r>
            <w:r w:rsidRPr="00407DDC">
              <w:rPr>
                <w:rFonts w:hint="eastAsia"/>
                <w:szCs w:val="20"/>
              </w:rPr>
              <w:t>分。</w:t>
            </w:r>
          </w:p>
          <w:p w14:paraId="6D940B55" w14:textId="7EC2A1EF" w:rsidR="001B0478" w:rsidRPr="00407DDC" w:rsidRDefault="001B0478" w:rsidP="001B0478">
            <w:pPr>
              <w:spacing w:line="360" w:lineRule="exact"/>
              <w:rPr>
                <w:rFonts w:ascii="宋体" w:hAnsi="宋体"/>
                <w:szCs w:val="21"/>
              </w:rPr>
            </w:pPr>
            <w:r w:rsidRPr="00407DDC">
              <w:rPr>
                <w:rFonts w:ascii="宋体" w:hAnsi="宋体" w:hint="eastAsia"/>
                <w:szCs w:val="21"/>
              </w:rPr>
              <w:t>投标报价分值=</w:t>
            </w:r>
            <w:r w:rsidRPr="00407DDC">
              <w:rPr>
                <w:rFonts w:ascii="宋体" w:hAnsi="宋体" w:cs="宋体"/>
                <w:kern w:val="0"/>
                <w:szCs w:val="21"/>
                <w:u w:val="single"/>
              </w:rPr>
              <w:t xml:space="preserve">  </w:t>
            </w:r>
            <w:r w:rsidRPr="00407DDC">
              <w:rPr>
                <w:rFonts w:ascii="宋体" w:hAnsi="宋体" w:hint="eastAsia"/>
                <w:szCs w:val="21"/>
              </w:rPr>
              <w:t>-[|(投标报价-评标基准价)|/评标基准价*100]*</w:t>
            </w:r>
            <w:r w:rsidRPr="00407DDC">
              <w:rPr>
                <w:rFonts w:ascii="宋体" w:hAnsi="宋体" w:hint="eastAsia"/>
                <w:szCs w:val="21"/>
                <w:u w:val="single"/>
              </w:rPr>
              <w:t>扣分分值</w:t>
            </w:r>
            <w:r w:rsidRPr="00407DDC">
              <w:rPr>
                <w:rFonts w:ascii="宋体" w:hAnsi="宋体" w:hint="eastAsia"/>
                <w:szCs w:val="21"/>
              </w:rPr>
              <w:t>。</w:t>
            </w:r>
          </w:p>
          <w:p w14:paraId="4F8F430F" w14:textId="3C8505CF" w:rsidR="00E472F5" w:rsidRPr="00407DDC" w:rsidRDefault="00000000">
            <w:pPr>
              <w:widowControl/>
              <w:spacing w:line="400" w:lineRule="exact"/>
              <w:rPr>
                <w:szCs w:val="20"/>
              </w:rPr>
            </w:pPr>
            <w:r w:rsidRPr="00407DDC">
              <w:rPr>
                <w:szCs w:val="20"/>
              </w:rPr>
              <w:t>[</w:t>
            </w:r>
            <w:r w:rsidRPr="00407DDC">
              <w:rPr>
                <w:rFonts w:hint="eastAsia"/>
                <w:szCs w:val="20"/>
              </w:rPr>
              <w:t>高于最高限价</w:t>
            </w:r>
            <w:r w:rsidRPr="00407DDC">
              <w:rPr>
                <w:rFonts w:hAnsi="宋体" w:hint="eastAsia"/>
                <w:u w:val="single"/>
              </w:rPr>
              <w:t xml:space="preserve">     </w:t>
            </w:r>
            <w:r w:rsidRPr="00407DDC">
              <w:rPr>
                <w:rFonts w:hint="eastAsia"/>
                <w:szCs w:val="20"/>
              </w:rPr>
              <w:t>的报价为无效报价</w:t>
            </w:r>
            <w:r w:rsidRPr="00407DDC">
              <w:rPr>
                <w:szCs w:val="20"/>
              </w:rPr>
              <w:t>]</w:t>
            </w:r>
            <w:r w:rsidRPr="00407DDC">
              <w:rPr>
                <w:rFonts w:hint="eastAsia"/>
                <w:szCs w:val="20"/>
              </w:rPr>
              <w:t>。</w:t>
            </w:r>
            <w:permEnd w:id="1157898613"/>
          </w:p>
        </w:tc>
        <w:tc>
          <w:tcPr>
            <w:tcW w:w="1159" w:type="dxa"/>
            <w:tcBorders>
              <w:top w:val="single" w:sz="4" w:space="0" w:color="auto"/>
              <w:left w:val="single" w:sz="4" w:space="0" w:color="auto"/>
              <w:bottom w:val="single" w:sz="4" w:space="0" w:color="auto"/>
              <w:right w:val="single" w:sz="4" w:space="0" w:color="auto"/>
            </w:tcBorders>
          </w:tcPr>
          <w:p w14:paraId="460C826C" w14:textId="77777777" w:rsidR="00E472F5" w:rsidRPr="00407DDC" w:rsidRDefault="00E472F5">
            <w:pPr>
              <w:spacing w:line="400" w:lineRule="exact"/>
              <w:ind w:firstLineChars="100" w:firstLine="240"/>
              <w:rPr>
                <w:sz w:val="24"/>
              </w:rPr>
            </w:pPr>
          </w:p>
        </w:tc>
      </w:tr>
    </w:tbl>
    <w:p w14:paraId="7C457283" w14:textId="77777777" w:rsidR="00E472F5" w:rsidRPr="00407DDC" w:rsidRDefault="00E472F5">
      <w:pPr>
        <w:snapToGrid w:val="0"/>
        <w:spacing w:line="400" w:lineRule="exact"/>
        <w:rPr>
          <w:rFonts w:ascii="宋体" w:hAnsi="宋体"/>
          <w:b/>
          <w:sz w:val="24"/>
        </w:rPr>
      </w:pPr>
      <w:bookmarkStart w:id="499" w:name="_Toc438476826"/>
      <w:bookmarkStart w:id="500" w:name="_Toc437607685"/>
      <w:bookmarkEnd w:id="498"/>
    </w:p>
    <w:p w14:paraId="0F470E1E" w14:textId="77777777" w:rsidR="00E472F5" w:rsidRPr="00407DDC" w:rsidRDefault="00000000">
      <w:pPr>
        <w:snapToGrid w:val="0"/>
        <w:spacing w:line="400" w:lineRule="exact"/>
        <w:rPr>
          <w:rFonts w:ascii="宋体" w:hAnsi="宋体"/>
          <w:b/>
          <w:sz w:val="24"/>
        </w:rPr>
      </w:pPr>
      <w:r w:rsidRPr="00407DDC">
        <w:rPr>
          <w:rFonts w:ascii="宋体" w:hAnsi="宋体" w:hint="eastAsia"/>
          <w:b/>
          <w:sz w:val="24"/>
        </w:rPr>
        <w:t>四、</w:t>
      </w:r>
      <w:bookmarkEnd w:id="499"/>
      <w:bookmarkEnd w:id="500"/>
      <w:r w:rsidRPr="00407DDC">
        <w:rPr>
          <w:rFonts w:ascii="宋体" w:hAnsi="宋体" w:hint="eastAsia"/>
          <w:b/>
          <w:sz w:val="24"/>
        </w:rPr>
        <w:t>定标规定</w:t>
      </w:r>
    </w:p>
    <w:p w14:paraId="33F5588F" w14:textId="77777777" w:rsidR="00E472F5" w:rsidRPr="00407DDC"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b/>
          <w:bCs/>
          <w:szCs w:val="21"/>
        </w:rPr>
      </w:pPr>
      <w:bookmarkStart w:id="501" w:name="_Toc447290718"/>
      <w:bookmarkStart w:id="502" w:name="_Toc446659094"/>
      <w:bookmarkStart w:id="503" w:name="_Toc347427400"/>
      <w:bookmarkStart w:id="504" w:name="_Toc456776938"/>
      <w:bookmarkStart w:id="505" w:name="_Toc457381672"/>
      <w:bookmarkStart w:id="506" w:name="_Toc464911289"/>
      <w:bookmarkStart w:id="507" w:name="_Toc96523996"/>
      <w:bookmarkStart w:id="508" w:name="_Toc472758506"/>
      <w:bookmarkStart w:id="509" w:name="_Toc470359612"/>
      <w:bookmarkStart w:id="510" w:name="_Toc470339620"/>
      <w:bookmarkStart w:id="511" w:name="_Toc464911429"/>
      <w:r w:rsidRPr="00407DDC">
        <w:rPr>
          <w:rFonts w:ascii="宋体" w:hAnsi="宋体" w:hint="eastAsia"/>
          <w:b/>
          <w:bCs/>
          <w:szCs w:val="21"/>
        </w:rPr>
        <w:t>1、</w:t>
      </w:r>
      <w:bookmarkEnd w:id="501"/>
      <w:bookmarkEnd w:id="502"/>
      <w:bookmarkEnd w:id="503"/>
      <w:bookmarkEnd w:id="504"/>
      <w:bookmarkEnd w:id="505"/>
      <w:r w:rsidRPr="00407DDC">
        <w:rPr>
          <w:rFonts w:ascii="宋体" w:hAnsi="宋体" w:hint="eastAsia"/>
          <w:b/>
          <w:bCs/>
          <w:szCs w:val="21"/>
        </w:rPr>
        <w:t>初步评审</w:t>
      </w:r>
      <w:bookmarkEnd w:id="506"/>
      <w:bookmarkEnd w:id="507"/>
      <w:bookmarkEnd w:id="508"/>
      <w:bookmarkEnd w:id="509"/>
      <w:bookmarkEnd w:id="510"/>
      <w:bookmarkEnd w:id="511"/>
    </w:p>
    <w:p w14:paraId="6653409C" w14:textId="77777777" w:rsidR="00E472F5" w:rsidRPr="00407DDC" w:rsidRDefault="00000000">
      <w:pPr>
        <w:snapToGrid w:val="0"/>
        <w:spacing w:line="400" w:lineRule="exact"/>
        <w:ind w:firstLineChars="200" w:firstLine="422"/>
        <w:rPr>
          <w:rFonts w:ascii="宋体" w:hAnsi="宋体"/>
          <w:b/>
          <w:bCs/>
          <w:szCs w:val="21"/>
        </w:rPr>
      </w:pPr>
      <w:r w:rsidRPr="00407DDC">
        <w:rPr>
          <w:rFonts w:ascii="宋体" w:hAnsi="宋体" w:hint="eastAsia"/>
          <w:b/>
          <w:bCs/>
          <w:szCs w:val="21"/>
        </w:rPr>
        <w:t>当投标文件出现下列情形之一的将视为无效，按无效标处理：</w:t>
      </w:r>
    </w:p>
    <w:p w14:paraId="22E298A2"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1.1未按招标文件规定密封的；</w:t>
      </w:r>
    </w:p>
    <w:p w14:paraId="6A065145" w14:textId="77777777" w:rsidR="00E472F5" w:rsidRPr="00407DDC" w:rsidRDefault="00000000">
      <w:pPr>
        <w:snapToGrid w:val="0"/>
        <w:spacing w:line="400" w:lineRule="exact"/>
        <w:ind w:firstLineChars="200" w:firstLine="420"/>
        <w:rPr>
          <w:rFonts w:ascii="宋体" w:hAnsi="宋体"/>
          <w:b/>
          <w:bCs/>
          <w:szCs w:val="21"/>
        </w:rPr>
      </w:pPr>
      <w:r w:rsidRPr="00407DDC">
        <w:rPr>
          <w:rFonts w:ascii="宋体" w:hAnsi="宋体" w:hint="eastAsia"/>
          <w:szCs w:val="21"/>
        </w:rPr>
        <w:t>1.2</w:t>
      </w:r>
      <w:r w:rsidRPr="00407DDC">
        <w:rPr>
          <w:rFonts w:ascii="宋体" w:hAnsi="宋体" w:hint="eastAsia"/>
          <w:b/>
          <w:bCs/>
          <w:szCs w:val="21"/>
        </w:rPr>
        <w:t>投标文件中的</w:t>
      </w:r>
      <w:proofErr w:type="gramStart"/>
      <w:r w:rsidRPr="00407DDC">
        <w:rPr>
          <w:rFonts w:ascii="宋体" w:hAnsi="宋体" w:hint="eastAsia"/>
          <w:b/>
          <w:bCs/>
          <w:szCs w:val="21"/>
        </w:rPr>
        <w:t>投标函未加盖</w:t>
      </w:r>
      <w:proofErr w:type="gramEnd"/>
      <w:r w:rsidRPr="00407DDC">
        <w:rPr>
          <w:rFonts w:ascii="宋体" w:hAnsi="宋体" w:hint="eastAsia"/>
          <w:b/>
          <w:bCs/>
          <w:szCs w:val="21"/>
        </w:rPr>
        <w:t>投标人的单位及单位法定代表人印章（或签字）的，或者由设计单位法定代表人委托代理人签署的而没有随投标文件提供合法、有效的授权委托书及委托代理人签字的；</w:t>
      </w:r>
    </w:p>
    <w:p w14:paraId="0F68BCC7"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lastRenderedPageBreak/>
        <w:t>1.3投标文件中标明的投标人企业资质不满足要求的；</w:t>
      </w:r>
    </w:p>
    <w:p w14:paraId="401EE9AC"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1.4投标有效期不满足招标文件要求的；</w:t>
      </w:r>
    </w:p>
    <w:p w14:paraId="7CF73AFB"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1.5投标文件附有招标人不能接受的条件；</w:t>
      </w:r>
    </w:p>
    <w:p w14:paraId="339EA4AC"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1.6投标人以他人的名义投标、串通投标、以行贿手段谋取中标或者以其他弄虚作假方式投标的；反映投标文件个性特征的内容出现明显雷同的；</w:t>
      </w:r>
    </w:p>
    <w:p w14:paraId="68202D21" w14:textId="60071059"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1</w:t>
      </w:r>
      <w:r w:rsidRPr="00407DDC">
        <w:rPr>
          <w:rFonts w:ascii="宋体" w:hAnsi="宋体"/>
          <w:szCs w:val="21"/>
        </w:rPr>
        <w:t>.7</w:t>
      </w:r>
      <w:r w:rsidR="00407DDC" w:rsidRPr="000B14B5">
        <w:rPr>
          <w:rFonts w:ascii="宋体" w:hAnsi="宋体" w:hint="eastAsia"/>
          <w:szCs w:val="21"/>
        </w:rPr>
        <w:t>与其他投标人的投标文件制作机器码</w:t>
      </w:r>
      <w:r w:rsidR="00407DDC">
        <w:rPr>
          <w:rFonts w:ascii="宋体" w:hAnsi="宋体" w:hint="eastAsia"/>
          <w:szCs w:val="21"/>
        </w:rPr>
        <w:t>、</w:t>
      </w:r>
      <w:bookmarkStart w:id="512" w:name="_Hlk209521003"/>
      <w:r w:rsidR="00407DDC" w:rsidRPr="00454360">
        <w:rPr>
          <w:rFonts w:ascii="宋体" w:hAnsi="宋体" w:hint="eastAsia"/>
          <w:color w:val="FF0000"/>
          <w:szCs w:val="21"/>
        </w:rPr>
        <w:t>文件创建标识码、计价软件电子加密锁锁号等</w:t>
      </w:r>
      <w:r w:rsidR="00407DDC" w:rsidRPr="00CA2DD9">
        <w:rPr>
          <w:rFonts w:ascii="宋体" w:hAnsi="宋体" w:hint="eastAsia"/>
          <w:szCs w:val="21"/>
        </w:rPr>
        <w:t>信息一致的</w:t>
      </w:r>
      <w:r w:rsidR="00407DDC" w:rsidRPr="00CA2DD9">
        <w:rPr>
          <w:rFonts w:ascii="_x000B__x000C_" w:hAnsi="_x000B__x000C_" w:hint="eastAsia"/>
          <w:szCs w:val="21"/>
        </w:rPr>
        <w:t>（电子投标适用）</w:t>
      </w:r>
      <w:bookmarkEnd w:id="512"/>
      <w:r w:rsidR="00407DDC" w:rsidRPr="000B14B5">
        <w:rPr>
          <w:rFonts w:ascii="宋体" w:hAnsi="宋体" w:hint="eastAsia"/>
          <w:szCs w:val="21"/>
        </w:rPr>
        <w:t>；</w:t>
      </w:r>
    </w:p>
    <w:p w14:paraId="3570323E"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1.</w:t>
      </w:r>
      <w:r w:rsidRPr="00407DDC">
        <w:rPr>
          <w:rFonts w:ascii="宋体" w:hAnsi="宋体"/>
          <w:szCs w:val="21"/>
        </w:rPr>
        <w:t>8</w:t>
      </w:r>
      <w:r w:rsidRPr="00407DDC">
        <w:rPr>
          <w:rFonts w:ascii="宋体" w:hAnsi="宋体" w:hint="eastAsia"/>
          <w:szCs w:val="21"/>
        </w:rPr>
        <w:t>招标文件规定的可以废标的实质性要求。</w:t>
      </w:r>
    </w:p>
    <w:p w14:paraId="2C44338A" w14:textId="77777777" w:rsidR="00E472F5" w:rsidRPr="00407DDC"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b/>
          <w:bCs/>
          <w:szCs w:val="21"/>
        </w:rPr>
      </w:pPr>
      <w:bookmarkStart w:id="513" w:name="_Toc347427404"/>
      <w:bookmarkStart w:id="514" w:name="_Toc96523997"/>
      <w:bookmarkStart w:id="515" w:name="_Toc457381676"/>
      <w:bookmarkStart w:id="516" w:name="_Toc472758507"/>
      <w:bookmarkStart w:id="517" w:name="_Toc470339623"/>
      <w:bookmarkStart w:id="518" w:name="_Toc470359615"/>
      <w:bookmarkStart w:id="519" w:name="_Toc447290722"/>
      <w:bookmarkStart w:id="520" w:name="_Toc464911432"/>
      <w:bookmarkStart w:id="521" w:name="_Toc464911292"/>
      <w:bookmarkStart w:id="522" w:name="_Toc446659098"/>
      <w:bookmarkStart w:id="523" w:name="_Toc456776942"/>
      <w:r w:rsidRPr="00407DDC">
        <w:rPr>
          <w:rFonts w:ascii="宋体" w:hAnsi="宋体" w:hint="eastAsia"/>
          <w:b/>
          <w:bCs/>
          <w:szCs w:val="21"/>
        </w:rPr>
        <w:t>2、详细评审</w:t>
      </w:r>
      <w:bookmarkEnd w:id="513"/>
      <w:bookmarkEnd w:id="514"/>
      <w:bookmarkEnd w:id="515"/>
      <w:bookmarkEnd w:id="516"/>
      <w:bookmarkEnd w:id="517"/>
      <w:bookmarkEnd w:id="518"/>
      <w:bookmarkEnd w:id="519"/>
      <w:bookmarkEnd w:id="520"/>
      <w:bookmarkEnd w:id="521"/>
      <w:bookmarkEnd w:id="522"/>
      <w:bookmarkEnd w:id="523"/>
    </w:p>
    <w:p w14:paraId="4F7A05C1"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2.1综合评估法的分值构成和评分标准：</w:t>
      </w:r>
    </w:p>
    <w:p w14:paraId="173BA80A"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2.1.1综合评估法采用百分制进行量化，综合评估法的评分标准见评标办法前附表。</w:t>
      </w:r>
    </w:p>
    <w:p w14:paraId="66AA42D3"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2.1.2评标委员会成员应当按照招标文件所规定的评标办法和标准进行独立、客观、公正地进行量化打分。</w:t>
      </w:r>
    </w:p>
    <w:p w14:paraId="2CD28586" w14:textId="77777777" w:rsidR="00E472F5" w:rsidRPr="00407DDC"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b/>
          <w:bCs/>
          <w:szCs w:val="21"/>
        </w:rPr>
      </w:pPr>
      <w:bookmarkStart w:id="524" w:name="_Toc464911433"/>
      <w:bookmarkStart w:id="525" w:name="_Toc457381677"/>
      <w:bookmarkStart w:id="526" w:name="_Toc447290723"/>
      <w:bookmarkStart w:id="527" w:name="_Toc464911293"/>
      <w:bookmarkStart w:id="528" w:name="_Toc456776943"/>
      <w:bookmarkStart w:id="529" w:name="_Toc96523998"/>
      <w:bookmarkStart w:id="530" w:name="_Toc470359616"/>
      <w:bookmarkStart w:id="531" w:name="_Toc446659099"/>
      <w:bookmarkStart w:id="532" w:name="_Toc347427405"/>
      <w:bookmarkStart w:id="533" w:name="_Toc470339624"/>
      <w:bookmarkStart w:id="534" w:name="_Toc472758508"/>
      <w:r w:rsidRPr="00407DDC">
        <w:rPr>
          <w:rFonts w:ascii="宋体" w:hAnsi="宋体" w:hint="eastAsia"/>
          <w:b/>
          <w:bCs/>
          <w:szCs w:val="21"/>
        </w:rPr>
        <w:t>3、推荐</w:t>
      </w:r>
      <w:r w:rsidR="003D7953" w:rsidRPr="00407DDC">
        <w:rPr>
          <w:rFonts w:ascii="宋体" w:hAnsi="宋体" w:hint="eastAsia"/>
          <w:b/>
          <w:bCs/>
          <w:szCs w:val="21"/>
        </w:rPr>
        <w:t>定标候选人</w:t>
      </w:r>
      <w:bookmarkEnd w:id="524"/>
      <w:bookmarkEnd w:id="525"/>
      <w:bookmarkEnd w:id="526"/>
      <w:bookmarkEnd w:id="527"/>
      <w:bookmarkEnd w:id="528"/>
      <w:bookmarkEnd w:id="529"/>
      <w:bookmarkEnd w:id="530"/>
      <w:bookmarkEnd w:id="531"/>
      <w:bookmarkEnd w:id="532"/>
      <w:bookmarkEnd w:id="533"/>
      <w:bookmarkEnd w:id="534"/>
    </w:p>
    <w:p w14:paraId="23593C99"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3.1评标委员会对满足招标文件实质性要求的投标文件，按照评分标准进行打分（得分小数点后保留两位，第三位四舍五入）。</w:t>
      </w:r>
    </w:p>
    <w:p w14:paraId="31768808" w14:textId="31AF06CB" w:rsidR="00E472F5" w:rsidRPr="00407DDC" w:rsidRDefault="00000000">
      <w:pPr>
        <w:spacing w:line="360" w:lineRule="auto"/>
        <w:ind w:firstLineChars="196" w:firstLine="412"/>
        <w:rPr>
          <w:rFonts w:ascii="宋体" w:hAnsi="宋体"/>
          <w:szCs w:val="21"/>
        </w:rPr>
      </w:pPr>
      <w:r w:rsidRPr="00407DDC">
        <w:rPr>
          <w:rFonts w:ascii="宋体" w:hAnsi="宋体" w:hint="eastAsia"/>
          <w:szCs w:val="21"/>
        </w:rPr>
        <w:t xml:space="preserve">3.2按总得分由高到低顺序推荐 </w:t>
      </w:r>
      <w:r w:rsidR="003D7953" w:rsidRPr="00407DDC">
        <w:rPr>
          <w:rFonts w:ascii="宋体" w:hAnsi="宋体"/>
          <w:b/>
          <w:bCs/>
          <w:szCs w:val="21"/>
          <w:u w:val="single"/>
        </w:rPr>
        <w:t>3</w:t>
      </w:r>
      <w:r w:rsidR="00442034" w:rsidRPr="00407DDC">
        <w:rPr>
          <w:rFonts w:ascii="宋体" w:hAnsi="宋体" w:hint="eastAsia"/>
          <w:b/>
          <w:bCs/>
          <w:szCs w:val="21"/>
        </w:rPr>
        <w:t>个</w:t>
      </w:r>
      <w:r w:rsidRPr="00407DDC">
        <w:rPr>
          <w:rFonts w:ascii="宋体" w:hAnsi="宋体" w:hint="eastAsia"/>
          <w:szCs w:val="21"/>
        </w:rPr>
        <w:t>候选人</w:t>
      </w:r>
      <w:bookmarkStart w:id="535" w:name="_Hlk170675919"/>
      <w:r w:rsidR="00442034" w:rsidRPr="00407DDC">
        <w:rPr>
          <w:rFonts w:ascii="宋体" w:hAnsi="宋体" w:hint="eastAsia"/>
          <w:szCs w:val="21"/>
        </w:rPr>
        <w:t>，综合评分相等时，以技术标累计得分高的优先</w:t>
      </w:r>
      <w:r w:rsidR="00CA64EE" w:rsidRPr="00407DDC">
        <w:rPr>
          <w:rFonts w:ascii="宋体" w:hAnsi="宋体" w:hint="eastAsia"/>
          <w:szCs w:val="21"/>
        </w:rPr>
        <w:t>；</w:t>
      </w:r>
      <w:r w:rsidR="00442034" w:rsidRPr="00407DDC">
        <w:rPr>
          <w:rFonts w:ascii="宋体" w:hAnsi="宋体" w:hint="eastAsia"/>
          <w:szCs w:val="21"/>
        </w:rPr>
        <w:t>技术标也相等，</w:t>
      </w:r>
      <w:r w:rsidR="00CA64EE" w:rsidRPr="00407DDC">
        <w:rPr>
          <w:rFonts w:ascii="宋体" w:hAnsi="宋体" w:hint="eastAsia"/>
          <w:szCs w:val="21"/>
        </w:rPr>
        <w:t>以商务标得分高的优先；商务标得分也相等的，</w:t>
      </w:r>
      <w:r w:rsidR="00442034" w:rsidRPr="00407DDC">
        <w:rPr>
          <w:rFonts w:ascii="宋体" w:hAnsi="宋体" w:hint="eastAsia"/>
          <w:szCs w:val="21"/>
        </w:rPr>
        <w:t>则</w:t>
      </w:r>
      <w:r w:rsidR="00CA64EE" w:rsidRPr="00407DDC">
        <w:rPr>
          <w:rFonts w:ascii="宋体" w:hAnsi="宋体" w:hint="eastAsia"/>
          <w:szCs w:val="21"/>
        </w:rPr>
        <w:t>由招标人或其授权的评标委员会随机确定排序</w:t>
      </w:r>
      <w:r w:rsidR="00442034" w:rsidRPr="00407DDC">
        <w:rPr>
          <w:rFonts w:ascii="宋体" w:hAnsi="宋体" w:hint="eastAsia"/>
          <w:szCs w:val="21"/>
        </w:rPr>
        <w:t>。</w:t>
      </w:r>
      <w:bookmarkEnd w:id="535"/>
    </w:p>
    <w:p w14:paraId="2B4D7B91" w14:textId="77777777" w:rsidR="00E472F5" w:rsidRPr="00407DDC" w:rsidRDefault="00000000">
      <w:pPr>
        <w:snapToGrid w:val="0"/>
        <w:spacing w:line="440" w:lineRule="exact"/>
        <w:ind w:firstLineChars="200" w:firstLine="420"/>
        <w:rPr>
          <w:rFonts w:ascii="宋体" w:hAnsi="宋体"/>
          <w:szCs w:val="21"/>
          <w:u w:val="single"/>
        </w:rPr>
      </w:pPr>
      <w:r w:rsidRPr="00407DDC">
        <w:rPr>
          <w:rFonts w:ascii="宋体" w:hAnsi="宋体" w:hint="eastAsia"/>
          <w:szCs w:val="21"/>
        </w:rPr>
        <w:t>3.3方案补偿：本项目未中标单位设计</w:t>
      </w:r>
      <w:permStart w:id="201941378" w:edGrp="everyone"/>
      <w:r w:rsidRPr="00407DDC">
        <w:rPr>
          <w:rFonts w:ascii="宋体" w:hAnsi="宋体"/>
          <w:u w:val="single"/>
        </w:rPr>
        <w:t>□</w:t>
      </w:r>
      <w:permEnd w:id="201941378"/>
      <w:r w:rsidRPr="00407DDC">
        <w:rPr>
          <w:rFonts w:ascii="宋体" w:hAnsi="宋体" w:hint="eastAsia"/>
          <w:szCs w:val="21"/>
          <w:u w:val="single"/>
        </w:rPr>
        <w:t>是</w:t>
      </w:r>
      <w:r w:rsidRPr="00407DDC">
        <w:rPr>
          <w:rFonts w:ascii="宋体" w:hAnsi="宋体" w:hint="eastAsia"/>
          <w:szCs w:val="21"/>
        </w:rPr>
        <w:t>，补偿方案：本项目设计招标被定为中标资格中标单位的将与招标人签订合同，其设计费用按实结算，其他未中标投标人视情况分别给予补偿，具体补偿即：</w:t>
      </w:r>
      <w:permStart w:id="2125295362" w:edGrp="everyone"/>
      <w:r w:rsidRPr="00407DDC">
        <w:rPr>
          <w:rFonts w:ascii="宋体" w:hAnsi="宋体" w:hint="eastAsia"/>
          <w:szCs w:val="21"/>
          <w:u w:val="single"/>
        </w:rPr>
        <w:t xml:space="preserve">   </w:t>
      </w:r>
      <w:permEnd w:id="2125295362"/>
      <w:r w:rsidRPr="00407DDC">
        <w:rPr>
          <w:rFonts w:ascii="宋体" w:hAnsi="宋体" w:hint="eastAsia"/>
          <w:szCs w:val="21"/>
        </w:rPr>
        <w:t>万元；设计成果达不到设计任务书深度要求或技术标评分低于</w:t>
      </w:r>
      <w:permStart w:id="1972663496" w:edGrp="everyone"/>
      <w:r w:rsidRPr="00407DDC">
        <w:rPr>
          <w:rFonts w:ascii="宋体" w:hAnsi="宋体" w:hint="eastAsia"/>
          <w:szCs w:val="21"/>
          <w:u w:val="single"/>
        </w:rPr>
        <w:t xml:space="preserve">    </w:t>
      </w:r>
      <w:permEnd w:id="1972663496"/>
      <w:r w:rsidRPr="00407DDC">
        <w:rPr>
          <w:rFonts w:ascii="宋体" w:hAnsi="宋体" w:hint="eastAsia"/>
          <w:szCs w:val="21"/>
        </w:rPr>
        <w:t>分的方案将不予支付补偿费用。</w:t>
      </w:r>
    </w:p>
    <w:p w14:paraId="568A294A" w14:textId="77777777" w:rsidR="00E472F5" w:rsidRPr="00407DDC" w:rsidRDefault="00000000">
      <w:pPr>
        <w:snapToGrid w:val="0"/>
        <w:spacing w:line="440" w:lineRule="exact"/>
        <w:ind w:firstLineChars="200" w:firstLine="420"/>
        <w:rPr>
          <w:rFonts w:ascii="宋体" w:hAnsi="宋体"/>
          <w:szCs w:val="21"/>
        </w:rPr>
      </w:pPr>
      <w:r w:rsidRPr="00407DDC">
        <w:rPr>
          <w:rFonts w:ascii="宋体" w:hAnsi="宋体" w:hint="eastAsia"/>
          <w:szCs w:val="21"/>
          <w:u w:val="single"/>
        </w:rPr>
        <w:t xml:space="preserve"> </w:t>
      </w:r>
      <w:permStart w:id="758189514" w:edGrp="everyone"/>
      <w:r w:rsidRPr="00407DDC">
        <w:rPr>
          <w:rFonts w:ascii="宋体" w:hAnsi="宋体"/>
          <w:u w:val="single"/>
        </w:rPr>
        <w:t>□</w:t>
      </w:r>
      <w:permEnd w:id="758189514"/>
      <w:r w:rsidRPr="00407DDC">
        <w:rPr>
          <w:rFonts w:ascii="宋体" w:hAnsi="宋体" w:hint="eastAsia"/>
          <w:u w:val="single"/>
        </w:rPr>
        <w:t xml:space="preserve"> </w:t>
      </w:r>
      <w:r w:rsidRPr="00407DDC">
        <w:rPr>
          <w:rFonts w:ascii="宋体" w:hAnsi="宋体" w:hint="eastAsia"/>
          <w:szCs w:val="21"/>
          <w:u w:val="single"/>
        </w:rPr>
        <w:t>否</w:t>
      </w:r>
      <w:r w:rsidRPr="00407DDC">
        <w:rPr>
          <w:rFonts w:ascii="宋体" w:hAnsi="宋体" w:hint="eastAsia"/>
          <w:szCs w:val="21"/>
        </w:rPr>
        <w:t>。</w:t>
      </w:r>
    </w:p>
    <w:p w14:paraId="0D5EDDE4" w14:textId="77777777" w:rsidR="00E472F5" w:rsidRPr="00407DDC" w:rsidRDefault="00000000">
      <w:pPr>
        <w:snapToGrid w:val="0"/>
        <w:spacing w:line="440" w:lineRule="exact"/>
        <w:ind w:firstLineChars="200" w:firstLine="420"/>
        <w:rPr>
          <w:rFonts w:ascii="宋体" w:hAnsi="宋体"/>
          <w:szCs w:val="21"/>
        </w:rPr>
      </w:pPr>
      <w:r w:rsidRPr="00407DDC">
        <w:rPr>
          <w:rFonts w:ascii="宋体" w:hAnsi="宋体" w:hint="eastAsia"/>
          <w:szCs w:val="21"/>
        </w:rPr>
        <w:t>3.4方案形成：由此次方案招标的中标人须按要求对中标方案进行修改、优化、完善，并通过评审形成最终的方案。</w:t>
      </w:r>
    </w:p>
    <w:p w14:paraId="0B733DC9"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3.5评标委员会经评审，认为所有投标都不符合招标文件要求的，可以否决所有投标。所有投标被否决后，招标人应当依法重新招标。</w:t>
      </w:r>
    </w:p>
    <w:p w14:paraId="5F160635" w14:textId="77777777" w:rsidR="00E472F5" w:rsidRPr="00407DDC"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b/>
          <w:bCs/>
          <w:szCs w:val="21"/>
        </w:rPr>
      </w:pPr>
      <w:bookmarkStart w:id="536" w:name="_Toc347427406"/>
      <w:bookmarkStart w:id="537" w:name="_Toc472758509"/>
      <w:bookmarkStart w:id="538" w:name="_Toc447290724"/>
      <w:bookmarkStart w:id="539" w:name="_Toc470339625"/>
      <w:bookmarkStart w:id="540" w:name="_Toc456776944"/>
      <w:bookmarkStart w:id="541" w:name="_Toc96523999"/>
      <w:bookmarkStart w:id="542" w:name="_Toc446659100"/>
      <w:bookmarkStart w:id="543" w:name="_Toc470359617"/>
      <w:bookmarkStart w:id="544" w:name="_Toc464911434"/>
      <w:bookmarkStart w:id="545" w:name="_Toc457381678"/>
      <w:bookmarkStart w:id="546" w:name="_Toc464911294"/>
      <w:r w:rsidRPr="00407DDC">
        <w:rPr>
          <w:rFonts w:ascii="宋体" w:hAnsi="宋体" w:hint="eastAsia"/>
          <w:b/>
          <w:bCs/>
          <w:szCs w:val="21"/>
        </w:rPr>
        <w:t>4、评标报告</w:t>
      </w:r>
      <w:bookmarkEnd w:id="536"/>
      <w:bookmarkEnd w:id="537"/>
      <w:bookmarkEnd w:id="538"/>
      <w:bookmarkEnd w:id="539"/>
      <w:bookmarkEnd w:id="540"/>
      <w:bookmarkEnd w:id="541"/>
      <w:bookmarkEnd w:id="542"/>
      <w:bookmarkEnd w:id="543"/>
      <w:bookmarkEnd w:id="544"/>
      <w:bookmarkEnd w:id="545"/>
      <w:bookmarkEnd w:id="546"/>
    </w:p>
    <w:p w14:paraId="6AF91650"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4.1评标委员会完成评标后，应当向招标人提交书面评标报告。</w:t>
      </w:r>
    </w:p>
    <w:p w14:paraId="70D9ECF3"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 xml:space="preserve">4.2评标委员会决定否决所有投标的，应当在评标报告中说明具体理由。 </w:t>
      </w:r>
    </w:p>
    <w:p w14:paraId="73642A13"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lastRenderedPageBreak/>
        <w:t>4.3评标报告由评标委员会全体成员签字。对评标结论持有异议的，评标委员会成员可以书面方式阐述其不同意见和理由。评标委员会成员拒绝在评标报告上签字且不陈述其不同意见和理由的，视为同意评标结论，并由评标委员会</w:t>
      </w:r>
      <w:proofErr w:type="gramStart"/>
      <w:r w:rsidRPr="00407DDC">
        <w:rPr>
          <w:rFonts w:ascii="宋体" w:hAnsi="宋体" w:hint="eastAsia"/>
          <w:szCs w:val="21"/>
        </w:rPr>
        <w:t>作出</w:t>
      </w:r>
      <w:proofErr w:type="gramEnd"/>
      <w:r w:rsidRPr="00407DDC">
        <w:rPr>
          <w:rFonts w:ascii="宋体" w:hAnsi="宋体" w:hint="eastAsia"/>
          <w:szCs w:val="21"/>
        </w:rPr>
        <w:t>书面说明并存档。</w:t>
      </w:r>
    </w:p>
    <w:p w14:paraId="64AF0839" w14:textId="77777777" w:rsidR="00E472F5" w:rsidRPr="00407DDC" w:rsidRDefault="00000000">
      <w:pPr>
        <w:pStyle w:val="2TimesNewRoman5020"/>
        <w:outlineLvl w:val="3"/>
        <w:rPr>
          <w:rFonts w:ascii="黑体" w:hAnsi="宋体"/>
          <w:sz w:val="21"/>
          <w:szCs w:val="21"/>
        </w:rPr>
      </w:pPr>
      <w:bookmarkStart w:id="547" w:name="_Toc4833"/>
      <w:bookmarkStart w:id="548" w:name="_Hlk170406092"/>
      <w:bookmarkStart w:id="549" w:name="_Hlk170675944"/>
      <w:r w:rsidRPr="00407DDC">
        <w:rPr>
          <w:rFonts w:ascii="黑体" w:hAnsi="宋体" w:hint="eastAsia"/>
          <w:sz w:val="21"/>
          <w:szCs w:val="21"/>
        </w:rPr>
        <w:t>5、定标办法</w:t>
      </w:r>
      <w:bookmarkEnd w:id="547"/>
    </w:p>
    <w:p w14:paraId="29DB4D26" w14:textId="77777777" w:rsidR="00E472F5" w:rsidRPr="00407DDC" w:rsidRDefault="00000000">
      <w:pPr>
        <w:keepNext/>
        <w:keepLines/>
        <w:spacing w:line="360" w:lineRule="auto"/>
        <w:ind w:firstLineChars="200" w:firstLine="422"/>
        <w:rPr>
          <w:rFonts w:ascii="宋体" w:hAnsi="宋体" w:cs="宋体"/>
          <w:b/>
          <w:bCs/>
          <w:szCs w:val="21"/>
        </w:rPr>
      </w:pPr>
      <w:r w:rsidRPr="00407DDC">
        <w:rPr>
          <w:rFonts w:ascii="宋体" w:hAnsi="宋体" w:cs="宋体" w:hint="eastAsia"/>
          <w:b/>
          <w:bCs/>
          <w:szCs w:val="21"/>
        </w:rPr>
        <w:t>5.1定标方法</w:t>
      </w:r>
    </w:p>
    <w:p w14:paraId="5D2B677F"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本项目采用的定标方法见投标人须知前附表。</w:t>
      </w:r>
    </w:p>
    <w:p w14:paraId="652E51EB" w14:textId="77777777" w:rsidR="00E472F5" w:rsidRPr="00407DDC" w:rsidRDefault="00000000">
      <w:pPr>
        <w:keepNext/>
        <w:keepLines/>
        <w:spacing w:line="360" w:lineRule="auto"/>
        <w:ind w:firstLineChars="200" w:firstLine="422"/>
        <w:rPr>
          <w:rFonts w:ascii="宋体" w:hAnsi="宋体" w:cs="宋体"/>
          <w:b/>
          <w:bCs/>
          <w:szCs w:val="21"/>
        </w:rPr>
      </w:pPr>
      <w:r w:rsidRPr="00407DDC">
        <w:rPr>
          <w:rFonts w:ascii="宋体" w:hAnsi="宋体" w:cs="宋体" w:hint="eastAsia"/>
          <w:b/>
          <w:bCs/>
          <w:szCs w:val="21"/>
        </w:rPr>
        <w:t>5.2定标规则</w:t>
      </w:r>
    </w:p>
    <w:p w14:paraId="3D099BF5"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方法</w:t>
      </w:r>
      <w:proofErr w:type="gramStart"/>
      <w:r w:rsidRPr="00407DDC">
        <w:rPr>
          <w:rFonts w:ascii="宋体" w:hAnsi="宋体" w:cs="宋体" w:hint="eastAsia"/>
          <w:bCs/>
          <w:szCs w:val="21"/>
          <w:shd w:val="clear" w:color="auto" w:fill="FFFFFF"/>
        </w:rPr>
        <w:t>一</w:t>
      </w:r>
      <w:proofErr w:type="gramEnd"/>
      <w:r w:rsidRPr="00407DDC">
        <w:rPr>
          <w:rFonts w:ascii="宋体" w:hAnsi="宋体" w:cs="宋体" w:hint="eastAsia"/>
          <w:bCs/>
          <w:szCs w:val="21"/>
          <w:shd w:val="clear" w:color="auto" w:fill="FFFFFF"/>
        </w:rPr>
        <w:t>：集体议事法</w:t>
      </w:r>
    </w:p>
    <w:p w14:paraId="34B0DBF3"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5.2.1本项目采用的定标方法为集体议事法。由定标委员会集体商议，定标委员会成员各自发表意见，由定标委员会组长根据集体讨论结果最终确定中标人。</w:t>
      </w:r>
    </w:p>
    <w:p w14:paraId="7FF2B9DD"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5.2.2由招标人组建定标委员会进行集体商议，定标委员会成员在听取招标人代表汇报、考察人代表汇报（如有）、招标人与</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问询答辩（如有）等内容后，各自发表意见，最终由定标委员会组长根据集体讨论结果最终确定中标人。</w:t>
      </w:r>
    </w:p>
    <w:p w14:paraId="1DD14328"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5.2.3所有参加会议的定标委员会成员的意见应作书面记录，并由定标委员会成员签字确认。</w:t>
      </w:r>
    </w:p>
    <w:p w14:paraId="000A105B"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5.2.4采用集体议事法定标的，定标委员会组长由招标人代表担任。</w:t>
      </w:r>
    </w:p>
    <w:p w14:paraId="1D2216BA"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5.2.5定标委员会成员根据定标因素对</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集体商议后，在</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中确定中标人。</w:t>
      </w:r>
    </w:p>
    <w:p w14:paraId="3FCEA2BB"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方法二：票决法</w:t>
      </w:r>
    </w:p>
    <w:p w14:paraId="7545BA25"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5.2.1票决定标法是指定标委员会以直接票</w:t>
      </w:r>
      <w:proofErr w:type="gramStart"/>
      <w:r w:rsidRPr="00407DDC">
        <w:rPr>
          <w:rFonts w:ascii="宋体" w:hAnsi="宋体" w:cs="宋体" w:hint="eastAsia"/>
          <w:bCs/>
          <w:szCs w:val="21"/>
          <w:shd w:val="clear" w:color="auto" w:fill="FFFFFF"/>
        </w:rPr>
        <w:t>决或者</w:t>
      </w:r>
      <w:proofErr w:type="gramEnd"/>
      <w:r w:rsidRPr="00407DDC">
        <w:rPr>
          <w:rFonts w:ascii="宋体" w:hAnsi="宋体" w:cs="宋体" w:hint="eastAsia"/>
          <w:bCs/>
          <w:szCs w:val="21"/>
          <w:shd w:val="clear" w:color="auto" w:fill="FFFFFF"/>
        </w:rPr>
        <w:t>逐轮票</w:t>
      </w:r>
      <w:proofErr w:type="gramStart"/>
      <w:r w:rsidRPr="00407DDC">
        <w:rPr>
          <w:rFonts w:ascii="宋体" w:hAnsi="宋体" w:cs="宋体" w:hint="eastAsia"/>
          <w:bCs/>
          <w:szCs w:val="21"/>
          <w:shd w:val="clear" w:color="auto" w:fill="FFFFFF"/>
        </w:rPr>
        <w:t>决方式</w:t>
      </w:r>
      <w:proofErr w:type="gramEnd"/>
      <w:r w:rsidRPr="00407DDC">
        <w:rPr>
          <w:rFonts w:ascii="宋体" w:hAnsi="宋体" w:cs="宋体" w:hint="eastAsia"/>
          <w:bCs/>
          <w:szCs w:val="21"/>
          <w:shd w:val="clear" w:color="auto" w:fill="FFFFFF"/>
        </w:rPr>
        <w:t>确定中标人的方法。可以票决晋级入围，也可以票决淘汰入围。采用票决定标法的，定标委员会成员应当依据招标文件约定的投票规则，独立行使投票权。</w:t>
      </w:r>
    </w:p>
    <w:p w14:paraId="0F0311F5"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5.2.2定标委员会成员在听取招标人代表汇报、考察人代表汇报（如有）、招标人与</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问询答辩（如有）等内容后，在进入定标环节的</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中，以每人投票支持一个</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的方式，得票最多且过半数的</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为中标人。</w:t>
      </w:r>
    </w:p>
    <w:p w14:paraId="03D4A8DE"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5.2.3当没有</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得票超过半数时，选择得票最多的2个</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（按上一轮得票多少的顺序选择，出现</w:t>
      </w:r>
      <w:proofErr w:type="gramStart"/>
      <w:r w:rsidRPr="00407DDC">
        <w:rPr>
          <w:rFonts w:ascii="宋体" w:hAnsi="宋体" w:cs="宋体" w:hint="eastAsia"/>
          <w:bCs/>
          <w:szCs w:val="21"/>
          <w:shd w:val="clear" w:color="auto" w:fill="FFFFFF"/>
        </w:rPr>
        <w:t>平票且</w:t>
      </w:r>
      <w:proofErr w:type="gramEnd"/>
      <w:r w:rsidRPr="00407DDC">
        <w:rPr>
          <w:rFonts w:ascii="宋体" w:hAnsi="宋体" w:cs="宋体" w:hint="eastAsia"/>
          <w:bCs/>
          <w:szCs w:val="21"/>
          <w:shd w:val="clear" w:color="auto" w:fill="FFFFFF"/>
        </w:rPr>
        <w:t>影响二次投票范围的情形时，</w:t>
      </w:r>
      <w:proofErr w:type="gramStart"/>
      <w:r w:rsidRPr="00407DDC">
        <w:rPr>
          <w:rFonts w:ascii="宋体" w:hAnsi="宋体" w:cs="宋体" w:hint="eastAsia"/>
          <w:bCs/>
          <w:szCs w:val="21"/>
          <w:shd w:val="clear" w:color="auto" w:fill="FFFFFF"/>
        </w:rPr>
        <w:t>所有平票</w:t>
      </w:r>
      <w:r w:rsidR="003D7953" w:rsidRPr="00407DDC">
        <w:rPr>
          <w:rFonts w:ascii="宋体" w:hAnsi="宋体" w:cs="宋体" w:hint="eastAsia"/>
          <w:bCs/>
          <w:szCs w:val="21"/>
          <w:shd w:val="clear" w:color="auto" w:fill="FFFFFF"/>
        </w:rPr>
        <w:t>定标</w:t>
      </w:r>
      <w:proofErr w:type="gramEnd"/>
      <w:r w:rsidR="003D7953" w:rsidRPr="00407DDC">
        <w:rPr>
          <w:rFonts w:ascii="宋体" w:hAnsi="宋体" w:cs="宋体" w:hint="eastAsia"/>
          <w:bCs/>
          <w:szCs w:val="21"/>
          <w:shd w:val="clear" w:color="auto" w:fill="FFFFFF"/>
        </w:rPr>
        <w:t>候选人</w:t>
      </w:r>
      <w:r w:rsidRPr="00407DDC">
        <w:rPr>
          <w:rFonts w:ascii="宋体" w:hAnsi="宋体" w:cs="宋体" w:hint="eastAsia"/>
          <w:bCs/>
          <w:szCs w:val="21"/>
          <w:shd w:val="clear" w:color="auto" w:fill="FFFFFF"/>
        </w:rPr>
        <w:t>一并纳入下一轮的投票范围）作为二次投票的范围，直至出现得票过半数的投标人为止。如出现连续两轮投票情况完全相同而无法确定中标人时，改用逐轮淘汰法在参与最后一轮票决的</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中确定中标人。</w:t>
      </w:r>
    </w:p>
    <w:p w14:paraId="105EFD5B"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5.2.4定标委员会成员投票采用记名方式，不得有弃权票。</w:t>
      </w:r>
    </w:p>
    <w:p w14:paraId="272A4215"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5.2.5定标委员会成员根据定标因素对</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投票后，按照得票数量由多到少顺序对</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进行排序。</w:t>
      </w:r>
    </w:p>
    <w:p w14:paraId="1B35F80C" w14:textId="77777777" w:rsidR="00E472F5" w:rsidRPr="00407DDC" w:rsidRDefault="00000000">
      <w:pPr>
        <w:keepNext/>
        <w:keepLines/>
        <w:spacing w:line="360" w:lineRule="auto"/>
        <w:ind w:firstLineChars="200" w:firstLine="422"/>
        <w:rPr>
          <w:rFonts w:ascii="宋体" w:hAnsi="宋体" w:cs="宋体"/>
          <w:b/>
          <w:bCs/>
          <w:szCs w:val="21"/>
        </w:rPr>
      </w:pPr>
      <w:bookmarkStart w:id="550" w:name="_Toc155030959"/>
      <w:r w:rsidRPr="00407DDC">
        <w:rPr>
          <w:rFonts w:ascii="宋体" w:hAnsi="宋体" w:cs="宋体" w:hint="eastAsia"/>
          <w:b/>
          <w:bCs/>
          <w:szCs w:val="21"/>
        </w:rPr>
        <w:t>5.3定标程序</w:t>
      </w:r>
      <w:bookmarkEnd w:id="550"/>
    </w:p>
    <w:p w14:paraId="0079A4BA" w14:textId="77777777" w:rsidR="00E472F5" w:rsidRPr="00407DDC" w:rsidRDefault="00000000">
      <w:pPr>
        <w:keepNext/>
        <w:keepLines/>
        <w:spacing w:line="360" w:lineRule="auto"/>
        <w:ind w:firstLineChars="200" w:firstLine="420"/>
        <w:rPr>
          <w:rFonts w:ascii="宋体" w:hAnsi="宋体" w:cs="宋体"/>
          <w:b/>
          <w:bCs/>
          <w:szCs w:val="21"/>
        </w:rPr>
      </w:pPr>
      <w:r w:rsidRPr="00407DDC">
        <w:rPr>
          <w:rFonts w:ascii="宋体" w:hAnsi="宋体" w:cs="宋体" w:hint="eastAsia"/>
          <w:bCs/>
          <w:szCs w:val="21"/>
          <w:shd w:val="clear" w:color="auto" w:fill="FFFFFF"/>
        </w:rPr>
        <w:t>5.</w:t>
      </w:r>
      <w:r w:rsidRPr="00407DDC">
        <w:rPr>
          <w:rFonts w:ascii="宋体" w:hAnsi="宋体" w:cs="宋体" w:hint="eastAsia"/>
          <w:bCs/>
          <w:szCs w:val="21"/>
        </w:rPr>
        <w:t>3.1</w:t>
      </w:r>
      <w:r w:rsidRPr="00407DDC">
        <w:rPr>
          <w:rFonts w:ascii="宋体" w:hAnsi="宋体" w:cs="宋体" w:hint="eastAsia"/>
          <w:b/>
          <w:bCs/>
          <w:szCs w:val="21"/>
        </w:rPr>
        <w:t>定标时间与地点</w:t>
      </w:r>
    </w:p>
    <w:p w14:paraId="55B1282B" w14:textId="77777777" w:rsidR="00E472F5" w:rsidRPr="00407DDC" w:rsidRDefault="00000000">
      <w:pPr>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（1）定标工作应在</w:t>
      </w:r>
      <w:r w:rsidR="003D7953" w:rsidRPr="00407DDC">
        <w:rPr>
          <w:rFonts w:ascii="宋体" w:hAnsi="宋体" w:cs="宋体" w:hint="eastAsia"/>
          <w:bCs/>
          <w:szCs w:val="21"/>
          <w:shd w:val="clear" w:color="auto" w:fill="FFFFFF"/>
        </w:rPr>
        <w:t>定标候选人</w:t>
      </w:r>
      <w:r w:rsidRPr="00407DDC">
        <w:rPr>
          <w:rFonts w:ascii="宋体" w:hAnsi="宋体" w:cs="宋体" w:hint="eastAsia"/>
          <w:bCs/>
          <w:szCs w:val="21"/>
          <w:shd w:val="clear" w:color="auto" w:fill="FFFFFF"/>
        </w:rPr>
        <w:t>公示期满后10日内完成，</w:t>
      </w:r>
      <w:r w:rsidRPr="00407DDC">
        <w:rPr>
          <w:rFonts w:ascii="宋体" w:hAnsi="宋体" w:cs="宋体" w:hint="eastAsia"/>
        </w:rPr>
        <w:t>如因招标文件约定或其他合法原因，</w:t>
      </w:r>
      <w:r w:rsidRPr="00407DDC">
        <w:rPr>
          <w:rFonts w:ascii="宋体" w:hAnsi="宋体" w:hint="eastAsia"/>
          <w:szCs w:val="21"/>
        </w:rPr>
        <w:lastRenderedPageBreak/>
        <w:t>定标会议时</w:t>
      </w:r>
      <w:r w:rsidRPr="00407DDC">
        <w:rPr>
          <w:rFonts w:ascii="宋体" w:hAnsi="宋体"/>
          <w:szCs w:val="21"/>
        </w:rPr>
        <w:t>间可以适当延期。</w:t>
      </w:r>
    </w:p>
    <w:p w14:paraId="085EE719"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（2）定标地点必须在当地交易中心进行，并全程录音、录像。</w:t>
      </w:r>
    </w:p>
    <w:p w14:paraId="3BD4511F" w14:textId="77777777" w:rsidR="00E472F5" w:rsidRPr="00407DDC" w:rsidRDefault="00000000">
      <w:pPr>
        <w:shd w:val="clear" w:color="auto" w:fill="FFFFFF"/>
        <w:snapToGrid w:val="0"/>
        <w:spacing w:line="360" w:lineRule="auto"/>
        <w:ind w:firstLineChars="200" w:firstLine="420"/>
        <w:rPr>
          <w:rFonts w:ascii="宋体" w:hAnsi="宋体" w:cs="宋体"/>
          <w:bCs/>
          <w:szCs w:val="21"/>
          <w:highlight w:val="yellow"/>
          <w:shd w:val="clear" w:color="auto" w:fill="FFFFFF"/>
        </w:rPr>
      </w:pPr>
      <w:r w:rsidRPr="00407DDC">
        <w:rPr>
          <w:rFonts w:ascii="宋体" w:hAnsi="宋体" w:cs="宋体" w:hint="eastAsia"/>
          <w:bCs/>
          <w:szCs w:val="21"/>
          <w:shd w:val="clear" w:color="auto" w:fill="FFFFFF"/>
        </w:rPr>
        <w:t>（3）定标方法中如要采取问询答辩的，招标人应在定标会议召开5日前书面通知定标备选单位答辩的时间、地点及答辩人员要求等信息，书面通知中不得透露问询答辩内容及其他影响定标结果的信息。</w:t>
      </w:r>
    </w:p>
    <w:p w14:paraId="5B38DE16"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（4）中标候选单位应在收到书面问询答辩通知后两日内，予以书面确认是否参加答辩问询，未确认或逾期确认的，视为失去问询答辩资格，定标会议不得参加。</w:t>
      </w:r>
    </w:p>
    <w:p w14:paraId="2FACEB4D"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（5）如定标备选单位参与问询答辩的，答辩人员应携带授权委托书、身份证原件及书面通知中要求的其他材料。</w:t>
      </w:r>
    </w:p>
    <w:p w14:paraId="17CBC5BD" w14:textId="77777777" w:rsidR="00E472F5" w:rsidRPr="00407DDC" w:rsidRDefault="00000000">
      <w:pPr>
        <w:keepNext/>
        <w:keepLines/>
        <w:spacing w:line="360" w:lineRule="auto"/>
        <w:ind w:firstLineChars="200" w:firstLine="422"/>
        <w:rPr>
          <w:rFonts w:ascii="宋体" w:hAnsi="宋体" w:cs="宋体"/>
          <w:b/>
          <w:bCs/>
          <w:szCs w:val="21"/>
        </w:rPr>
      </w:pPr>
      <w:r w:rsidRPr="00407DDC">
        <w:rPr>
          <w:rFonts w:ascii="宋体" w:hAnsi="宋体" w:cs="宋体" w:hint="eastAsia"/>
          <w:b/>
          <w:bCs/>
          <w:szCs w:val="21"/>
        </w:rPr>
        <w:t>5.3.2定标前准备资料</w:t>
      </w:r>
    </w:p>
    <w:p w14:paraId="7F6D9230"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定标会议开始前，应当准备好以下资料：</w:t>
      </w:r>
    </w:p>
    <w:p w14:paraId="298E33ED"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（1）项目招标文件；</w:t>
      </w:r>
    </w:p>
    <w:p w14:paraId="4F6AC192"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（2）定标备选单位投标资料；</w:t>
      </w:r>
    </w:p>
    <w:p w14:paraId="4D90D9E7"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（3）项目定标方法及记录表，票决材料（需要投票的）；</w:t>
      </w:r>
    </w:p>
    <w:p w14:paraId="490440EB"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（4）评标委员会评标报告；</w:t>
      </w:r>
    </w:p>
    <w:p w14:paraId="433B5495"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（5）考察报告（如有）；</w:t>
      </w:r>
    </w:p>
    <w:p w14:paraId="5628B078"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（6）其他与项目定标有关的资料。</w:t>
      </w:r>
    </w:p>
    <w:p w14:paraId="7206CB59" w14:textId="77777777" w:rsidR="00E472F5" w:rsidRPr="00407DDC" w:rsidRDefault="00000000">
      <w:pPr>
        <w:keepNext/>
        <w:keepLines/>
        <w:spacing w:line="360" w:lineRule="auto"/>
        <w:ind w:firstLineChars="200" w:firstLine="422"/>
        <w:rPr>
          <w:rFonts w:ascii="宋体" w:hAnsi="宋体" w:cs="宋体"/>
          <w:b/>
          <w:bCs/>
          <w:szCs w:val="21"/>
        </w:rPr>
      </w:pPr>
      <w:r w:rsidRPr="00407DDC">
        <w:rPr>
          <w:rFonts w:ascii="宋体" w:hAnsi="宋体" w:cs="宋体" w:hint="eastAsia"/>
          <w:b/>
          <w:bCs/>
          <w:szCs w:val="21"/>
        </w:rPr>
        <w:t>5.3.3定标会议程序</w:t>
      </w:r>
    </w:p>
    <w:p w14:paraId="09B41AC8"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（1）定标会议按以下程序进行：按照</w:t>
      </w:r>
      <w:r w:rsidRPr="00407DDC">
        <w:rPr>
          <w:rFonts w:ascii="宋体" w:hAnsi="宋体" w:cs="宋体" w:hint="eastAsia"/>
          <w:b/>
          <w:szCs w:val="21"/>
          <w:shd w:val="clear" w:color="auto" w:fill="FFFFFF"/>
        </w:rPr>
        <w:t>《黄山市房屋建筑和市政基础设施工程招标</w:t>
      </w:r>
      <w:r w:rsidRPr="00407DDC">
        <w:rPr>
          <w:rFonts w:ascii="宋体" w:hAnsi="宋体" w:cs="宋体"/>
          <w:b/>
          <w:szCs w:val="21"/>
          <w:shd w:val="clear" w:color="auto" w:fill="FFFFFF"/>
        </w:rPr>
        <w:t>投标评定分离试点实施办法（试行）</w:t>
      </w:r>
      <w:r w:rsidRPr="00407DDC">
        <w:rPr>
          <w:rFonts w:ascii="宋体" w:hAnsi="宋体" w:cs="宋体" w:hint="eastAsia"/>
          <w:b/>
          <w:szCs w:val="21"/>
          <w:shd w:val="clear" w:color="auto" w:fill="FFFFFF"/>
        </w:rPr>
        <w:t>》（黄公管〔</w:t>
      </w:r>
      <w:r w:rsidRPr="00407DDC">
        <w:rPr>
          <w:rFonts w:ascii="宋体" w:hAnsi="宋体" w:cs="宋体"/>
          <w:b/>
          <w:szCs w:val="21"/>
          <w:shd w:val="clear" w:color="auto" w:fill="FFFFFF"/>
        </w:rPr>
        <w:t xml:space="preserve">2024〕1 </w:t>
      </w:r>
      <w:r w:rsidRPr="00407DDC">
        <w:rPr>
          <w:rFonts w:ascii="宋体" w:hAnsi="宋体" w:cs="宋体" w:hint="eastAsia"/>
          <w:b/>
          <w:szCs w:val="21"/>
          <w:shd w:val="clear" w:color="auto" w:fill="FFFFFF"/>
        </w:rPr>
        <w:t>号）</w:t>
      </w:r>
      <w:r w:rsidRPr="00407DDC">
        <w:rPr>
          <w:rFonts w:ascii="宋体" w:hAnsi="宋体" w:cs="宋体" w:hint="eastAsia"/>
          <w:bCs/>
          <w:szCs w:val="21"/>
          <w:shd w:val="clear" w:color="auto" w:fill="FFFFFF"/>
        </w:rPr>
        <w:t>规定执行。</w:t>
      </w:r>
    </w:p>
    <w:p w14:paraId="5D743176"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（2）定标会议中，定标委员会不得改变招标文件、投标文件和评标的实质性内容。</w:t>
      </w:r>
    </w:p>
    <w:p w14:paraId="4D9A6EA8"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（3）招标人决定是否进行问询答辩，如招标人组织问询答辩环节的，按照定标备选单位公示的顺序答辩，问询答辩环节结束后即退出定标会议现场。</w:t>
      </w:r>
    </w:p>
    <w:p w14:paraId="3894075C"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（4）如需要进行问询答辩的，在问询答辩环节提问和答复不得改变招标文件、投标文件和评标的实质性内容。</w:t>
      </w:r>
    </w:p>
    <w:p w14:paraId="21EB3695"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（5）定标会议由招标人主持，原则上按以下程序进</w:t>
      </w:r>
      <w:r w:rsidRPr="00407DDC">
        <w:rPr>
          <w:rFonts w:ascii="宋体" w:hAnsi="宋体" w:cs="宋体"/>
          <w:bCs/>
          <w:szCs w:val="21"/>
          <w:shd w:val="clear" w:color="auto" w:fill="FFFFFF"/>
        </w:rPr>
        <w:t xml:space="preserve">行： </w:t>
      </w:r>
    </w:p>
    <w:p w14:paraId="5799A3A8"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fldChar w:fldCharType="begin"/>
      </w:r>
      <w:r w:rsidRPr="00407DDC">
        <w:rPr>
          <w:rFonts w:ascii="宋体" w:hAnsi="宋体" w:cs="宋体" w:hint="eastAsia"/>
          <w:bCs/>
          <w:szCs w:val="21"/>
          <w:shd w:val="clear" w:color="auto" w:fill="FFFFFF"/>
        </w:rPr>
        <w:instrText xml:space="preserve"> = 1 \* GB3 \* MERGEFORMAT </w:instrText>
      </w:r>
      <w:r w:rsidRPr="00407DDC">
        <w:rPr>
          <w:rFonts w:ascii="宋体" w:hAnsi="宋体" w:cs="宋体" w:hint="eastAsia"/>
          <w:bCs/>
          <w:szCs w:val="21"/>
          <w:shd w:val="clear" w:color="auto" w:fill="FFFFFF"/>
        </w:rPr>
        <w:fldChar w:fldCharType="separate"/>
      </w:r>
      <w:r w:rsidRPr="00407DDC">
        <w:t>①</w:t>
      </w:r>
      <w:r w:rsidRPr="00407DDC">
        <w:rPr>
          <w:rFonts w:ascii="宋体" w:hAnsi="宋体" w:cs="宋体" w:hint="eastAsia"/>
          <w:bCs/>
          <w:szCs w:val="21"/>
          <w:shd w:val="clear" w:color="auto" w:fill="FFFFFF"/>
        </w:rPr>
        <w:fldChar w:fldCharType="end"/>
      </w:r>
      <w:r w:rsidRPr="00407DDC">
        <w:rPr>
          <w:rFonts w:ascii="宋体" w:hAnsi="宋体" w:cs="宋体"/>
          <w:bCs/>
          <w:szCs w:val="21"/>
          <w:shd w:val="clear" w:color="auto" w:fill="FFFFFF"/>
        </w:rPr>
        <w:t xml:space="preserve">招标人介绍定标程序及须知，定标成员签署承诺书。 </w:t>
      </w:r>
    </w:p>
    <w:p w14:paraId="3C284058"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bCs/>
          <w:szCs w:val="21"/>
          <w:shd w:val="clear" w:color="auto" w:fill="FFFFFF"/>
        </w:rPr>
        <w:fldChar w:fldCharType="begin"/>
      </w:r>
      <w:r w:rsidRPr="00407DDC">
        <w:rPr>
          <w:rFonts w:ascii="宋体" w:hAnsi="宋体" w:cs="宋体"/>
          <w:bCs/>
          <w:szCs w:val="21"/>
          <w:shd w:val="clear" w:color="auto" w:fill="FFFFFF"/>
        </w:rPr>
        <w:instrText xml:space="preserve"> = 2 \* GB3 \* MERGEFORMAT </w:instrText>
      </w:r>
      <w:r w:rsidRPr="00407DDC">
        <w:rPr>
          <w:rFonts w:ascii="宋体" w:hAnsi="宋体" w:cs="宋体"/>
          <w:bCs/>
          <w:szCs w:val="21"/>
          <w:shd w:val="clear" w:color="auto" w:fill="FFFFFF"/>
        </w:rPr>
        <w:fldChar w:fldCharType="separate"/>
      </w:r>
      <w:r w:rsidRPr="00407DDC">
        <w:t>②</w:t>
      </w:r>
      <w:r w:rsidRPr="00407DDC">
        <w:rPr>
          <w:rFonts w:ascii="宋体" w:hAnsi="宋体" w:cs="宋体"/>
          <w:bCs/>
          <w:szCs w:val="21"/>
          <w:shd w:val="clear" w:color="auto" w:fill="FFFFFF"/>
        </w:rPr>
        <w:fldChar w:fldCharType="end"/>
      </w:r>
      <w:r w:rsidRPr="00407DDC">
        <w:rPr>
          <w:rFonts w:ascii="宋体" w:hAnsi="宋体" w:cs="宋体"/>
          <w:bCs/>
          <w:szCs w:val="21"/>
          <w:shd w:val="clear" w:color="auto" w:fill="FFFFFF"/>
        </w:rPr>
        <w:t>招标人介绍项目基本情况、招标情况。</w:t>
      </w:r>
    </w:p>
    <w:p w14:paraId="6F39416A"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bCs/>
          <w:szCs w:val="21"/>
          <w:shd w:val="clear" w:color="auto" w:fill="FFFFFF"/>
        </w:rPr>
        <w:fldChar w:fldCharType="begin"/>
      </w:r>
      <w:r w:rsidRPr="00407DDC">
        <w:rPr>
          <w:rFonts w:ascii="宋体" w:hAnsi="宋体" w:cs="宋体"/>
          <w:bCs/>
          <w:szCs w:val="21"/>
          <w:shd w:val="clear" w:color="auto" w:fill="FFFFFF"/>
        </w:rPr>
        <w:instrText xml:space="preserve"> = 3 \* GB3 \* MERGEFORMAT </w:instrText>
      </w:r>
      <w:r w:rsidRPr="00407DDC">
        <w:rPr>
          <w:rFonts w:ascii="宋体" w:hAnsi="宋体" w:cs="宋体"/>
          <w:bCs/>
          <w:szCs w:val="21"/>
          <w:shd w:val="clear" w:color="auto" w:fill="FFFFFF"/>
        </w:rPr>
        <w:fldChar w:fldCharType="separate"/>
      </w:r>
      <w:r w:rsidRPr="00407DDC">
        <w:t>③</w:t>
      </w:r>
      <w:r w:rsidRPr="00407DDC">
        <w:rPr>
          <w:rFonts w:ascii="宋体" w:hAnsi="宋体" w:cs="宋体"/>
          <w:bCs/>
          <w:szCs w:val="21"/>
          <w:shd w:val="clear" w:color="auto" w:fill="FFFFFF"/>
        </w:rPr>
        <w:fldChar w:fldCharType="end"/>
      </w:r>
      <w:r w:rsidRPr="00407DDC">
        <w:rPr>
          <w:rFonts w:ascii="宋体" w:hAnsi="宋体" w:cs="宋体"/>
          <w:bCs/>
          <w:szCs w:val="21"/>
          <w:shd w:val="clear" w:color="auto" w:fill="FFFFFF"/>
        </w:rPr>
        <w:t>招标人介绍评审情况、专家评审意见等。</w:t>
      </w:r>
    </w:p>
    <w:p w14:paraId="028F6A5C"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bCs/>
          <w:szCs w:val="21"/>
          <w:shd w:val="clear" w:color="auto" w:fill="FFFFFF"/>
        </w:rPr>
        <w:fldChar w:fldCharType="begin"/>
      </w:r>
      <w:r w:rsidRPr="00407DDC">
        <w:rPr>
          <w:rFonts w:ascii="宋体" w:hAnsi="宋体" w:cs="宋体"/>
          <w:bCs/>
          <w:szCs w:val="21"/>
          <w:shd w:val="clear" w:color="auto" w:fill="FFFFFF"/>
        </w:rPr>
        <w:instrText xml:space="preserve"> = 4 \* GB3 \* MERGEFORMAT </w:instrText>
      </w:r>
      <w:r w:rsidRPr="00407DDC">
        <w:rPr>
          <w:rFonts w:ascii="宋体" w:hAnsi="宋体" w:cs="宋体"/>
          <w:bCs/>
          <w:szCs w:val="21"/>
          <w:shd w:val="clear" w:color="auto" w:fill="FFFFFF"/>
        </w:rPr>
        <w:fldChar w:fldCharType="separate"/>
      </w:r>
      <w:r w:rsidRPr="00407DDC">
        <w:t>④</w:t>
      </w:r>
      <w:r w:rsidRPr="00407DDC">
        <w:rPr>
          <w:rFonts w:ascii="宋体" w:hAnsi="宋体" w:cs="宋体"/>
          <w:bCs/>
          <w:szCs w:val="21"/>
          <w:shd w:val="clear" w:color="auto" w:fill="FFFFFF"/>
        </w:rPr>
        <w:fldChar w:fldCharType="end"/>
      </w:r>
      <w:r w:rsidRPr="00407DDC">
        <w:rPr>
          <w:rFonts w:ascii="宋体" w:hAnsi="宋体" w:cs="宋体"/>
          <w:bCs/>
          <w:szCs w:val="21"/>
          <w:shd w:val="clear" w:color="auto" w:fill="FFFFFF"/>
        </w:rPr>
        <w:t>招标人结合对</w:t>
      </w:r>
      <w:r w:rsidR="003D7953" w:rsidRPr="00407DDC">
        <w:rPr>
          <w:rFonts w:ascii="宋体" w:hAnsi="宋体" w:cs="宋体"/>
          <w:bCs/>
          <w:szCs w:val="21"/>
          <w:shd w:val="clear" w:color="auto" w:fill="FFFFFF"/>
        </w:rPr>
        <w:t>定标候选人</w:t>
      </w:r>
      <w:r w:rsidRPr="00407DDC">
        <w:rPr>
          <w:rFonts w:ascii="宋体" w:hAnsi="宋体" w:cs="宋体"/>
          <w:bCs/>
          <w:szCs w:val="21"/>
          <w:shd w:val="clear" w:color="auto" w:fill="FFFFFF"/>
        </w:rPr>
        <w:t>的考察、函调及相关资料，汇报各</w:t>
      </w:r>
      <w:r w:rsidR="003D7953" w:rsidRPr="00407DDC">
        <w:rPr>
          <w:rFonts w:ascii="宋体" w:hAnsi="宋体" w:cs="宋体"/>
          <w:bCs/>
          <w:szCs w:val="21"/>
          <w:shd w:val="clear" w:color="auto" w:fill="FFFFFF"/>
        </w:rPr>
        <w:t>定标候选人</w:t>
      </w:r>
      <w:r w:rsidRPr="00407DDC">
        <w:rPr>
          <w:rFonts w:ascii="宋体" w:hAnsi="宋体" w:cs="宋体"/>
          <w:bCs/>
          <w:szCs w:val="21"/>
          <w:shd w:val="clear" w:color="auto" w:fill="FFFFFF"/>
        </w:rPr>
        <w:t xml:space="preserve">的优势、不足、风险等。 </w:t>
      </w:r>
    </w:p>
    <w:p w14:paraId="52EFFFCC"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bCs/>
          <w:szCs w:val="21"/>
          <w:shd w:val="clear" w:color="auto" w:fill="FFFFFF"/>
        </w:rPr>
        <w:fldChar w:fldCharType="begin"/>
      </w:r>
      <w:r w:rsidRPr="00407DDC">
        <w:rPr>
          <w:rFonts w:ascii="宋体" w:hAnsi="宋体" w:cs="宋体"/>
          <w:bCs/>
          <w:szCs w:val="21"/>
          <w:shd w:val="clear" w:color="auto" w:fill="FFFFFF"/>
        </w:rPr>
        <w:instrText xml:space="preserve"> = 5 \* GB3 \* MERGEFORMAT </w:instrText>
      </w:r>
      <w:r w:rsidRPr="00407DDC">
        <w:rPr>
          <w:rFonts w:ascii="宋体" w:hAnsi="宋体" w:cs="宋体"/>
          <w:bCs/>
          <w:szCs w:val="21"/>
          <w:shd w:val="clear" w:color="auto" w:fill="FFFFFF"/>
        </w:rPr>
        <w:fldChar w:fldCharType="separate"/>
      </w:r>
      <w:r w:rsidRPr="00407DDC">
        <w:t>⑤</w:t>
      </w:r>
      <w:r w:rsidRPr="00407DDC">
        <w:rPr>
          <w:rFonts w:ascii="宋体" w:hAnsi="宋体" w:cs="宋体"/>
          <w:bCs/>
          <w:szCs w:val="21"/>
          <w:shd w:val="clear" w:color="auto" w:fill="FFFFFF"/>
        </w:rPr>
        <w:fldChar w:fldCharType="end"/>
      </w:r>
      <w:r w:rsidRPr="00407DDC">
        <w:rPr>
          <w:rFonts w:ascii="宋体" w:hAnsi="宋体" w:cs="宋体"/>
          <w:bCs/>
          <w:szCs w:val="21"/>
          <w:shd w:val="clear" w:color="auto" w:fill="FFFFFF"/>
        </w:rPr>
        <w:t>如要求</w:t>
      </w:r>
      <w:r w:rsidR="003D7953" w:rsidRPr="00407DDC">
        <w:rPr>
          <w:rFonts w:ascii="宋体" w:hAnsi="宋体" w:cs="宋体"/>
          <w:bCs/>
          <w:szCs w:val="21"/>
          <w:shd w:val="clear" w:color="auto" w:fill="FFFFFF"/>
        </w:rPr>
        <w:t>定标候选人</w:t>
      </w:r>
      <w:r w:rsidRPr="00407DDC">
        <w:rPr>
          <w:rFonts w:ascii="宋体" w:hAnsi="宋体" w:cs="宋体"/>
          <w:bCs/>
          <w:szCs w:val="21"/>
          <w:shd w:val="clear" w:color="auto" w:fill="FFFFFF"/>
        </w:rPr>
        <w:t>答辩的，可组织</w:t>
      </w:r>
      <w:r w:rsidR="003D7953" w:rsidRPr="00407DDC">
        <w:rPr>
          <w:rFonts w:ascii="宋体" w:hAnsi="宋体" w:cs="宋体"/>
          <w:bCs/>
          <w:szCs w:val="21"/>
          <w:shd w:val="clear" w:color="auto" w:fill="FFFFFF"/>
        </w:rPr>
        <w:t>定标候选人</w:t>
      </w:r>
      <w:r w:rsidRPr="00407DDC">
        <w:rPr>
          <w:rFonts w:ascii="宋体" w:hAnsi="宋体" w:cs="宋体"/>
          <w:bCs/>
          <w:szCs w:val="21"/>
          <w:shd w:val="clear" w:color="auto" w:fill="FFFFFF"/>
        </w:rPr>
        <w:t xml:space="preserve">的项目负责人，针对有关问题，向定标委员会进行答辩。 </w:t>
      </w:r>
    </w:p>
    <w:p w14:paraId="5C350DAD"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bCs/>
          <w:szCs w:val="21"/>
          <w:shd w:val="clear" w:color="auto" w:fill="FFFFFF"/>
        </w:rPr>
        <w:fldChar w:fldCharType="begin"/>
      </w:r>
      <w:r w:rsidRPr="00407DDC">
        <w:rPr>
          <w:rFonts w:ascii="宋体" w:hAnsi="宋体" w:cs="宋体"/>
          <w:bCs/>
          <w:szCs w:val="21"/>
          <w:shd w:val="clear" w:color="auto" w:fill="FFFFFF"/>
        </w:rPr>
        <w:instrText xml:space="preserve"> = 6 \* GB3 \* MERGEFORMAT </w:instrText>
      </w:r>
      <w:r w:rsidRPr="00407DDC">
        <w:rPr>
          <w:rFonts w:ascii="宋体" w:hAnsi="宋体" w:cs="宋体"/>
          <w:bCs/>
          <w:szCs w:val="21"/>
          <w:shd w:val="clear" w:color="auto" w:fill="FFFFFF"/>
        </w:rPr>
        <w:fldChar w:fldCharType="separate"/>
      </w:r>
      <w:r w:rsidRPr="00407DDC">
        <w:t>⑥</w:t>
      </w:r>
      <w:r w:rsidRPr="00407DDC">
        <w:rPr>
          <w:rFonts w:ascii="宋体" w:hAnsi="宋体" w:cs="宋体"/>
          <w:bCs/>
          <w:szCs w:val="21"/>
          <w:shd w:val="clear" w:color="auto" w:fill="FFFFFF"/>
        </w:rPr>
        <w:fldChar w:fldCharType="end"/>
      </w:r>
      <w:r w:rsidRPr="00407DDC">
        <w:rPr>
          <w:rFonts w:ascii="宋体" w:hAnsi="宋体" w:cs="宋体"/>
          <w:bCs/>
          <w:szCs w:val="21"/>
          <w:shd w:val="clear" w:color="auto" w:fill="FFFFFF"/>
        </w:rPr>
        <w:t xml:space="preserve">非定标相关人员离场（不含监督小组等工作人员）。 </w:t>
      </w:r>
    </w:p>
    <w:p w14:paraId="7A5A8B26"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bCs/>
          <w:szCs w:val="21"/>
          <w:shd w:val="clear" w:color="auto" w:fill="FFFFFF"/>
        </w:rPr>
        <w:lastRenderedPageBreak/>
        <w:fldChar w:fldCharType="begin"/>
      </w:r>
      <w:r w:rsidRPr="00407DDC">
        <w:rPr>
          <w:rFonts w:ascii="宋体" w:hAnsi="宋体" w:cs="宋体"/>
          <w:bCs/>
          <w:szCs w:val="21"/>
          <w:shd w:val="clear" w:color="auto" w:fill="FFFFFF"/>
        </w:rPr>
        <w:instrText xml:space="preserve"> = 7 \* GB3 \* MERGEFORMAT </w:instrText>
      </w:r>
      <w:r w:rsidRPr="00407DDC">
        <w:rPr>
          <w:rFonts w:ascii="宋体" w:hAnsi="宋体" w:cs="宋体"/>
          <w:bCs/>
          <w:szCs w:val="21"/>
          <w:shd w:val="clear" w:color="auto" w:fill="FFFFFF"/>
        </w:rPr>
        <w:fldChar w:fldCharType="separate"/>
      </w:r>
      <w:r w:rsidRPr="00407DDC">
        <w:t>⑦</w:t>
      </w:r>
      <w:r w:rsidRPr="00407DDC">
        <w:rPr>
          <w:rFonts w:ascii="宋体" w:hAnsi="宋体" w:cs="宋体"/>
          <w:bCs/>
          <w:szCs w:val="21"/>
          <w:shd w:val="clear" w:color="auto" w:fill="FFFFFF"/>
        </w:rPr>
        <w:fldChar w:fldCharType="end"/>
      </w:r>
      <w:r w:rsidRPr="00407DDC">
        <w:rPr>
          <w:rFonts w:ascii="宋体" w:hAnsi="宋体" w:cs="宋体"/>
          <w:bCs/>
          <w:szCs w:val="21"/>
          <w:shd w:val="clear" w:color="auto" w:fill="FFFFFF"/>
        </w:rPr>
        <w:t xml:space="preserve">采用集体议事法的，定标委员会成员各自发表意见，定标委员会组长定标；采用其他定标法的，按照招标文件规定的方式确定中标人。 </w:t>
      </w:r>
    </w:p>
    <w:p w14:paraId="7E9920D2"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bCs/>
          <w:szCs w:val="21"/>
          <w:shd w:val="clear" w:color="auto" w:fill="FFFFFF"/>
        </w:rPr>
        <w:fldChar w:fldCharType="begin"/>
      </w:r>
      <w:r w:rsidRPr="00407DDC">
        <w:rPr>
          <w:rFonts w:ascii="宋体" w:hAnsi="宋体" w:cs="宋体"/>
          <w:bCs/>
          <w:szCs w:val="21"/>
          <w:shd w:val="clear" w:color="auto" w:fill="FFFFFF"/>
        </w:rPr>
        <w:instrText xml:space="preserve"> = 8 \* GB3 \* MERGEFORMAT </w:instrText>
      </w:r>
      <w:r w:rsidRPr="00407DDC">
        <w:rPr>
          <w:rFonts w:ascii="宋体" w:hAnsi="宋体" w:cs="宋体"/>
          <w:bCs/>
          <w:szCs w:val="21"/>
          <w:shd w:val="clear" w:color="auto" w:fill="FFFFFF"/>
        </w:rPr>
        <w:fldChar w:fldCharType="separate"/>
      </w:r>
      <w:r w:rsidRPr="00407DDC">
        <w:t>⑧</w:t>
      </w:r>
      <w:r w:rsidRPr="00407DDC">
        <w:rPr>
          <w:rFonts w:ascii="宋体" w:hAnsi="宋体" w:cs="宋体"/>
          <w:bCs/>
          <w:szCs w:val="21"/>
          <w:shd w:val="clear" w:color="auto" w:fill="FFFFFF"/>
        </w:rPr>
        <w:fldChar w:fldCharType="end"/>
      </w:r>
      <w:r w:rsidRPr="00407DDC">
        <w:rPr>
          <w:rFonts w:ascii="宋体" w:hAnsi="宋体" w:cs="宋体"/>
          <w:bCs/>
          <w:szCs w:val="21"/>
          <w:shd w:val="clear" w:color="auto" w:fill="FFFFFF"/>
        </w:rPr>
        <w:t>形成定标报告。定标报告内容应包括：定标程序、定标委员会成员名单、定标要素、考察报告及函调相关资料（如有）、定标办法、定标结果等</w:t>
      </w:r>
    </w:p>
    <w:p w14:paraId="538D0768" w14:textId="77777777" w:rsidR="00E472F5" w:rsidRPr="00407DDC" w:rsidRDefault="00000000">
      <w:pPr>
        <w:keepNext/>
        <w:keepLines/>
        <w:spacing w:line="360" w:lineRule="auto"/>
        <w:ind w:firstLineChars="200" w:firstLine="422"/>
        <w:rPr>
          <w:rFonts w:ascii="宋体" w:hAnsi="宋体" w:cs="宋体"/>
          <w:b/>
          <w:bCs/>
          <w:szCs w:val="21"/>
        </w:rPr>
      </w:pPr>
      <w:r w:rsidRPr="00407DDC">
        <w:rPr>
          <w:rFonts w:ascii="宋体" w:hAnsi="宋体" w:cs="宋体" w:hint="eastAsia"/>
          <w:b/>
          <w:bCs/>
          <w:szCs w:val="21"/>
        </w:rPr>
        <w:t>5.4 定标参考因素</w:t>
      </w:r>
    </w:p>
    <w:p w14:paraId="64620901"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cs="宋体" w:hint="eastAsia"/>
          <w:bCs/>
          <w:szCs w:val="21"/>
          <w:shd w:val="clear" w:color="auto" w:fill="FFFFFF"/>
        </w:rPr>
        <w:t>主要</w:t>
      </w:r>
      <w:r w:rsidRPr="00407DDC">
        <w:rPr>
          <w:rFonts w:ascii="宋体" w:hAnsi="宋体" w:cs="宋体" w:hint="eastAsia"/>
          <w:szCs w:val="21"/>
        </w:rPr>
        <w:t>包括且不限于以下内容（可勾选）：</w:t>
      </w:r>
    </w:p>
    <w:p w14:paraId="20005E9B"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hint="eastAsia"/>
          <w:szCs w:val="21"/>
        </w:rPr>
        <w:t>□</w:t>
      </w:r>
      <w:r w:rsidRPr="00407DDC">
        <w:rPr>
          <w:rFonts w:ascii="宋体" w:hAnsi="宋体" w:cs="宋体" w:hint="eastAsia"/>
          <w:szCs w:val="21"/>
        </w:rPr>
        <w:t>（1）</w:t>
      </w:r>
      <w:r w:rsidRPr="00407DDC">
        <w:rPr>
          <w:rFonts w:ascii="宋体" w:hAnsi="宋体" w:cs="宋体" w:hint="eastAsia"/>
          <w:bCs/>
          <w:szCs w:val="21"/>
          <w:shd w:val="clear" w:color="auto" w:fill="FFFFFF"/>
        </w:rPr>
        <w:t>设计方案、大纲的</w:t>
      </w:r>
      <w:r w:rsidRPr="00407DDC">
        <w:rPr>
          <w:rFonts w:ascii="宋体" w:hAnsi="宋体" w:cs="宋体" w:hint="eastAsia"/>
          <w:szCs w:val="21"/>
        </w:rPr>
        <w:t>针对性与可行性；</w:t>
      </w:r>
    </w:p>
    <w:p w14:paraId="493A21B9"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hint="eastAsia"/>
          <w:szCs w:val="21"/>
        </w:rPr>
        <w:t>□</w:t>
      </w:r>
      <w:r w:rsidRPr="00407DDC">
        <w:rPr>
          <w:rFonts w:ascii="宋体" w:hAnsi="宋体" w:cs="宋体" w:hint="eastAsia"/>
          <w:szCs w:val="21"/>
        </w:rPr>
        <w:t>（2）拟派项目</w:t>
      </w:r>
      <w:r w:rsidRPr="00407DDC">
        <w:rPr>
          <w:rFonts w:ascii="宋体" w:hAnsi="宋体" w:cs="宋体" w:hint="eastAsia"/>
          <w:bCs/>
          <w:szCs w:val="21"/>
          <w:shd w:val="clear" w:color="auto" w:fill="FFFFFF"/>
        </w:rPr>
        <w:t>设计团队</w:t>
      </w:r>
      <w:r w:rsidRPr="00407DDC">
        <w:rPr>
          <w:rFonts w:ascii="宋体" w:hAnsi="宋体" w:cs="宋体" w:hint="eastAsia"/>
          <w:szCs w:val="21"/>
        </w:rPr>
        <w:t>的技术能力与履约水平；</w:t>
      </w:r>
    </w:p>
    <w:p w14:paraId="562C7FA3"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hint="eastAsia"/>
          <w:szCs w:val="21"/>
        </w:rPr>
        <w:t>□</w:t>
      </w:r>
      <w:r w:rsidRPr="00407DDC">
        <w:rPr>
          <w:rFonts w:ascii="宋体" w:hAnsi="宋体" w:cs="宋体" w:hint="eastAsia"/>
          <w:szCs w:val="21"/>
        </w:rPr>
        <w:t>（3）企业资质等级；</w:t>
      </w:r>
    </w:p>
    <w:p w14:paraId="04296A5C"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hint="eastAsia"/>
          <w:szCs w:val="21"/>
        </w:rPr>
        <w:t>□</w:t>
      </w:r>
      <w:r w:rsidRPr="00407DDC">
        <w:rPr>
          <w:rFonts w:ascii="宋体" w:hAnsi="宋体" w:cs="宋体" w:hint="eastAsia"/>
          <w:szCs w:val="21"/>
        </w:rPr>
        <w:t>（</w:t>
      </w:r>
      <w:r w:rsidRPr="00407DDC">
        <w:rPr>
          <w:rFonts w:ascii="宋体" w:hAnsi="宋体" w:cs="宋体"/>
          <w:szCs w:val="21"/>
        </w:rPr>
        <w:t>4</w:t>
      </w:r>
      <w:r w:rsidRPr="00407DDC">
        <w:rPr>
          <w:rFonts w:ascii="宋体" w:hAnsi="宋体" w:cs="宋体" w:hint="eastAsia"/>
          <w:szCs w:val="21"/>
        </w:rPr>
        <w:t>）企业及</w:t>
      </w:r>
      <w:r w:rsidRPr="00407DDC">
        <w:rPr>
          <w:rFonts w:ascii="宋体" w:hAnsi="宋体" w:cs="宋体" w:hint="eastAsia"/>
          <w:bCs/>
          <w:szCs w:val="21"/>
          <w:shd w:val="clear" w:color="auto" w:fill="FFFFFF"/>
        </w:rPr>
        <w:t>设计负责人</w:t>
      </w:r>
      <w:r w:rsidRPr="00407DDC">
        <w:rPr>
          <w:rFonts w:ascii="宋体" w:hAnsi="宋体" w:cs="宋体" w:hint="eastAsia"/>
          <w:szCs w:val="21"/>
        </w:rPr>
        <w:t>获奖情况；</w:t>
      </w:r>
    </w:p>
    <w:p w14:paraId="43E1EC3E"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hint="eastAsia"/>
          <w:szCs w:val="21"/>
        </w:rPr>
        <w:t>□</w:t>
      </w:r>
      <w:r w:rsidRPr="00407DDC">
        <w:rPr>
          <w:rFonts w:ascii="宋体" w:hAnsi="宋体" w:cs="宋体" w:hint="eastAsia"/>
          <w:szCs w:val="21"/>
        </w:rPr>
        <w:t>（</w:t>
      </w:r>
      <w:r w:rsidRPr="00407DDC">
        <w:rPr>
          <w:rFonts w:ascii="宋体" w:hAnsi="宋体" w:cs="宋体"/>
          <w:szCs w:val="21"/>
        </w:rPr>
        <w:t>5</w:t>
      </w:r>
      <w:r w:rsidRPr="00407DDC">
        <w:rPr>
          <w:rFonts w:ascii="宋体" w:hAnsi="宋体" w:cs="宋体" w:hint="eastAsia"/>
          <w:szCs w:val="21"/>
        </w:rPr>
        <w:t>）类似及</w:t>
      </w:r>
      <w:r w:rsidRPr="00407DDC">
        <w:rPr>
          <w:rFonts w:ascii="宋体" w:hAnsi="宋体" w:cs="宋体" w:hint="eastAsia"/>
          <w:bCs/>
          <w:szCs w:val="21"/>
          <w:shd w:val="clear" w:color="auto" w:fill="FFFFFF"/>
        </w:rPr>
        <w:t>设计负责人</w:t>
      </w:r>
      <w:r w:rsidRPr="00407DDC">
        <w:rPr>
          <w:rFonts w:ascii="宋体" w:hAnsi="宋体" w:cs="宋体" w:hint="eastAsia"/>
          <w:szCs w:val="21"/>
        </w:rPr>
        <w:t>业绩；</w:t>
      </w:r>
    </w:p>
    <w:p w14:paraId="4D30CF6E"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hint="eastAsia"/>
          <w:szCs w:val="21"/>
        </w:rPr>
        <w:t>□</w:t>
      </w:r>
      <w:r w:rsidRPr="00407DDC">
        <w:rPr>
          <w:rFonts w:ascii="宋体" w:hAnsi="宋体" w:cs="宋体" w:hint="eastAsia"/>
          <w:szCs w:val="21"/>
        </w:rPr>
        <w:t>（</w:t>
      </w:r>
      <w:r w:rsidRPr="00407DDC">
        <w:rPr>
          <w:rFonts w:ascii="宋体" w:hAnsi="宋体" w:cs="宋体"/>
          <w:szCs w:val="21"/>
        </w:rPr>
        <w:t>6</w:t>
      </w:r>
      <w:r w:rsidRPr="00407DDC">
        <w:rPr>
          <w:rFonts w:ascii="宋体" w:hAnsi="宋体" w:cs="宋体" w:hint="eastAsia"/>
          <w:szCs w:val="21"/>
        </w:rPr>
        <w:t>）服务便利度；</w:t>
      </w:r>
    </w:p>
    <w:p w14:paraId="64927EAF"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hint="eastAsia"/>
          <w:szCs w:val="21"/>
        </w:rPr>
        <w:t>□</w:t>
      </w:r>
      <w:r w:rsidRPr="00407DDC">
        <w:rPr>
          <w:rFonts w:ascii="宋体" w:hAnsi="宋体" w:cs="宋体" w:hint="eastAsia"/>
          <w:szCs w:val="21"/>
        </w:rPr>
        <w:t>（</w:t>
      </w:r>
      <w:r w:rsidRPr="00407DDC">
        <w:rPr>
          <w:rFonts w:ascii="宋体" w:hAnsi="宋体" w:cs="宋体"/>
          <w:szCs w:val="21"/>
        </w:rPr>
        <w:t>7</w:t>
      </w:r>
      <w:r w:rsidRPr="00407DDC">
        <w:rPr>
          <w:rFonts w:ascii="宋体" w:hAnsi="宋体" w:cs="宋体" w:hint="eastAsia"/>
          <w:szCs w:val="21"/>
        </w:rPr>
        <w:t>）质量安全保障性；</w:t>
      </w:r>
    </w:p>
    <w:p w14:paraId="6312E39A"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hint="eastAsia"/>
          <w:szCs w:val="21"/>
        </w:rPr>
        <w:t>□</w:t>
      </w:r>
      <w:r w:rsidRPr="00407DDC">
        <w:rPr>
          <w:rFonts w:ascii="宋体" w:hAnsi="宋体" w:cs="宋体" w:hint="eastAsia"/>
          <w:szCs w:val="21"/>
        </w:rPr>
        <w:t>（</w:t>
      </w:r>
      <w:r w:rsidRPr="00407DDC">
        <w:rPr>
          <w:rFonts w:ascii="宋体" w:hAnsi="宋体" w:cs="宋体"/>
          <w:szCs w:val="21"/>
        </w:rPr>
        <w:t>8</w:t>
      </w:r>
      <w:r w:rsidRPr="00407DDC">
        <w:rPr>
          <w:rFonts w:ascii="宋体" w:hAnsi="宋体" w:cs="宋体" w:hint="eastAsia"/>
          <w:szCs w:val="21"/>
        </w:rPr>
        <w:t>）劳资纠纷可控度；</w:t>
      </w:r>
    </w:p>
    <w:p w14:paraId="66B27797"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hint="eastAsia"/>
          <w:szCs w:val="21"/>
        </w:rPr>
        <w:t>□</w:t>
      </w:r>
      <w:r w:rsidRPr="00407DDC">
        <w:rPr>
          <w:rFonts w:ascii="宋体" w:hAnsi="宋体" w:cs="宋体" w:hint="eastAsia"/>
          <w:szCs w:val="21"/>
        </w:rPr>
        <w:t>（</w:t>
      </w:r>
      <w:r w:rsidRPr="00407DDC">
        <w:rPr>
          <w:rFonts w:ascii="宋体" w:hAnsi="宋体" w:cs="宋体"/>
          <w:szCs w:val="21"/>
        </w:rPr>
        <w:t>9</w:t>
      </w:r>
      <w:r w:rsidRPr="00407DDC">
        <w:rPr>
          <w:rFonts w:ascii="宋体" w:hAnsi="宋体" w:cs="宋体" w:hint="eastAsia"/>
          <w:szCs w:val="21"/>
        </w:rPr>
        <w:t>）信用评价、投标报价；</w:t>
      </w:r>
    </w:p>
    <w:p w14:paraId="67A2C43A"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cs="宋体" w:hint="eastAsia"/>
          <w:szCs w:val="21"/>
        </w:rPr>
        <w:t>□（1</w:t>
      </w:r>
      <w:r w:rsidRPr="00407DDC">
        <w:rPr>
          <w:rFonts w:ascii="宋体" w:hAnsi="宋体" w:cs="宋体"/>
          <w:szCs w:val="21"/>
        </w:rPr>
        <w:t>0</w:t>
      </w:r>
      <w:r w:rsidRPr="00407DDC">
        <w:rPr>
          <w:rFonts w:ascii="宋体" w:hAnsi="宋体" w:cs="宋体" w:hint="eastAsia"/>
          <w:szCs w:val="21"/>
        </w:rPr>
        <w:t>）合同稳定性、履约可靠度、以往项目的履约情况。</w:t>
      </w:r>
    </w:p>
    <w:p w14:paraId="6A4EE63F" w14:textId="77777777" w:rsidR="00E472F5" w:rsidRPr="00407DDC" w:rsidRDefault="00000000">
      <w:pPr>
        <w:shd w:val="clear" w:color="auto" w:fill="FFFFFF"/>
        <w:snapToGrid w:val="0"/>
        <w:spacing w:line="360" w:lineRule="auto"/>
        <w:ind w:firstLineChars="200" w:firstLine="420"/>
        <w:rPr>
          <w:rFonts w:ascii="宋体" w:hAnsi="宋体" w:cs="宋体"/>
          <w:szCs w:val="21"/>
        </w:rPr>
      </w:pPr>
      <w:bookmarkStart w:id="551" w:name="_Toc155030961"/>
      <w:r w:rsidRPr="00407DDC">
        <w:rPr>
          <w:rFonts w:ascii="宋体" w:hAnsi="宋体" w:cs="宋体" w:hint="eastAsia"/>
          <w:szCs w:val="21"/>
        </w:rPr>
        <w:t>□（1</w:t>
      </w:r>
      <w:r w:rsidRPr="00407DDC">
        <w:rPr>
          <w:rFonts w:ascii="宋体" w:hAnsi="宋体" w:cs="宋体"/>
          <w:szCs w:val="21"/>
        </w:rPr>
        <w:t>1</w:t>
      </w:r>
      <w:r w:rsidRPr="00407DDC">
        <w:rPr>
          <w:rFonts w:ascii="宋体" w:hAnsi="宋体" w:cs="宋体" w:hint="eastAsia"/>
          <w:szCs w:val="21"/>
        </w:rPr>
        <w:t>）招标人认为需</w:t>
      </w:r>
      <w:proofErr w:type="gramStart"/>
      <w:r w:rsidRPr="00407DDC">
        <w:rPr>
          <w:rFonts w:ascii="宋体" w:hAnsi="宋体" w:cs="宋体" w:hint="eastAsia"/>
          <w:szCs w:val="21"/>
        </w:rPr>
        <w:t>考量</w:t>
      </w:r>
      <w:proofErr w:type="gramEnd"/>
      <w:r w:rsidRPr="00407DDC">
        <w:rPr>
          <w:rFonts w:ascii="宋体" w:hAnsi="宋体" w:cs="宋体" w:hint="eastAsia"/>
          <w:szCs w:val="21"/>
        </w:rPr>
        <w:t xml:space="preserve">的其他因素 </w:t>
      </w:r>
    </w:p>
    <w:p w14:paraId="6FE3DE6B" w14:textId="77777777" w:rsidR="00E472F5" w:rsidRPr="00407DDC" w:rsidRDefault="00000000">
      <w:pPr>
        <w:keepNext/>
        <w:keepLines/>
        <w:spacing w:line="360" w:lineRule="auto"/>
        <w:ind w:firstLineChars="200" w:firstLine="422"/>
        <w:rPr>
          <w:rFonts w:ascii="宋体" w:hAnsi="宋体" w:cs="宋体"/>
          <w:b/>
          <w:bCs/>
          <w:szCs w:val="21"/>
        </w:rPr>
      </w:pPr>
      <w:r w:rsidRPr="00407DDC">
        <w:rPr>
          <w:rFonts w:ascii="宋体" w:hAnsi="宋体" w:cs="宋体" w:hint="eastAsia"/>
          <w:b/>
          <w:bCs/>
          <w:szCs w:val="21"/>
        </w:rPr>
        <w:t>5.5定标报告</w:t>
      </w:r>
      <w:bookmarkEnd w:id="551"/>
    </w:p>
    <w:p w14:paraId="13D89F6B"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szCs w:val="21"/>
        </w:rPr>
        <w:t>5.</w:t>
      </w:r>
      <w:r w:rsidRPr="00407DDC">
        <w:rPr>
          <w:rFonts w:ascii="宋体" w:hAnsi="宋体" w:cs="宋体" w:hint="eastAsia"/>
          <w:bCs/>
          <w:szCs w:val="21"/>
          <w:shd w:val="clear" w:color="auto" w:fill="FFFFFF"/>
        </w:rPr>
        <w:t>5.1定标委员会根据定标情况编制定标报告。定标报告应当包括以下内容：</w:t>
      </w:r>
    </w:p>
    <w:p w14:paraId="786878C0"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（1）项目名称、项目编号，招标人及代理机构名称；</w:t>
      </w:r>
    </w:p>
    <w:p w14:paraId="5AED5662"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（2）考察报告（如有）；</w:t>
      </w:r>
    </w:p>
    <w:p w14:paraId="5E17D886"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（3）答辩提纲（如有）；</w:t>
      </w:r>
    </w:p>
    <w:p w14:paraId="53DA6E3C"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w:t>
      </w:r>
      <w:r w:rsidRPr="00407DDC">
        <w:rPr>
          <w:rFonts w:ascii="宋体" w:hAnsi="宋体" w:cs="宋体"/>
          <w:bCs/>
          <w:szCs w:val="21"/>
          <w:shd w:val="clear" w:color="auto" w:fill="FFFFFF"/>
        </w:rPr>
        <w:t>4</w:t>
      </w:r>
      <w:r w:rsidRPr="00407DDC">
        <w:rPr>
          <w:rFonts w:ascii="宋体" w:hAnsi="宋体" w:cs="宋体" w:hint="eastAsia"/>
          <w:bCs/>
          <w:szCs w:val="21"/>
          <w:shd w:val="clear" w:color="auto" w:fill="FFFFFF"/>
        </w:rPr>
        <w:t>）中标人的名称；</w:t>
      </w:r>
    </w:p>
    <w:p w14:paraId="7DC3E0AA"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w:t>
      </w:r>
      <w:r w:rsidRPr="00407DDC">
        <w:rPr>
          <w:rFonts w:ascii="宋体" w:hAnsi="宋体" w:cs="宋体"/>
          <w:bCs/>
          <w:szCs w:val="21"/>
          <w:shd w:val="clear" w:color="auto" w:fill="FFFFFF"/>
        </w:rPr>
        <w:t>5</w:t>
      </w:r>
      <w:r w:rsidRPr="00407DDC">
        <w:rPr>
          <w:rFonts w:ascii="宋体" w:hAnsi="宋体" w:cs="宋体" w:hint="eastAsia"/>
          <w:bCs/>
          <w:szCs w:val="21"/>
          <w:shd w:val="clear" w:color="auto" w:fill="FFFFFF"/>
        </w:rPr>
        <w:t>）中标人相关投标信息（企业资质、设计负责人资质、报价、工期及工程质量等）；</w:t>
      </w:r>
    </w:p>
    <w:p w14:paraId="5E8ED709"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w:t>
      </w:r>
      <w:r w:rsidRPr="00407DDC">
        <w:rPr>
          <w:rFonts w:ascii="宋体" w:hAnsi="宋体" w:cs="宋体"/>
          <w:bCs/>
          <w:szCs w:val="21"/>
          <w:shd w:val="clear" w:color="auto" w:fill="FFFFFF"/>
        </w:rPr>
        <w:t>6</w:t>
      </w:r>
      <w:r w:rsidRPr="00407DDC">
        <w:rPr>
          <w:rFonts w:ascii="宋体" w:hAnsi="宋体" w:cs="宋体" w:hint="eastAsia"/>
          <w:bCs/>
          <w:szCs w:val="21"/>
          <w:shd w:val="clear" w:color="auto" w:fill="FFFFFF"/>
        </w:rPr>
        <w:t>）定标委员会对定标结果的排名；</w:t>
      </w:r>
    </w:p>
    <w:p w14:paraId="28DC6916" w14:textId="77777777" w:rsidR="00E472F5" w:rsidRPr="00407DDC"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407DDC">
        <w:rPr>
          <w:rFonts w:ascii="宋体" w:hAnsi="宋体" w:cs="宋体" w:hint="eastAsia"/>
          <w:bCs/>
          <w:szCs w:val="21"/>
          <w:shd w:val="clear" w:color="auto" w:fill="FFFFFF"/>
        </w:rPr>
        <w:t>（</w:t>
      </w:r>
      <w:r w:rsidRPr="00407DDC">
        <w:rPr>
          <w:rFonts w:ascii="宋体" w:hAnsi="宋体" w:cs="宋体"/>
          <w:bCs/>
          <w:szCs w:val="21"/>
          <w:shd w:val="clear" w:color="auto" w:fill="FFFFFF"/>
        </w:rPr>
        <w:t>7</w:t>
      </w:r>
      <w:r w:rsidRPr="00407DDC">
        <w:rPr>
          <w:rFonts w:ascii="宋体" w:hAnsi="宋体" w:cs="宋体" w:hint="eastAsia"/>
          <w:bCs/>
          <w:szCs w:val="21"/>
          <w:shd w:val="clear" w:color="auto" w:fill="FFFFFF"/>
        </w:rPr>
        <w:t>）其他有关材料。</w:t>
      </w:r>
    </w:p>
    <w:p w14:paraId="2AB82B4A" w14:textId="77777777" w:rsidR="00E472F5" w:rsidRPr="00407DDC" w:rsidRDefault="00000000">
      <w:pPr>
        <w:shd w:val="clear" w:color="auto" w:fill="FFFFFF"/>
        <w:snapToGrid w:val="0"/>
        <w:spacing w:line="360" w:lineRule="auto"/>
        <w:ind w:firstLineChars="200" w:firstLine="420"/>
        <w:rPr>
          <w:rFonts w:ascii="宋体" w:hAnsi="宋体" w:cs="宋体"/>
          <w:szCs w:val="21"/>
        </w:rPr>
      </w:pPr>
      <w:r w:rsidRPr="00407DDC">
        <w:rPr>
          <w:rFonts w:ascii="宋体" w:hAnsi="宋体" w:cs="宋体" w:hint="eastAsia"/>
          <w:szCs w:val="21"/>
        </w:rPr>
        <w:t>5.</w:t>
      </w:r>
      <w:r w:rsidRPr="00407DDC">
        <w:rPr>
          <w:rFonts w:ascii="宋体" w:hAnsi="宋体" w:cs="宋体" w:hint="eastAsia"/>
          <w:bCs/>
          <w:szCs w:val="21"/>
          <w:shd w:val="clear" w:color="auto" w:fill="FFFFFF"/>
        </w:rPr>
        <w:t>5.2定标报告由定标委员会全体成员签字。对定标结果有不同意见的定标委员会成员应当以书面形式说明其不同意见和理由。定标委员会成员拒绝在定标报告上签字又不书面说明其不同意见和理由的，视为同意定标结果。</w:t>
      </w:r>
    </w:p>
    <w:p w14:paraId="7661757E" w14:textId="77777777" w:rsidR="00E472F5" w:rsidRPr="00407DDC" w:rsidRDefault="00000000">
      <w:pPr>
        <w:keepNext/>
        <w:keepLines/>
        <w:spacing w:line="360" w:lineRule="auto"/>
        <w:ind w:firstLineChars="200" w:firstLine="422"/>
        <w:rPr>
          <w:rFonts w:ascii="宋体" w:hAnsi="宋体" w:cs="宋体"/>
          <w:b/>
          <w:bCs/>
          <w:szCs w:val="21"/>
        </w:rPr>
      </w:pPr>
      <w:bookmarkStart w:id="552" w:name="_Toc155030962"/>
      <w:r w:rsidRPr="00407DDC">
        <w:rPr>
          <w:rFonts w:ascii="宋体" w:hAnsi="宋体" w:cs="宋体" w:hint="eastAsia"/>
          <w:b/>
          <w:bCs/>
          <w:szCs w:val="21"/>
        </w:rPr>
        <w:t>5.6 资料归档</w:t>
      </w:r>
      <w:bookmarkEnd w:id="552"/>
    </w:p>
    <w:p w14:paraId="13E56B25" w14:textId="77777777" w:rsidR="00E472F5" w:rsidRPr="00407DDC" w:rsidRDefault="00000000">
      <w:pPr>
        <w:adjustRightInd w:val="0"/>
        <w:snapToGrid w:val="0"/>
        <w:spacing w:line="360" w:lineRule="auto"/>
        <w:ind w:firstLineChars="200" w:firstLine="420"/>
        <w:textAlignment w:val="baseline"/>
        <w:rPr>
          <w:rFonts w:ascii="宋体" w:hAnsi="宋体" w:cs="宋体"/>
          <w:szCs w:val="21"/>
        </w:rPr>
      </w:pPr>
      <w:r w:rsidRPr="00407DDC">
        <w:rPr>
          <w:rFonts w:ascii="宋体" w:hAnsi="宋体" w:cs="宋体" w:hint="eastAsia"/>
          <w:szCs w:val="21"/>
        </w:rPr>
        <w:t>招标人应将定标的资料随同招标环节的资料按规定移交公共资源交易中心归档。</w:t>
      </w:r>
      <w:bookmarkEnd w:id="548"/>
    </w:p>
    <w:bookmarkEnd w:id="549"/>
    <w:p w14:paraId="634C3465" w14:textId="77777777" w:rsidR="00E472F5" w:rsidRPr="00407DDC" w:rsidRDefault="00E472F5">
      <w:pPr>
        <w:pStyle w:val="af0"/>
      </w:pPr>
    </w:p>
    <w:p w14:paraId="7D82EB3E" w14:textId="77777777" w:rsidR="00E472F5" w:rsidRPr="00407DDC" w:rsidRDefault="00E472F5">
      <w:pPr>
        <w:snapToGrid w:val="0"/>
        <w:spacing w:line="400" w:lineRule="exact"/>
        <w:ind w:firstLineChars="200" w:firstLine="420"/>
        <w:rPr>
          <w:rFonts w:ascii="宋体" w:hAnsi="宋体"/>
          <w:szCs w:val="21"/>
        </w:rPr>
      </w:pPr>
    </w:p>
    <w:p w14:paraId="2287A096" w14:textId="77777777" w:rsidR="00E472F5" w:rsidRPr="00407DDC" w:rsidRDefault="00000000">
      <w:pPr>
        <w:snapToGrid w:val="0"/>
        <w:spacing w:line="400" w:lineRule="exact"/>
        <w:jc w:val="center"/>
        <w:outlineLvl w:val="0"/>
        <w:rPr>
          <w:rFonts w:ascii="宋体" w:hAnsi="宋体"/>
          <w:b/>
          <w:bCs/>
          <w:kern w:val="44"/>
          <w:sz w:val="36"/>
          <w:szCs w:val="36"/>
        </w:rPr>
      </w:pPr>
      <w:bookmarkStart w:id="553" w:name="_Toc457381680"/>
      <w:bookmarkStart w:id="554" w:name="_Toc472758510"/>
      <w:bookmarkStart w:id="555" w:name="_Toc96524000"/>
      <w:bookmarkEnd w:id="494"/>
      <w:bookmarkEnd w:id="495"/>
      <w:bookmarkEnd w:id="496"/>
      <w:r w:rsidRPr="00407DDC">
        <w:rPr>
          <w:rFonts w:ascii="宋体" w:hAnsi="宋体" w:hint="eastAsia"/>
          <w:b/>
          <w:bCs/>
          <w:kern w:val="44"/>
          <w:sz w:val="36"/>
          <w:szCs w:val="36"/>
        </w:rPr>
        <w:br w:type="page"/>
      </w:r>
      <w:r w:rsidRPr="00407DDC">
        <w:rPr>
          <w:rFonts w:ascii="宋体" w:hAnsi="宋体" w:hint="eastAsia"/>
          <w:b/>
          <w:bCs/>
          <w:kern w:val="44"/>
          <w:sz w:val="36"/>
          <w:szCs w:val="36"/>
        </w:rPr>
        <w:lastRenderedPageBreak/>
        <w:t>第四章 项目设计</w:t>
      </w:r>
      <w:bookmarkEnd w:id="553"/>
      <w:bookmarkEnd w:id="554"/>
      <w:r w:rsidRPr="00407DDC">
        <w:rPr>
          <w:rFonts w:ascii="宋体" w:hAnsi="宋体" w:hint="eastAsia"/>
          <w:b/>
          <w:bCs/>
          <w:kern w:val="44"/>
          <w:sz w:val="36"/>
          <w:szCs w:val="36"/>
        </w:rPr>
        <w:t>任务书</w:t>
      </w:r>
      <w:bookmarkEnd w:id="555"/>
      <w:r w:rsidRPr="00407DDC">
        <w:rPr>
          <w:rFonts w:ascii="宋体" w:hAnsi="宋体" w:hint="eastAsia"/>
          <w:b/>
          <w:bCs/>
          <w:kern w:val="44"/>
          <w:sz w:val="36"/>
          <w:szCs w:val="36"/>
        </w:rPr>
        <w:t xml:space="preserve"> </w:t>
      </w:r>
    </w:p>
    <w:p w14:paraId="48286618" w14:textId="77777777" w:rsidR="00E472F5" w:rsidRPr="00407DDC" w:rsidRDefault="00E472F5">
      <w:pPr>
        <w:snapToGrid w:val="0"/>
        <w:spacing w:line="400" w:lineRule="exact"/>
        <w:rPr>
          <w:rFonts w:ascii="宋体" w:hAnsi="宋体"/>
          <w:b/>
          <w:kern w:val="0"/>
          <w:szCs w:val="21"/>
        </w:rPr>
      </w:pPr>
    </w:p>
    <w:p w14:paraId="50E18B1F" w14:textId="77777777" w:rsidR="00E472F5" w:rsidRPr="00407DDC" w:rsidRDefault="00E472F5">
      <w:pPr>
        <w:snapToGrid w:val="0"/>
        <w:spacing w:line="400" w:lineRule="exact"/>
      </w:pPr>
    </w:p>
    <w:p w14:paraId="77A30D62" w14:textId="77777777" w:rsidR="00E472F5" w:rsidRPr="00407DDC" w:rsidRDefault="00000000">
      <w:pPr>
        <w:keepNext/>
        <w:keepLines/>
        <w:snapToGrid w:val="0"/>
        <w:spacing w:line="360" w:lineRule="auto"/>
        <w:jc w:val="center"/>
        <w:outlineLvl w:val="1"/>
        <w:rPr>
          <w:rFonts w:ascii="宋体" w:hAnsi="宋体"/>
          <w:b/>
          <w:bCs/>
          <w:sz w:val="30"/>
          <w:szCs w:val="30"/>
        </w:rPr>
      </w:pPr>
      <w:bookmarkStart w:id="556" w:name="_Toc470359619"/>
      <w:bookmarkStart w:id="557" w:name="_Toc96524001"/>
      <w:bookmarkStart w:id="558" w:name="_Toc464911297"/>
      <w:bookmarkStart w:id="559" w:name="_Toc464911437"/>
      <w:bookmarkStart w:id="560" w:name="_Toc456776947"/>
      <w:bookmarkStart w:id="561" w:name="_Toc457381681"/>
      <w:r w:rsidRPr="00407DDC">
        <w:rPr>
          <w:rFonts w:ascii="宋体" w:hAnsi="宋体" w:hint="eastAsia"/>
          <w:b/>
          <w:bCs/>
          <w:sz w:val="30"/>
          <w:szCs w:val="30"/>
        </w:rPr>
        <w:t>第一部分  项目概况</w:t>
      </w:r>
      <w:bookmarkEnd w:id="556"/>
      <w:bookmarkEnd w:id="557"/>
      <w:bookmarkEnd w:id="558"/>
      <w:bookmarkEnd w:id="559"/>
      <w:bookmarkEnd w:id="560"/>
      <w:bookmarkEnd w:id="561"/>
    </w:p>
    <w:p w14:paraId="454562BC" w14:textId="77777777" w:rsidR="00E472F5" w:rsidRPr="00407DDC" w:rsidRDefault="00E472F5">
      <w:pPr>
        <w:snapToGrid w:val="0"/>
        <w:spacing w:line="400" w:lineRule="exact"/>
      </w:pPr>
    </w:p>
    <w:p w14:paraId="11E9A323" w14:textId="77777777" w:rsidR="00E472F5" w:rsidRPr="00407DDC" w:rsidRDefault="00000000">
      <w:pPr>
        <w:snapToGrid w:val="0"/>
        <w:spacing w:line="400" w:lineRule="exact"/>
        <w:rPr>
          <w:rFonts w:ascii="宋体" w:hAnsi="宋体"/>
          <w:kern w:val="0"/>
        </w:rPr>
      </w:pPr>
      <w:r w:rsidRPr="00407DDC">
        <w:rPr>
          <w:rFonts w:ascii="宋体" w:hAnsi="宋体" w:hint="eastAsia"/>
          <w:kern w:val="0"/>
        </w:rPr>
        <w:t>一、项目名称：</w:t>
      </w:r>
      <w:permStart w:id="140867865" w:edGrp="everyone"/>
      <w:r w:rsidRPr="00407DDC">
        <w:rPr>
          <w:rFonts w:hint="eastAsia"/>
          <w:u w:val="single"/>
        </w:rPr>
        <w:t xml:space="preserve">                    </w:t>
      </w:r>
      <w:permEnd w:id="140867865"/>
      <w:r w:rsidRPr="00407DDC">
        <w:rPr>
          <w:rFonts w:ascii="宋体" w:hAnsi="宋体" w:hint="eastAsia"/>
          <w:kern w:val="0"/>
        </w:rPr>
        <w:t>；</w:t>
      </w:r>
    </w:p>
    <w:p w14:paraId="4B242B37" w14:textId="77777777" w:rsidR="00E472F5" w:rsidRPr="00407DDC" w:rsidRDefault="00000000">
      <w:pPr>
        <w:snapToGrid w:val="0"/>
        <w:spacing w:line="400" w:lineRule="exact"/>
        <w:ind w:firstLineChars="200" w:firstLine="420"/>
        <w:rPr>
          <w:u w:val="single"/>
        </w:rPr>
      </w:pPr>
      <w:r w:rsidRPr="00407DDC">
        <w:rPr>
          <w:rFonts w:ascii="宋体" w:hAnsi="宋体" w:hint="eastAsia"/>
          <w:kern w:val="0"/>
        </w:rPr>
        <w:t>项目位置：</w:t>
      </w:r>
      <w:permStart w:id="1314469709" w:edGrp="everyone"/>
      <w:r w:rsidRPr="00407DDC">
        <w:rPr>
          <w:rFonts w:hint="eastAsia"/>
          <w:u w:val="single"/>
        </w:rPr>
        <w:t xml:space="preserve">                    </w:t>
      </w:r>
      <w:permEnd w:id="1314469709"/>
    </w:p>
    <w:p w14:paraId="459AAAFB" w14:textId="77777777" w:rsidR="00E472F5" w:rsidRPr="00407DDC" w:rsidRDefault="00000000">
      <w:pPr>
        <w:snapToGrid w:val="0"/>
        <w:spacing w:line="400" w:lineRule="exact"/>
        <w:rPr>
          <w:rFonts w:ascii="宋体" w:hAnsi="宋体"/>
          <w:kern w:val="0"/>
        </w:rPr>
      </w:pPr>
      <w:r w:rsidRPr="00407DDC">
        <w:rPr>
          <w:rFonts w:ascii="宋体" w:hAnsi="宋体" w:hint="eastAsia"/>
          <w:kern w:val="0"/>
        </w:rPr>
        <w:t>二、项目背景：</w:t>
      </w:r>
      <w:permStart w:id="2092334648" w:edGrp="everyone"/>
      <w:r w:rsidRPr="00407DDC">
        <w:rPr>
          <w:rFonts w:hint="eastAsia"/>
          <w:u w:val="single"/>
        </w:rPr>
        <w:t xml:space="preserve">                    </w:t>
      </w:r>
      <w:permEnd w:id="2092334648"/>
      <w:r w:rsidRPr="00407DDC">
        <w:rPr>
          <w:rFonts w:ascii="宋体" w:hAnsi="宋体" w:hint="eastAsia"/>
          <w:kern w:val="0"/>
        </w:rPr>
        <w:t>。</w:t>
      </w:r>
    </w:p>
    <w:p w14:paraId="599E3C65" w14:textId="77777777" w:rsidR="00E472F5" w:rsidRPr="00407DDC" w:rsidRDefault="00000000">
      <w:pPr>
        <w:snapToGrid w:val="0"/>
        <w:spacing w:line="400" w:lineRule="exact"/>
        <w:rPr>
          <w:rFonts w:ascii="宋体" w:hAnsi="宋体"/>
          <w:kern w:val="0"/>
          <w:u w:val="single"/>
        </w:rPr>
      </w:pPr>
      <w:r w:rsidRPr="00407DDC">
        <w:rPr>
          <w:rFonts w:ascii="宋体" w:hAnsi="宋体" w:hint="eastAsia"/>
          <w:kern w:val="0"/>
        </w:rPr>
        <w:t>三、项目基本情况：</w:t>
      </w:r>
    </w:p>
    <w:p w14:paraId="267FC709" w14:textId="77777777" w:rsidR="00E472F5" w:rsidRPr="00407DDC" w:rsidRDefault="00000000">
      <w:pPr>
        <w:snapToGrid w:val="0"/>
        <w:spacing w:line="400" w:lineRule="exact"/>
        <w:rPr>
          <w:rFonts w:ascii="宋体" w:hAnsi="宋体"/>
          <w:kern w:val="0"/>
          <w:u w:val="single"/>
        </w:rPr>
      </w:pPr>
      <w:bookmarkStart w:id="562" w:name="_Toc464911438"/>
      <w:bookmarkStart w:id="563" w:name="_Toc457381682"/>
      <w:bookmarkStart w:id="564" w:name="_Toc464911298"/>
      <w:bookmarkStart w:id="565" w:name="_Toc456776948"/>
      <w:bookmarkStart w:id="566" w:name="_Toc470359621"/>
      <w:permStart w:id="1456679580" w:edGrp="everyone"/>
      <w:r w:rsidRPr="00407DDC">
        <w:rPr>
          <w:rFonts w:ascii="宋体" w:hAnsi="宋体" w:hint="eastAsia"/>
          <w:kern w:val="0"/>
          <w:u w:val="single"/>
        </w:rPr>
        <w:t xml:space="preserve">                                                                                </w:t>
      </w:r>
    </w:p>
    <w:p w14:paraId="0F035DAB" w14:textId="77777777" w:rsidR="00E472F5" w:rsidRPr="00407DDC" w:rsidRDefault="00000000">
      <w:pPr>
        <w:snapToGrid w:val="0"/>
        <w:spacing w:line="400" w:lineRule="exact"/>
        <w:rPr>
          <w:rFonts w:ascii="宋体" w:hAnsi="宋体"/>
          <w:b/>
          <w:bCs/>
          <w:sz w:val="30"/>
          <w:szCs w:val="30"/>
          <w:u w:val="single"/>
        </w:rPr>
      </w:pPr>
      <w:r w:rsidRPr="00407DDC">
        <w:rPr>
          <w:rFonts w:ascii="宋体" w:hAnsi="宋体" w:hint="eastAsia"/>
          <w:kern w:val="0"/>
          <w:u w:val="single"/>
        </w:rPr>
        <w:t xml:space="preserve">                                                                               。</w:t>
      </w:r>
    </w:p>
    <w:permEnd w:id="1456679580"/>
    <w:p w14:paraId="0F2D21D8" w14:textId="77777777" w:rsidR="00E472F5" w:rsidRPr="00407DDC" w:rsidRDefault="00E472F5">
      <w:pPr>
        <w:snapToGrid w:val="0"/>
        <w:spacing w:line="400" w:lineRule="exact"/>
        <w:rPr>
          <w:rFonts w:ascii="宋体" w:hAnsi="宋体"/>
          <w:b/>
          <w:bCs/>
          <w:sz w:val="30"/>
          <w:szCs w:val="30"/>
          <w:u w:val="single"/>
        </w:rPr>
      </w:pPr>
    </w:p>
    <w:p w14:paraId="51782233" w14:textId="77777777" w:rsidR="00E472F5" w:rsidRPr="00407DDC" w:rsidRDefault="00000000">
      <w:pPr>
        <w:keepNext/>
        <w:keepLines/>
        <w:snapToGrid w:val="0"/>
        <w:spacing w:line="360" w:lineRule="auto"/>
        <w:jc w:val="center"/>
        <w:outlineLvl w:val="1"/>
        <w:rPr>
          <w:rFonts w:ascii="宋体" w:hAnsi="宋体"/>
          <w:b/>
          <w:bCs/>
          <w:sz w:val="30"/>
          <w:szCs w:val="30"/>
        </w:rPr>
      </w:pPr>
      <w:bookmarkStart w:id="567" w:name="_Toc96524002"/>
      <w:r w:rsidRPr="00407DDC">
        <w:rPr>
          <w:rFonts w:ascii="宋体" w:hAnsi="宋体" w:hint="eastAsia"/>
          <w:b/>
          <w:bCs/>
          <w:sz w:val="30"/>
          <w:szCs w:val="30"/>
        </w:rPr>
        <w:t>第二部分  设计成果内容</w:t>
      </w:r>
      <w:bookmarkEnd w:id="562"/>
      <w:bookmarkEnd w:id="563"/>
      <w:bookmarkEnd w:id="564"/>
      <w:bookmarkEnd w:id="565"/>
      <w:bookmarkEnd w:id="566"/>
      <w:bookmarkEnd w:id="567"/>
    </w:p>
    <w:p w14:paraId="08C4EA5A" w14:textId="77777777" w:rsidR="00E472F5" w:rsidRPr="00407DDC" w:rsidRDefault="00E472F5">
      <w:pPr>
        <w:snapToGrid w:val="0"/>
        <w:spacing w:line="400" w:lineRule="exact"/>
        <w:rPr>
          <w:rFonts w:ascii="宋体" w:hAnsi="宋体"/>
          <w:b/>
          <w:kern w:val="0"/>
          <w:szCs w:val="21"/>
        </w:rPr>
      </w:pPr>
    </w:p>
    <w:p w14:paraId="055F40C9" w14:textId="77777777" w:rsidR="00E472F5" w:rsidRPr="00407DDC" w:rsidRDefault="00000000">
      <w:pPr>
        <w:snapToGrid w:val="0"/>
        <w:spacing w:line="400" w:lineRule="exact"/>
        <w:rPr>
          <w:rFonts w:ascii="宋体" w:hAnsi="宋体"/>
          <w:b/>
          <w:kern w:val="0"/>
          <w:szCs w:val="21"/>
        </w:rPr>
      </w:pPr>
      <w:r w:rsidRPr="00407DDC">
        <w:rPr>
          <w:rFonts w:ascii="宋体" w:hAnsi="宋体" w:hint="eastAsia"/>
          <w:b/>
          <w:kern w:val="0"/>
          <w:szCs w:val="21"/>
        </w:rPr>
        <w:t>一、项目概况、设计任务技术说明</w:t>
      </w:r>
    </w:p>
    <w:p w14:paraId="32451A70" w14:textId="77777777" w:rsidR="00E472F5" w:rsidRPr="00407DDC" w:rsidRDefault="00000000">
      <w:pPr>
        <w:snapToGrid w:val="0"/>
        <w:spacing w:line="400" w:lineRule="exact"/>
        <w:rPr>
          <w:rFonts w:ascii="宋体" w:hAnsi="宋体"/>
          <w:kern w:val="0"/>
          <w:u w:val="single"/>
        </w:rPr>
      </w:pPr>
      <w:permStart w:id="754521733" w:edGrp="everyone"/>
      <w:r w:rsidRPr="00407DDC">
        <w:rPr>
          <w:rFonts w:ascii="宋体" w:hAnsi="宋体" w:hint="eastAsia"/>
          <w:kern w:val="0"/>
          <w:u w:val="single"/>
        </w:rPr>
        <w:t xml:space="preserve">                                                                                </w:t>
      </w:r>
    </w:p>
    <w:p w14:paraId="2014161A" w14:textId="77777777" w:rsidR="00E472F5" w:rsidRPr="00407DDC" w:rsidRDefault="00000000">
      <w:pPr>
        <w:snapToGrid w:val="0"/>
        <w:spacing w:line="400" w:lineRule="exact"/>
        <w:rPr>
          <w:rFonts w:ascii="宋体" w:hAnsi="宋体"/>
          <w:b/>
          <w:bCs/>
          <w:sz w:val="30"/>
          <w:szCs w:val="30"/>
          <w:u w:val="single"/>
        </w:rPr>
      </w:pPr>
      <w:r w:rsidRPr="00407DDC">
        <w:rPr>
          <w:rFonts w:ascii="宋体" w:hAnsi="宋体" w:hint="eastAsia"/>
          <w:kern w:val="0"/>
          <w:u w:val="single"/>
        </w:rPr>
        <w:t xml:space="preserve">                                                                               。</w:t>
      </w:r>
    </w:p>
    <w:permEnd w:id="754521733"/>
    <w:p w14:paraId="3DA0AE00" w14:textId="77777777" w:rsidR="00E472F5" w:rsidRPr="00407DDC" w:rsidRDefault="00E472F5">
      <w:pPr>
        <w:snapToGrid w:val="0"/>
        <w:spacing w:line="400" w:lineRule="exact"/>
        <w:rPr>
          <w:rFonts w:ascii="宋体" w:hAnsi="宋体"/>
          <w:b/>
          <w:bCs/>
          <w:sz w:val="30"/>
          <w:szCs w:val="30"/>
          <w:u w:val="single"/>
        </w:rPr>
      </w:pPr>
    </w:p>
    <w:p w14:paraId="58400593" w14:textId="77777777" w:rsidR="00E472F5" w:rsidRPr="00407DDC" w:rsidRDefault="00000000">
      <w:pPr>
        <w:snapToGrid w:val="0"/>
        <w:spacing w:line="400" w:lineRule="exact"/>
        <w:rPr>
          <w:rFonts w:ascii="宋体" w:hAnsi="宋体"/>
          <w:kern w:val="0"/>
          <w:u w:val="single"/>
        </w:rPr>
      </w:pPr>
      <w:r w:rsidRPr="00407DDC">
        <w:rPr>
          <w:rFonts w:ascii="宋体" w:hAnsi="宋体" w:cs="宋体" w:hint="eastAsia"/>
          <w:b/>
          <w:kern w:val="0"/>
          <w:szCs w:val="21"/>
        </w:rPr>
        <w:t>二、设计成果要求</w:t>
      </w:r>
      <w:r w:rsidRPr="00407DDC">
        <w:rPr>
          <w:rFonts w:ascii="宋体" w:hAnsi="宋体" w:cs="宋体" w:hint="eastAsia"/>
          <w:kern w:val="0"/>
          <w:sz w:val="24"/>
        </w:rPr>
        <w:br/>
        <w:t xml:space="preserve">  </w:t>
      </w:r>
      <w:r w:rsidRPr="00407DDC">
        <w:rPr>
          <w:rFonts w:ascii="宋体" w:hAnsi="宋体" w:hint="eastAsia"/>
        </w:rPr>
        <w:t xml:space="preserve"> </w:t>
      </w:r>
      <w:permStart w:id="373429336" w:edGrp="everyone"/>
      <w:r w:rsidRPr="00407DDC">
        <w:rPr>
          <w:rFonts w:ascii="宋体" w:hAnsi="宋体" w:hint="eastAsia"/>
          <w:kern w:val="0"/>
          <w:u w:val="single"/>
        </w:rPr>
        <w:t xml:space="preserve">                                                                                </w:t>
      </w:r>
    </w:p>
    <w:p w14:paraId="2B22AE7F" w14:textId="77777777" w:rsidR="00E472F5" w:rsidRPr="00407DDC" w:rsidRDefault="00000000">
      <w:pPr>
        <w:snapToGrid w:val="0"/>
        <w:spacing w:line="400" w:lineRule="exact"/>
        <w:rPr>
          <w:rFonts w:ascii="宋体" w:hAnsi="宋体"/>
          <w:b/>
          <w:bCs/>
          <w:sz w:val="30"/>
          <w:szCs w:val="30"/>
          <w:u w:val="single"/>
        </w:rPr>
      </w:pPr>
      <w:r w:rsidRPr="00407DDC">
        <w:rPr>
          <w:rFonts w:ascii="宋体" w:hAnsi="宋体" w:hint="eastAsia"/>
          <w:kern w:val="0"/>
          <w:u w:val="single"/>
        </w:rPr>
        <w:t xml:space="preserve">                                                                               。</w:t>
      </w:r>
    </w:p>
    <w:permEnd w:id="373429336"/>
    <w:p w14:paraId="6C8D0CA9" w14:textId="77777777" w:rsidR="00E472F5" w:rsidRPr="00407DDC" w:rsidRDefault="00000000">
      <w:pPr>
        <w:snapToGrid w:val="0"/>
        <w:spacing w:line="400" w:lineRule="exact"/>
        <w:rPr>
          <w:rFonts w:ascii="宋体" w:hAnsi="宋体"/>
          <w:kern w:val="0"/>
          <w:u w:val="single"/>
        </w:rPr>
      </w:pPr>
      <w:r w:rsidRPr="00407DDC">
        <w:rPr>
          <w:rFonts w:ascii="宋体" w:hAnsi="宋体" w:cs="宋体" w:hint="eastAsia"/>
          <w:b/>
          <w:kern w:val="0"/>
          <w:szCs w:val="21"/>
        </w:rPr>
        <w:t>三、投标资料收集</w:t>
      </w:r>
      <w:r w:rsidRPr="00407DDC">
        <w:rPr>
          <w:rFonts w:ascii="宋体" w:hAnsi="宋体" w:hint="eastAsia"/>
          <w:kern w:val="0"/>
          <w:szCs w:val="21"/>
        </w:rPr>
        <w:br/>
        <w:t xml:space="preserve">   </w:t>
      </w:r>
      <w:permStart w:id="1908086634" w:edGrp="everyone"/>
      <w:r w:rsidRPr="00407DDC">
        <w:rPr>
          <w:rFonts w:ascii="宋体" w:hAnsi="宋体" w:hint="eastAsia"/>
          <w:kern w:val="0"/>
          <w:szCs w:val="21"/>
        </w:rPr>
        <w:t xml:space="preserve"> </w:t>
      </w:r>
      <w:r w:rsidRPr="00407DDC">
        <w:rPr>
          <w:rFonts w:ascii="宋体" w:hAnsi="宋体" w:hint="eastAsia"/>
          <w:kern w:val="0"/>
          <w:u w:val="single"/>
        </w:rPr>
        <w:t xml:space="preserve">                                                                                </w:t>
      </w:r>
    </w:p>
    <w:p w14:paraId="7A2B9704" w14:textId="77777777" w:rsidR="00E472F5" w:rsidRPr="00407DDC" w:rsidRDefault="00000000">
      <w:pPr>
        <w:snapToGrid w:val="0"/>
        <w:spacing w:line="400" w:lineRule="exact"/>
        <w:rPr>
          <w:rFonts w:ascii="宋体" w:hAnsi="宋体"/>
          <w:b/>
          <w:bCs/>
          <w:sz w:val="30"/>
          <w:szCs w:val="30"/>
          <w:u w:val="single"/>
        </w:rPr>
      </w:pPr>
      <w:r w:rsidRPr="00407DDC">
        <w:rPr>
          <w:rFonts w:ascii="宋体" w:hAnsi="宋体" w:hint="eastAsia"/>
          <w:kern w:val="0"/>
          <w:u w:val="single"/>
        </w:rPr>
        <w:t xml:space="preserve">                                                                               。</w:t>
      </w:r>
    </w:p>
    <w:permEnd w:id="1908086634"/>
    <w:p w14:paraId="754D7CBF" w14:textId="77777777" w:rsidR="00E472F5" w:rsidRPr="00407DDC" w:rsidRDefault="00000000">
      <w:pPr>
        <w:snapToGrid w:val="0"/>
        <w:spacing w:line="400" w:lineRule="exact"/>
        <w:rPr>
          <w:rFonts w:ascii="宋体" w:hAnsi="宋体"/>
          <w:kern w:val="0"/>
          <w:u w:val="single"/>
        </w:rPr>
      </w:pPr>
      <w:r w:rsidRPr="00407DDC">
        <w:rPr>
          <w:rFonts w:ascii="宋体" w:hAnsi="宋体" w:hint="eastAsia"/>
          <w:kern w:val="0"/>
          <w:szCs w:val="21"/>
        </w:rPr>
        <w:br/>
      </w:r>
      <w:r w:rsidRPr="00407DDC">
        <w:rPr>
          <w:rFonts w:ascii="宋体" w:hAnsi="宋体" w:cs="宋体" w:hint="eastAsia"/>
          <w:b/>
          <w:kern w:val="0"/>
          <w:szCs w:val="21"/>
        </w:rPr>
        <w:t>四、最终设计成果提交要求（本次招标不要求提供）</w:t>
      </w:r>
      <w:r w:rsidRPr="00407DDC">
        <w:rPr>
          <w:rFonts w:ascii="宋体" w:hAnsi="宋体" w:hint="eastAsia"/>
          <w:kern w:val="0"/>
          <w:szCs w:val="21"/>
        </w:rPr>
        <w:br/>
        <w:t xml:space="preserve">    </w:t>
      </w:r>
      <w:permStart w:id="1232299977" w:edGrp="everyone"/>
      <w:r w:rsidRPr="00407DDC">
        <w:rPr>
          <w:rFonts w:ascii="宋体" w:hAnsi="宋体" w:hint="eastAsia"/>
          <w:kern w:val="0"/>
          <w:u w:val="single"/>
        </w:rPr>
        <w:t xml:space="preserve">                                                                                </w:t>
      </w:r>
    </w:p>
    <w:p w14:paraId="38B794D0" w14:textId="77777777" w:rsidR="00E472F5" w:rsidRPr="00407DDC" w:rsidRDefault="00000000">
      <w:pPr>
        <w:snapToGrid w:val="0"/>
        <w:spacing w:line="400" w:lineRule="exact"/>
        <w:ind w:firstLineChars="200" w:firstLine="420"/>
        <w:rPr>
          <w:rFonts w:ascii="宋体" w:hAnsi="宋体"/>
          <w:b/>
          <w:bCs/>
          <w:sz w:val="30"/>
          <w:szCs w:val="30"/>
          <w:u w:val="single"/>
        </w:rPr>
      </w:pPr>
      <w:r w:rsidRPr="00407DDC">
        <w:rPr>
          <w:rFonts w:ascii="宋体" w:hAnsi="宋体" w:hint="eastAsia"/>
          <w:kern w:val="0"/>
          <w:u w:val="single"/>
        </w:rPr>
        <w:t xml:space="preserve">                                                                               。</w:t>
      </w:r>
    </w:p>
    <w:p w14:paraId="75D4B8EA" w14:textId="77777777" w:rsidR="00E472F5" w:rsidRPr="00407DDC" w:rsidRDefault="00E472F5">
      <w:pPr>
        <w:snapToGrid w:val="0"/>
        <w:spacing w:line="400" w:lineRule="exact"/>
        <w:rPr>
          <w:rFonts w:ascii="宋体" w:hAnsi="宋体"/>
          <w:b/>
          <w:sz w:val="36"/>
          <w:szCs w:val="36"/>
        </w:rPr>
      </w:pPr>
    </w:p>
    <w:p w14:paraId="7CC6E28A" w14:textId="77777777" w:rsidR="00E472F5" w:rsidRPr="00407DDC" w:rsidRDefault="00E472F5">
      <w:pPr>
        <w:snapToGrid w:val="0"/>
        <w:spacing w:line="400" w:lineRule="exact"/>
        <w:rPr>
          <w:rFonts w:ascii="宋体" w:hAnsi="宋体"/>
          <w:b/>
          <w:sz w:val="36"/>
          <w:szCs w:val="36"/>
        </w:rPr>
      </w:pPr>
    </w:p>
    <w:p w14:paraId="74EDB9F2" w14:textId="77777777" w:rsidR="00E472F5" w:rsidRPr="00407DDC" w:rsidRDefault="00E472F5">
      <w:pPr>
        <w:snapToGrid w:val="0"/>
        <w:spacing w:line="400" w:lineRule="exact"/>
        <w:rPr>
          <w:rFonts w:ascii="宋体" w:hAnsi="宋体"/>
          <w:b/>
          <w:sz w:val="36"/>
          <w:szCs w:val="36"/>
        </w:rPr>
      </w:pPr>
    </w:p>
    <w:p w14:paraId="5F0375D1" w14:textId="77777777" w:rsidR="00E472F5" w:rsidRPr="00407DDC" w:rsidRDefault="00E472F5">
      <w:pPr>
        <w:snapToGrid w:val="0"/>
        <w:spacing w:line="400" w:lineRule="exact"/>
        <w:rPr>
          <w:rFonts w:ascii="宋体" w:hAnsi="宋体"/>
          <w:b/>
          <w:sz w:val="36"/>
          <w:szCs w:val="36"/>
        </w:rPr>
      </w:pPr>
    </w:p>
    <w:p w14:paraId="22CBCB56" w14:textId="77777777" w:rsidR="00E472F5" w:rsidRPr="00407DDC" w:rsidRDefault="00E472F5">
      <w:pPr>
        <w:snapToGrid w:val="0"/>
        <w:spacing w:line="400" w:lineRule="exact"/>
        <w:rPr>
          <w:rFonts w:ascii="宋体" w:hAnsi="宋体"/>
          <w:b/>
          <w:sz w:val="36"/>
          <w:szCs w:val="36"/>
        </w:rPr>
      </w:pPr>
    </w:p>
    <w:p w14:paraId="7F44781B" w14:textId="77777777" w:rsidR="00E472F5" w:rsidRPr="00407DDC" w:rsidRDefault="00000000">
      <w:pPr>
        <w:snapToGrid w:val="0"/>
        <w:spacing w:line="400" w:lineRule="exact"/>
        <w:jc w:val="center"/>
        <w:outlineLvl w:val="0"/>
        <w:rPr>
          <w:rFonts w:ascii="宋体" w:hAnsi="宋体"/>
          <w:b/>
          <w:bCs/>
          <w:kern w:val="44"/>
          <w:sz w:val="36"/>
          <w:szCs w:val="36"/>
        </w:rPr>
      </w:pPr>
      <w:bookmarkStart w:id="568" w:name="_Toc472758511"/>
      <w:bookmarkStart w:id="569" w:name="_Toc96524003"/>
      <w:permEnd w:id="1232299977"/>
      <w:r w:rsidRPr="00407DDC">
        <w:rPr>
          <w:rFonts w:ascii="宋体" w:hAnsi="宋体" w:hint="eastAsia"/>
          <w:b/>
          <w:bCs/>
          <w:kern w:val="44"/>
          <w:sz w:val="36"/>
          <w:szCs w:val="36"/>
        </w:rPr>
        <w:lastRenderedPageBreak/>
        <w:t>第五章 合同的条款及格式</w:t>
      </w:r>
      <w:bookmarkEnd w:id="568"/>
      <w:bookmarkEnd w:id="569"/>
    </w:p>
    <w:p w14:paraId="00C0AA29" w14:textId="77777777" w:rsidR="00E472F5" w:rsidRPr="00407DDC" w:rsidRDefault="00000000">
      <w:pPr>
        <w:snapToGrid w:val="0"/>
        <w:spacing w:line="400" w:lineRule="exact"/>
        <w:jc w:val="center"/>
        <w:outlineLvl w:val="0"/>
        <w:rPr>
          <w:rFonts w:ascii="宋体" w:hAnsi="宋体"/>
          <w:b/>
          <w:bCs/>
          <w:kern w:val="44"/>
          <w:szCs w:val="21"/>
        </w:rPr>
      </w:pPr>
      <w:bookmarkStart w:id="570" w:name="_Toc96524004"/>
      <w:r w:rsidRPr="00407DDC">
        <w:rPr>
          <w:rFonts w:ascii="宋体" w:hAnsi="宋体" w:hint="eastAsia"/>
          <w:b/>
          <w:bCs/>
          <w:kern w:val="44"/>
          <w:szCs w:val="21"/>
        </w:rPr>
        <w:t>（格式仅供参考，按行业规定执行）</w:t>
      </w:r>
      <w:bookmarkEnd w:id="570"/>
    </w:p>
    <w:p w14:paraId="7A4C8E3B" w14:textId="77777777" w:rsidR="00E472F5" w:rsidRPr="00407DDC" w:rsidRDefault="00E472F5">
      <w:pPr>
        <w:snapToGrid w:val="0"/>
        <w:spacing w:line="400" w:lineRule="exact"/>
        <w:ind w:firstLineChars="200" w:firstLine="560"/>
        <w:rPr>
          <w:rFonts w:eastAsia="仿宋_GB2312"/>
          <w:bCs/>
          <w:sz w:val="28"/>
          <w:szCs w:val="28"/>
        </w:rPr>
      </w:pPr>
    </w:p>
    <w:p w14:paraId="65F95522" w14:textId="77777777" w:rsidR="00E472F5" w:rsidRPr="00407DDC" w:rsidRDefault="00000000">
      <w:pPr>
        <w:snapToGrid w:val="0"/>
        <w:spacing w:line="400" w:lineRule="exact"/>
        <w:jc w:val="center"/>
        <w:rPr>
          <w:sz w:val="30"/>
          <w:szCs w:val="30"/>
        </w:rPr>
      </w:pPr>
      <w:r w:rsidRPr="00407DDC">
        <w:rPr>
          <w:rFonts w:hint="eastAsia"/>
          <w:sz w:val="30"/>
          <w:szCs w:val="30"/>
        </w:rPr>
        <w:t>建设工程设计合同</w:t>
      </w:r>
    </w:p>
    <w:p w14:paraId="2943EDB8" w14:textId="77777777" w:rsidR="00E472F5" w:rsidRPr="00407DDC" w:rsidRDefault="00000000">
      <w:pPr>
        <w:snapToGrid w:val="0"/>
        <w:spacing w:line="400" w:lineRule="exact"/>
        <w:jc w:val="center"/>
        <w:rPr>
          <w:b/>
          <w:sz w:val="24"/>
        </w:rPr>
      </w:pPr>
      <w:r w:rsidRPr="00407DDC">
        <w:rPr>
          <w:b/>
          <w:sz w:val="24"/>
        </w:rPr>
        <w:t xml:space="preserve">   </w:t>
      </w:r>
      <w:r w:rsidRPr="00407DDC">
        <w:rPr>
          <w:rFonts w:hint="eastAsia"/>
          <w:b/>
          <w:sz w:val="24"/>
        </w:rPr>
        <w:t>第一部分　专业建设工程设计合同</w:t>
      </w:r>
    </w:p>
    <w:p w14:paraId="2E0362B1" w14:textId="77777777" w:rsidR="00E472F5" w:rsidRPr="00407DDC" w:rsidRDefault="00000000">
      <w:pPr>
        <w:snapToGrid w:val="0"/>
        <w:spacing w:line="400" w:lineRule="exact"/>
        <w:rPr>
          <w:szCs w:val="21"/>
          <w:u w:val="single"/>
        </w:rPr>
      </w:pPr>
      <w:r w:rsidRPr="00407DDC">
        <w:rPr>
          <w:rFonts w:hint="eastAsia"/>
          <w:sz w:val="24"/>
        </w:rPr>
        <w:t xml:space="preserve">　　</w:t>
      </w:r>
      <w:r w:rsidRPr="00407DDC">
        <w:rPr>
          <w:sz w:val="24"/>
        </w:rPr>
        <w:t xml:space="preserve"> </w:t>
      </w:r>
      <w:r w:rsidRPr="00407DDC">
        <w:rPr>
          <w:rFonts w:hint="eastAsia"/>
          <w:szCs w:val="21"/>
        </w:rPr>
        <w:t>委托人（全称）：</w:t>
      </w:r>
      <w:permStart w:id="565710242" w:edGrp="everyone"/>
      <w:r w:rsidRPr="00407DDC">
        <w:rPr>
          <w:szCs w:val="21"/>
          <w:u w:val="single"/>
        </w:rPr>
        <w:t xml:space="preserve">                                              </w:t>
      </w:r>
      <w:permEnd w:id="565710242"/>
    </w:p>
    <w:p w14:paraId="52EDF8A4" w14:textId="77777777" w:rsidR="00E472F5" w:rsidRPr="00407DDC" w:rsidRDefault="00000000">
      <w:pPr>
        <w:snapToGrid w:val="0"/>
        <w:spacing w:line="400" w:lineRule="exact"/>
        <w:rPr>
          <w:szCs w:val="21"/>
          <w:u w:val="single"/>
        </w:rPr>
      </w:pPr>
      <w:r w:rsidRPr="00407DDC">
        <w:rPr>
          <w:szCs w:val="21"/>
        </w:rPr>
        <w:t xml:space="preserve">     </w:t>
      </w:r>
      <w:r w:rsidRPr="00407DDC">
        <w:rPr>
          <w:rFonts w:hint="eastAsia"/>
          <w:szCs w:val="21"/>
        </w:rPr>
        <w:t>设计人（全称）：</w:t>
      </w:r>
      <w:permStart w:id="374816185" w:edGrp="everyone"/>
      <w:r w:rsidRPr="00407DDC">
        <w:rPr>
          <w:szCs w:val="21"/>
          <w:u w:val="single"/>
        </w:rPr>
        <w:t xml:space="preserve">                                              </w:t>
      </w:r>
    </w:p>
    <w:permEnd w:id="374816185"/>
    <w:p w14:paraId="0E688B57" w14:textId="77777777" w:rsidR="00E472F5" w:rsidRPr="00407DDC" w:rsidRDefault="00000000">
      <w:pPr>
        <w:snapToGrid w:val="0"/>
        <w:spacing w:line="400" w:lineRule="exact"/>
        <w:ind w:firstLineChars="200" w:firstLine="420"/>
        <w:rPr>
          <w:szCs w:val="21"/>
        </w:rPr>
      </w:pPr>
      <w:r w:rsidRPr="00407DDC">
        <w:rPr>
          <w:szCs w:val="21"/>
        </w:rPr>
        <w:t xml:space="preserve">  </w:t>
      </w:r>
      <w:r w:rsidRPr="00407DDC">
        <w:rPr>
          <w:rFonts w:hint="eastAsia"/>
          <w:szCs w:val="21"/>
        </w:rPr>
        <w:t>依照《中华人民共和国民法典》、《中华人民共和国建筑法》及其他有关法律、行政法规、遵循平等、自愿、公平和诚实信用的原则，双方就</w:t>
      </w:r>
      <w:proofErr w:type="gramStart"/>
      <w:r w:rsidRPr="00407DDC">
        <w:rPr>
          <w:rFonts w:hint="eastAsia"/>
          <w:szCs w:val="21"/>
        </w:rPr>
        <w:t>本建设</w:t>
      </w:r>
      <w:proofErr w:type="gramEnd"/>
      <w:r w:rsidRPr="00407DDC">
        <w:rPr>
          <w:rFonts w:hint="eastAsia"/>
          <w:szCs w:val="21"/>
        </w:rPr>
        <w:t>工程设计、咨询事项协商一致，订立本合同。</w:t>
      </w:r>
    </w:p>
    <w:p w14:paraId="5BB64153" w14:textId="77777777" w:rsidR="00E472F5" w:rsidRPr="00407DDC" w:rsidRDefault="00000000">
      <w:pPr>
        <w:snapToGrid w:val="0"/>
        <w:spacing w:line="400" w:lineRule="exact"/>
        <w:ind w:firstLineChars="200" w:firstLine="420"/>
        <w:rPr>
          <w:szCs w:val="21"/>
        </w:rPr>
      </w:pPr>
      <w:r w:rsidRPr="00407DDC">
        <w:rPr>
          <w:rFonts w:hint="eastAsia"/>
          <w:szCs w:val="21"/>
        </w:rPr>
        <w:t>一、委托人委托设计人为以下项目提供建设工程设计服务：</w:t>
      </w:r>
    </w:p>
    <w:p w14:paraId="79F4FA3F" w14:textId="77777777" w:rsidR="00E472F5" w:rsidRPr="00407DDC" w:rsidRDefault="00000000">
      <w:pPr>
        <w:snapToGrid w:val="0"/>
        <w:spacing w:line="400" w:lineRule="exact"/>
        <w:ind w:firstLineChars="200" w:firstLine="420"/>
        <w:rPr>
          <w:szCs w:val="21"/>
          <w:u w:val="single"/>
        </w:rPr>
      </w:pPr>
      <w:r w:rsidRPr="00407DDC">
        <w:rPr>
          <w:szCs w:val="21"/>
        </w:rPr>
        <w:t>1</w:t>
      </w:r>
      <w:r w:rsidRPr="00407DDC">
        <w:rPr>
          <w:rFonts w:hint="eastAsia"/>
          <w:szCs w:val="21"/>
        </w:rPr>
        <w:t>．项目名称：</w:t>
      </w:r>
      <w:permStart w:id="518207542" w:edGrp="everyone"/>
      <w:r w:rsidRPr="00407DDC">
        <w:rPr>
          <w:rFonts w:hint="eastAsia"/>
          <w:szCs w:val="21"/>
        </w:rPr>
        <w:t xml:space="preserve">　</w:t>
      </w:r>
      <w:r w:rsidRPr="00407DDC">
        <w:rPr>
          <w:szCs w:val="21"/>
          <w:u w:val="single"/>
        </w:rPr>
        <w:t xml:space="preserve">                                       </w:t>
      </w:r>
      <w:permEnd w:id="518207542"/>
    </w:p>
    <w:p w14:paraId="46312EB5" w14:textId="77777777" w:rsidR="00E472F5" w:rsidRPr="00407DDC" w:rsidRDefault="00000000">
      <w:pPr>
        <w:snapToGrid w:val="0"/>
        <w:spacing w:line="400" w:lineRule="exact"/>
        <w:ind w:firstLineChars="200" w:firstLine="420"/>
        <w:rPr>
          <w:szCs w:val="21"/>
          <w:u w:val="single"/>
        </w:rPr>
      </w:pPr>
      <w:r w:rsidRPr="00407DDC">
        <w:rPr>
          <w:szCs w:val="21"/>
        </w:rPr>
        <w:t>2</w:t>
      </w:r>
      <w:r w:rsidRPr="00407DDC">
        <w:rPr>
          <w:rFonts w:hint="eastAsia"/>
          <w:szCs w:val="21"/>
        </w:rPr>
        <w:t>．工程地点：</w:t>
      </w:r>
      <w:permStart w:id="1757488042" w:edGrp="everyone"/>
      <w:r w:rsidRPr="00407DDC">
        <w:rPr>
          <w:szCs w:val="21"/>
          <w:u w:val="single"/>
        </w:rPr>
        <w:t xml:space="preserve">                                         </w:t>
      </w:r>
      <w:permEnd w:id="1757488042"/>
    </w:p>
    <w:p w14:paraId="67D9BE47" w14:textId="77777777" w:rsidR="00E472F5" w:rsidRPr="00407DDC" w:rsidRDefault="00000000">
      <w:pPr>
        <w:snapToGrid w:val="0"/>
        <w:spacing w:line="400" w:lineRule="exact"/>
        <w:ind w:firstLineChars="200" w:firstLine="420"/>
        <w:rPr>
          <w:szCs w:val="21"/>
          <w:u w:val="single"/>
        </w:rPr>
      </w:pPr>
      <w:r w:rsidRPr="00407DDC">
        <w:rPr>
          <w:szCs w:val="21"/>
        </w:rPr>
        <w:t xml:space="preserve">3. </w:t>
      </w:r>
      <w:r w:rsidRPr="00407DDC">
        <w:rPr>
          <w:rFonts w:hint="eastAsia"/>
          <w:szCs w:val="21"/>
        </w:rPr>
        <w:t>服务类别：</w:t>
      </w:r>
      <w:permStart w:id="244020158" w:edGrp="everyone"/>
      <w:r w:rsidRPr="00407DDC">
        <w:rPr>
          <w:szCs w:val="21"/>
          <w:u w:val="single"/>
        </w:rPr>
        <w:t xml:space="preserve">                                         </w:t>
      </w:r>
      <w:permEnd w:id="244020158"/>
    </w:p>
    <w:p w14:paraId="2765928B" w14:textId="77777777" w:rsidR="00E472F5" w:rsidRPr="00407DDC" w:rsidRDefault="00000000">
      <w:pPr>
        <w:snapToGrid w:val="0"/>
        <w:spacing w:line="400" w:lineRule="exact"/>
        <w:ind w:firstLineChars="200" w:firstLine="420"/>
        <w:rPr>
          <w:szCs w:val="21"/>
        </w:rPr>
      </w:pPr>
      <w:r w:rsidRPr="00407DDC">
        <w:rPr>
          <w:rFonts w:hint="eastAsia"/>
          <w:szCs w:val="21"/>
        </w:rPr>
        <w:t>二、合同价款</w:t>
      </w:r>
      <w:r w:rsidRPr="00407DDC">
        <w:rPr>
          <w:szCs w:val="21"/>
        </w:rPr>
        <w:t xml:space="preserve"> </w:t>
      </w:r>
      <w:permStart w:id="337911930" w:edGrp="everyone"/>
      <w:r w:rsidRPr="00407DDC">
        <w:rPr>
          <w:rFonts w:hint="eastAsia"/>
          <w:szCs w:val="21"/>
        </w:rPr>
        <w:t>（）</w:t>
      </w:r>
      <w:permEnd w:id="337911930"/>
    </w:p>
    <w:p w14:paraId="7EB3B5C9" w14:textId="77777777" w:rsidR="00E472F5" w:rsidRPr="00407DDC" w:rsidRDefault="00000000">
      <w:pPr>
        <w:snapToGrid w:val="0"/>
        <w:spacing w:line="400" w:lineRule="exact"/>
        <w:ind w:firstLineChars="200" w:firstLine="420"/>
        <w:rPr>
          <w:szCs w:val="21"/>
        </w:rPr>
      </w:pPr>
      <w:r w:rsidRPr="00407DDC">
        <w:rPr>
          <w:rFonts w:hint="eastAsia"/>
          <w:szCs w:val="21"/>
        </w:rPr>
        <w:t>金额（大写）：</w:t>
      </w:r>
      <w:permStart w:id="189230641" w:edGrp="everyone"/>
      <w:r w:rsidRPr="00407DDC">
        <w:rPr>
          <w:szCs w:val="21"/>
          <w:u w:val="single"/>
        </w:rPr>
        <w:t xml:space="preserve">                      </w:t>
      </w:r>
      <w:permEnd w:id="189230641"/>
      <w:r w:rsidRPr="00407DDC">
        <w:rPr>
          <w:rFonts w:hint="eastAsia"/>
          <w:szCs w:val="21"/>
        </w:rPr>
        <w:t>（人民币）</w:t>
      </w:r>
    </w:p>
    <w:p w14:paraId="4F51D14F" w14:textId="77777777" w:rsidR="00E472F5" w:rsidRPr="00407DDC" w:rsidRDefault="00000000">
      <w:pPr>
        <w:snapToGrid w:val="0"/>
        <w:spacing w:line="400" w:lineRule="exact"/>
        <w:ind w:firstLineChars="200" w:firstLine="420"/>
        <w:rPr>
          <w:szCs w:val="21"/>
        </w:rPr>
      </w:pPr>
      <w:r w:rsidRPr="00407DDC">
        <w:rPr>
          <w:szCs w:val="21"/>
        </w:rPr>
        <w:t xml:space="preserve">         </w:t>
      </w:r>
      <w:r w:rsidRPr="00407DDC">
        <w:rPr>
          <w:rFonts w:hint="eastAsia"/>
          <w:szCs w:val="21"/>
        </w:rPr>
        <w:t>￥：</w:t>
      </w:r>
      <w:permStart w:id="1202410189" w:edGrp="everyone"/>
      <w:r w:rsidRPr="00407DDC">
        <w:rPr>
          <w:szCs w:val="21"/>
          <w:u w:val="single"/>
        </w:rPr>
        <w:t xml:space="preserve">     </w:t>
      </w:r>
      <w:permEnd w:id="1202410189"/>
      <w:r w:rsidRPr="00407DDC">
        <w:rPr>
          <w:rFonts w:hint="eastAsia"/>
          <w:szCs w:val="21"/>
        </w:rPr>
        <w:t>万元</w:t>
      </w:r>
      <w:r w:rsidRPr="00407DDC">
        <w:rPr>
          <w:szCs w:val="21"/>
        </w:rPr>
        <w:t xml:space="preserve"> </w:t>
      </w:r>
    </w:p>
    <w:p w14:paraId="10D7B61E" w14:textId="77777777" w:rsidR="00E472F5" w:rsidRPr="00407DDC" w:rsidRDefault="00000000">
      <w:pPr>
        <w:snapToGrid w:val="0"/>
        <w:spacing w:line="400" w:lineRule="exact"/>
        <w:ind w:firstLineChars="200" w:firstLine="420"/>
        <w:rPr>
          <w:szCs w:val="21"/>
        </w:rPr>
      </w:pPr>
      <w:r w:rsidRPr="00407DDC">
        <w:rPr>
          <w:rFonts w:hint="eastAsia"/>
          <w:szCs w:val="21"/>
        </w:rPr>
        <w:t>三、本合同的措词和用语与所属建设工程设计合同条件及有关附件同义。</w:t>
      </w:r>
    </w:p>
    <w:p w14:paraId="3E725E63" w14:textId="77777777" w:rsidR="00E472F5" w:rsidRPr="00407DDC" w:rsidRDefault="00000000">
      <w:pPr>
        <w:snapToGrid w:val="0"/>
        <w:spacing w:line="400" w:lineRule="exact"/>
        <w:ind w:firstLineChars="200" w:firstLine="420"/>
        <w:rPr>
          <w:szCs w:val="21"/>
        </w:rPr>
      </w:pPr>
      <w:r w:rsidRPr="00407DDC">
        <w:rPr>
          <w:rFonts w:hint="eastAsia"/>
          <w:szCs w:val="21"/>
        </w:rPr>
        <w:t xml:space="preserve">　　四、下列文件均为本合同的组成部分：</w:t>
      </w:r>
    </w:p>
    <w:p w14:paraId="449BCC5D" w14:textId="77777777" w:rsidR="00E472F5" w:rsidRPr="00407DDC" w:rsidRDefault="00000000">
      <w:pPr>
        <w:snapToGrid w:val="0"/>
        <w:spacing w:line="400" w:lineRule="exact"/>
        <w:ind w:firstLineChars="200" w:firstLine="420"/>
        <w:rPr>
          <w:szCs w:val="21"/>
        </w:rPr>
      </w:pPr>
      <w:r w:rsidRPr="00407DDC">
        <w:rPr>
          <w:rFonts w:hint="eastAsia"/>
          <w:szCs w:val="21"/>
        </w:rPr>
        <w:t xml:space="preserve">　　</w:t>
      </w:r>
      <w:r w:rsidRPr="00407DDC">
        <w:rPr>
          <w:szCs w:val="21"/>
        </w:rPr>
        <w:t>1</w:t>
      </w:r>
      <w:r w:rsidRPr="00407DDC">
        <w:rPr>
          <w:rFonts w:hint="eastAsia"/>
          <w:szCs w:val="21"/>
        </w:rPr>
        <w:t>．建设工程设计合同标准条件；</w:t>
      </w:r>
    </w:p>
    <w:p w14:paraId="27FBE1CE" w14:textId="77777777" w:rsidR="00E472F5" w:rsidRPr="00407DDC" w:rsidRDefault="00000000">
      <w:pPr>
        <w:snapToGrid w:val="0"/>
        <w:spacing w:line="400" w:lineRule="exact"/>
        <w:ind w:firstLineChars="200" w:firstLine="420"/>
        <w:rPr>
          <w:szCs w:val="21"/>
        </w:rPr>
      </w:pPr>
      <w:r w:rsidRPr="00407DDC">
        <w:rPr>
          <w:rFonts w:hint="eastAsia"/>
          <w:szCs w:val="21"/>
        </w:rPr>
        <w:t xml:space="preserve">　　</w:t>
      </w:r>
      <w:r w:rsidRPr="00407DDC">
        <w:rPr>
          <w:szCs w:val="21"/>
        </w:rPr>
        <w:t>2</w:t>
      </w:r>
      <w:r w:rsidRPr="00407DDC">
        <w:rPr>
          <w:rFonts w:hint="eastAsia"/>
          <w:szCs w:val="21"/>
        </w:rPr>
        <w:t>．建设工程设计合同专用条件；</w:t>
      </w:r>
    </w:p>
    <w:p w14:paraId="05126365" w14:textId="77777777" w:rsidR="00E472F5" w:rsidRPr="00407DDC" w:rsidRDefault="00000000">
      <w:pPr>
        <w:snapToGrid w:val="0"/>
        <w:spacing w:line="400" w:lineRule="exact"/>
        <w:ind w:firstLineChars="200" w:firstLine="420"/>
        <w:rPr>
          <w:szCs w:val="21"/>
        </w:rPr>
      </w:pPr>
      <w:r w:rsidRPr="00407DDC">
        <w:rPr>
          <w:rFonts w:hint="eastAsia"/>
          <w:szCs w:val="21"/>
        </w:rPr>
        <w:t xml:space="preserve">　　</w:t>
      </w:r>
      <w:r w:rsidRPr="00407DDC">
        <w:rPr>
          <w:szCs w:val="21"/>
        </w:rPr>
        <w:t>3</w:t>
      </w:r>
      <w:r w:rsidRPr="00407DDC">
        <w:rPr>
          <w:rFonts w:hint="eastAsia"/>
          <w:szCs w:val="21"/>
        </w:rPr>
        <w:t>．建设工程设计合同执行中共同签署的补充与修正文件。</w:t>
      </w:r>
    </w:p>
    <w:p w14:paraId="2D7BDF14" w14:textId="77777777" w:rsidR="00E472F5" w:rsidRPr="00407DDC" w:rsidRDefault="00000000">
      <w:pPr>
        <w:snapToGrid w:val="0"/>
        <w:spacing w:line="400" w:lineRule="exact"/>
        <w:ind w:firstLineChars="200" w:firstLine="420"/>
        <w:rPr>
          <w:szCs w:val="21"/>
        </w:rPr>
      </w:pPr>
      <w:r w:rsidRPr="00407DDC">
        <w:rPr>
          <w:rFonts w:hint="eastAsia"/>
          <w:szCs w:val="21"/>
        </w:rPr>
        <w:t xml:space="preserve">　　五、设计人同意按照本合同的规定，承担本合同专用条件中议定范围内的建设工程设计业务。</w:t>
      </w:r>
    </w:p>
    <w:p w14:paraId="0429BD63" w14:textId="77777777" w:rsidR="00E472F5" w:rsidRPr="00407DDC" w:rsidRDefault="00000000">
      <w:pPr>
        <w:snapToGrid w:val="0"/>
        <w:spacing w:line="400" w:lineRule="exact"/>
        <w:ind w:firstLineChars="200" w:firstLine="420"/>
        <w:rPr>
          <w:szCs w:val="21"/>
        </w:rPr>
      </w:pPr>
      <w:r w:rsidRPr="00407DDC">
        <w:rPr>
          <w:rFonts w:hint="eastAsia"/>
          <w:szCs w:val="21"/>
        </w:rPr>
        <w:t xml:space="preserve">　　六、委托人同意按照本合同规定的期限、方式、币种、额度向设计人支付酬金。</w:t>
      </w:r>
    </w:p>
    <w:p w14:paraId="50533E81" w14:textId="77777777" w:rsidR="00E472F5" w:rsidRPr="00407DDC" w:rsidRDefault="00000000">
      <w:pPr>
        <w:snapToGrid w:val="0"/>
        <w:spacing w:line="400" w:lineRule="exact"/>
        <w:ind w:firstLineChars="200" w:firstLine="420"/>
        <w:rPr>
          <w:szCs w:val="21"/>
        </w:rPr>
      </w:pPr>
      <w:r w:rsidRPr="00407DDC">
        <w:rPr>
          <w:rFonts w:hint="eastAsia"/>
          <w:szCs w:val="21"/>
        </w:rPr>
        <w:t xml:space="preserve">　　七、本合同的建设工程设计业务自</w:t>
      </w:r>
      <w:permStart w:id="163001904" w:edGrp="everyone"/>
      <w:r w:rsidRPr="00407DDC">
        <w:rPr>
          <w:szCs w:val="21"/>
          <w:u w:val="single"/>
        </w:rPr>
        <w:t xml:space="preserve">      </w:t>
      </w:r>
      <w:permEnd w:id="163001904"/>
      <w:r w:rsidRPr="00407DDC">
        <w:rPr>
          <w:rFonts w:hint="eastAsia"/>
          <w:szCs w:val="21"/>
        </w:rPr>
        <w:t>年</w:t>
      </w:r>
      <w:permStart w:id="20734108" w:edGrp="everyone"/>
      <w:r w:rsidRPr="00407DDC">
        <w:rPr>
          <w:szCs w:val="21"/>
          <w:u w:val="single"/>
        </w:rPr>
        <w:t xml:space="preserve">      </w:t>
      </w:r>
      <w:permEnd w:id="20734108"/>
      <w:r w:rsidRPr="00407DDC">
        <w:rPr>
          <w:rFonts w:hint="eastAsia"/>
          <w:szCs w:val="21"/>
        </w:rPr>
        <w:t>月开始实施。</w:t>
      </w:r>
    </w:p>
    <w:p w14:paraId="2491B5E7" w14:textId="77777777" w:rsidR="00E472F5" w:rsidRPr="00407DDC" w:rsidRDefault="00000000">
      <w:pPr>
        <w:snapToGrid w:val="0"/>
        <w:spacing w:line="400" w:lineRule="exact"/>
        <w:ind w:firstLineChars="200" w:firstLine="420"/>
        <w:rPr>
          <w:szCs w:val="21"/>
        </w:rPr>
      </w:pPr>
      <w:r w:rsidRPr="00407DDC">
        <w:rPr>
          <w:szCs w:val="21"/>
        </w:rPr>
        <w:t xml:space="preserve">    </w:t>
      </w:r>
      <w:r w:rsidRPr="00407DDC">
        <w:rPr>
          <w:rFonts w:hint="eastAsia"/>
          <w:szCs w:val="21"/>
        </w:rPr>
        <w:t>八、本合同一式</w:t>
      </w:r>
      <w:permStart w:id="1024393653" w:edGrp="everyone"/>
      <w:r w:rsidRPr="00407DDC">
        <w:rPr>
          <w:szCs w:val="21"/>
          <w:u w:val="single"/>
        </w:rPr>
        <w:t xml:space="preserve">    </w:t>
      </w:r>
      <w:permEnd w:id="1024393653"/>
      <w:r w:rsidRPr="00407DDC">
        <w:rPr>
          <w:rFonts w:hint="eastAsia"/>
          <w:szCs w:val="21"/>
        </w:rPr>
        <w:t>份，具有同等法律效力，委托人</w:t>
      </w:r>
      <w:permStart w:id="1363220780" w:edGrp="everyone"/>
      <w:r w:rsidRPr="00407DDC">
        <w:rPr>
          <w:szCs w:val="21"/>
          <w:u w:val="single"/>
        </w:rPr>
        <w:t xml:space="preserve">    </w:t>
      </w:r>
      <w:permEnd w:id="1363220780"/>
      <w:r w:rsidRPr="00407DDC">
        <w:rPr>
          <w:rFonts w:hint="eastAsia"/>
          <w:szCs w:val="21"/>
        </w:rPr>
        <w:t>份，设计人</w:t>
      </w:r>
      <w:permStart w:id="666267599" w:edGrp="everyone"/>
      <w:r w:rsidRPr="00407DDC">
        <w:rPr>
          <w:szCs w:val="21"/>
          <w:u w:val="single"/>
        </w:rPr>
        <w:t xml:space="preserve">    </w:t>
      </w:r>
      <w:permEnd w:id="666267599"/>
      <w:r w:rsidRPr="00407DDC">
        <w:rPr>
          <w:rFonts w:hint="eastAsia"/>
          <w:szCs w:val="21"/>
        </w:rPr>
        <w:t>份，备案</w:t>
      </w:r>
      <w:permStart w:id="1667184358" w:edGrp="everyone"/>
      <w:r w:rsidRPr="00407DDC">
        <w:rPr>
          <w:szCs w:val="21"/>
          <w:u w:val="single"/>
        </w:rPr>
        <w:t xml:space="preserve">    </w:t>
      </w:r>
      <w:permEnd w:id="1667184358"/>
      <w:r w:rsidRPr="00407DDC">
        <w:rPr>
          <w:rFonts w:hint="eastAsia"/>
          <w:szCs w:val="21"/>
        </w:rPr>
        <w:t>份。</w:t>
      </w:r>
    </w:p>
    <w:p w14:paraId="04FC2CFF" w14:textId="77777777" w:rsidR="00E472F5" w:rsidRPr="00407DDC" w:rsidRDefault="00E472F5">
      <w:pPr>
        <w:snapToGrid w:val="0"/>
        <w:spacing w:line="400" w:lineRule="exact"/>
        <w:jc w:val="center"/>
        <w:rPr>
          <w:b/>
          <w:szCs w:val="21"/>
        </w:rPr>
      </w:pPr>
    </w:p>
    <w:p w14:paraId="5956F074" w14:textId="77777777" w:rsidR="00E472F5" w:rsidRPr="00407DDC" w:rsidRDefault="00E472F5">
      <w:pPr>
        <w:snapToGrid w:val="0"/>
        <w:spacing w:line="400" w:lineRule="exact"/>
        <w:jc w:val="center"/>
        <w:rPr>
          <w:b/>
          <w:szCs w:val="21"/>
        </w:rPr>
      </w:pPr>
    </w:p>
    <w:p w14:paraId="7753665B" w14:textId="77777777" w:rsidR="00E472F5" w:rsidRPr="00407DDC" w:rsidRDefault="00000000">
      <w:pPr>
        <w:snapToGrid w:val="0"/>
        <w:spacing w:line="400" w:lineRule="exact"/>
        <w:jc w:val="center"/>
        <w:rPr>
          <w:b/>
          <w:szCs w:val="21"/>
        </w:rPr>
      </w:pPr>
      <w:r w:rsidRPr="00407DDC">
        <w:rPr>
          <w:rFonts w:hint="eastAsia"/>
          <w:b/>
          <w:szCs w:val="21"/>
        </w:rPr>
        <w:t>第二部分　建设工程设计合同标准条件</w:t>
      </w:r>
    </w:p>
    <w:p w14:paraId="558AB78E" w14:textId="77777777" w:rsidR="00E472F5" w:rsidRPr="00407DDC" w:rsidRDefault="00000000">
      <w:pPr>
        <w:snapToGrid w:val="0"/>
        <w:spacing w:line="400" w:lineRule="exact"/>
        <w:ind w:firstLineChars="200" w:firstLine="422"/>
        <w:rPr>
          <w:szCs w:val="21"/>
        </w:rPr>
      </w:pPr>
      <w:r w:rsidRPr="00407DDC">
        <w:rPr>
          <w:rFonts w:hint="eastAsia"/>
          <w:b/>
          <w:szCs w:val="21"/>
        </w:rPr>
        <w:t>词语定义、适用语言和法律、法规</w:t>
      </w:r>
    </w:p>
    <w:p w14:paraId="45B09E39" w14:textId="77777777" w:rsidR="00E472F5" w:rsidRPr="00407DDC" w:rsidRDefault="00000000">
      <w:pPr>
        <w:snapToGrid w:val="0"/>
        <w:spacing w:line="400" w:lineRule="exact"/>
        <w:ind w:firstLineChars="200" w:firstLine="420"/>
        <w:rPr>
          <w:szCs w:val="21"/>
        </w:rPr>
      </w:pPr>
      <w:r w:rsidRPr="00407DDC">
        <w:rPr>
          <w:rFonts w:hint="eastAsia"/>
          <w:szCs w:val="21"/>
        </w:rPr>
        <w:t>第一条　下列名词和用语，除上下文另有规定外具有如下含义：</w:t>
      </w:r>
    </w:p>
    <w:p w14:paraId="23B2D02B" w14:textId="77777777" w:rsidR="00E472F5" w:rsidRPr="00407DDC" w:rsidRDefault="00000000">
      <w:pPr>
        <w:snapToGrid w:val="0"/>
        <w:spacing w:line="400" w:lineRule="exact"/>
        <w:ind w:firstLineChars="200" w:firstLine="420"/>
        <w:rPr>
          <w:szCs w:val="21"/>
        </w:rPr>
      </w:pPr>
      <w:r w:rsidRPr="00407DDC">
        <w:rPr>
          <w:szCs w:val="21"/>
        </w:rPr>
        <w:t>1</w:t>
      </w:r>
      <w:r w:rsidRPr="00407DDC">
        <w:rPr>
          <w:rFonts w:hint="eastAsia"/>
          <w:szCs w:val="21"/>
        </w:rPr>
        <w:t>、</w:t>
      </w:r>
      <w:r w:rsidRPr="00407DDC">
        <w:rPr>
          <w:szCs w:val="21"/>
        </w:rPr>
        <w:t>“</w:t>
      </w:r>
      <w:r w:rsidRPr="00407DDC">
        <w:rPr>
          <w:rFonts w:hint="eastAsia"/>
          <w:szCs w:val="21"/>
        </w:rPr>
        <w:t>委托人</w:t>
      </w:r>
      <w:r w:rsidRPr="00407DDC">
        <w:rPr>
          <w:szCs w:val="21"/>
        </w:rPr>
        <w:t>”</w:t>
      </w:r>
      <w:r w:rsidRPr="00407DDC">
        <w:rPr>
          <w:rFonts w:hint="eastAsia"/>
          <w:szCs w:val="21"/>
        </w:rPr>
        <w:t>是指委托建设工程设计咨询业务和聘用工程设计单位的一方，以及其合法继承人。</w:t>
      </w:r>
    </w:p>
    <w:p w14:paraId="1DE8C4D6" w14:textId="77777777" w:rsidR="00E472F5" w:rsidRPr="00407DDC" w:rsidRDefault="00000000">
      <w:pPr>
        <w:snapToGrid w:val="0"/>
        <w:spacing w:line="400" w:lineRule="exact"/>
        <w:ind w:firstLineChars="200" w:firstLine="420"/>
        <w:rPr>
          <w:szCs w:val="21"/>
        </w:rPr>
      </w:pPr>
      <w:r w:rsidRPr="00407DDC">
        <w:rPr>
          <w:szCs w:val="21"/>
        </w:rPr>
        <w:t>2</w:t>
      </w:r>
      <w:r w:rsidRPr="00407DDC">
        <w:rPr>
          <w:rFonts w:hint="eastAsia"/>
          <w:szCs w:val="21"/>
        </w:rPr>
        <w:t>、</w:t>
      </w:r>
      <w:r w:rsidRPr="00407DDC">
        <w:rPr>
          <w:szCs w:val="21"/>
        </w:rPr>
        <w:t>“</w:t>
      </w:r>
      <w:r w:rsidRPr="00407DDC">
        <w:rPr>
          <w:rFonts w:hint="eastAsia"/>
          <w:szCs w:val="21"/>
        </w:rPr>
        <w:t>设计人</w:t>
      </w:r>
      <w:r w:rsidRPr="00407DDC">
        <w:rPr>
          <w:szCs w:val="21"/>
        </w:rPr>
        <w:t>”</w:t>
      </w:r>
      <w:r w:rsidRPr="00407DDC">
        <w:rPr>
          <w:rFonts w:hint="eastAsia"/>
          <w:szCs w:val="21"/>
        </w:rPr>
        <w:t>是指承担建设工程设计、咨询业务和工程设计责任的一方，以及其合法继承人。</w:t>
      </w:r>
    </w:p>
    <w:p w14:paraId="05D3F699" w14:textId="77777777" w:rsidR="00E472F5" w:rsidRPr="00407DDC" w:rsidRDefault="00000000">
      <w:pPr>
        <w:snapToGrid w:val="0"/>
        <w:spacing w:line="400" w:lineRule="exact"/>
        <w:ind w:firstLineChars="200" w:firstLine="420"/>
        <w:rPr>
          <w:szCs w:val="21"/>
        </w:rPr>
      </w:pPr>
      <w:r w:rsidRPr="00407DDC">
        <w:rPr>
          <w:szCs w:val="21"/>
        </w:rPr>
        <w:t>3</w:t>
      </w:r>
      <w:r w:rsidRPr="00407DDC">
        <w:rPr>
          <w:rFonts w:hint="eastAsia"/>
          <w:szCs w:val="21"/>
        </w:rPr>
        <w:t>、</w:t>
      </w:r>
      <w:r w:rsidRPr="00407DDC">
        <w:rPr>
          <w:szCs w:val="21"/>
        </w:rPr>
        <w:t>“</w:t>
      </w:r>
      <w:r w:rsidRPr="00407DDC">
        <w:rPr>
          <w:rFonts w:hint="eastAsia"/>
          <w:szCs w:val="21"/>
        </w:rPr>
        <w:t>第三人</w:t>
      </w:r>
      <w:r w:rsidRPr="00407DDC">
        <w:rPr>
          <w:szCs w:val="21"/>
        </w:rPr>
        <w:t>”</w:t>
      </w:r>
      <w:r w:rsidRPr="00407DDC">
        <w:rPr>
          <w:rFonts w:hint="eastAsia"/>
          <w:szCs w:val="21"/>
        </w:rPr>
        <w:t>是指除委托人、设计人以外与本设计业务有关的当事人。</w:t>
      </w:r>
    </w:p>
    <w:p w14:paraId="2FA80F8B" w14:textId="77777777" w:rsidR="00E472F5" w:rsidRPr="00407DDC" w:rsidRDefault="00000000">
      <w:pPr>
        <w:snapToGrid w:val="0"/>
        <w:spacing w:line="400" w:lineRule="exact"/>
        <w:ind w:firstLineChars="200" w:firstLine="420"/>
        <w:rPr>
          <w:szCs w:val="21"/>
        </w:rPr>
      </w:pPr>
      <w:r w:rsidRPr="00407DDC">
        <w:rPr>
          <w:szCs w:val="21"/>
        </w:rPr>
        <w:lastRenderedPageBreak/>
        <w:t>4</w:t>
      </w:r>
      <w:r w:rsidRPr="00407DDC">
        <w:rPr>
          <w:rFonts w:hint="eastAsia"/>
          <w:szCs w:val="21"/>
        </w:rPr>
        <w:t>、</w:t>
      </w:r>
      <w:r w:rsidRPr="00407DDC">
        <w:rPr>
          <w:szCs w:val="21"/>
        </w:rPr>
        <w:t>“</w:t>
      </w:r>
      <w:r w:rsidRPr="00407DDC">
        <w:rPr>
          <w:rFonts w:hint="eastAsia"/>
          <w:szCs w:val="21"/>
        </w:rPr>
        <w:t>日</w:t>
      </w:r>
      <w:r w:rsidRPr="00407DDC">
        <w:rPr>
          <w:szCs w:val="21"/>
        </w:rPr>
        <w:t>”</w:t>
      </w:r>
      <w:r w:rsidRPr="00407DDC">
        <w:rPr>
          <w:rFonts w:hint="eastAsia"/>
          <w:szCs w:val="21"/>
        </w:rPr>
        <w:t>是指任何一天零时至第二天零时的时间段。</w:t>
      </w:r>
    </w:p>
    <w:p w14:paraId="5D6917AB" w14:textId="77777777" w:rsidR="00E472F5" w:rsidRPr="00407DDC" w:rsidRDefault="00000000">
      <w:pPr>
        <w:snapToGrid w:val="0"/>
        <w:spacing w:line="400" w:lineRule="exact"/>
        <w:ind w:firstLineChars="200" w:firstLine="420"/>
        <w:rPr>
          <w:szCs w:val="21"/>
        </w:rPr>
      </w:pPr>
      <w:r w:rsidRPr="00407DDC">
        <w:rPr>
          <w:rFonts w:hint="eastAsia"/>
          <w:szCs w:val="21"/>
        </w:rPr>
        <w:t>第二条　建设工程设计合同适用的是中国的法律、法规，以及专用条件中议定的部门规章、工程设计有关规定或项目所在地的地方法规、地方规章。</w:t>
      </w:r>
    </w:p>
    <w:p w14:paraId="23BDE299" w14:textId="77777777" w:rsidR="00E472F5" w:rsidRPr="00407DDC" w:rsidRDefault="00000000">
      <w:pPr>
        <w:snapToGrid w:val="0"/>
        <w:spacing w:line="400" w:lineRule="exact"/>
        <w:ind w:firstLineChars="200" w:firstLine="420"/>
        <w:rPr>
          <w:szCs w:val="21"/>
        </w:rPr>
      </w:pPr>
      <w:r w:rsidRPr="00407DDC">
        <w:rPr>
          <w:rFonts w:hint="eastAsia"/>
          <w:szCs w:val="21"/>
        </w:rPr>
        <w:t>第三条</w:t>
      </w:r>
      <w:r w:rsidRPr="00407DDC">
        <w:rPr>
          <w:szCs w:val="21"/>
        </w:rPr>
        <w:t xml:space="preserve">   </w:t>
      </w:r>
      <w:r w:rsidRPr="00407DDC">
        <w:rPr>
          <w:rFonts w:hint="eastAsia"/>
          <w:szCs w:val="21"/>
        </w:rPr>
        <w:t>合同文件的解释顺序</w:t>
      </w:r>
    </w:p>
    <w:p w14:paraId="46AADB80" w14:textId="77777777" w:rsidR="00E472F5" w:rsidRPr="00407DDC" w:rsidRDefault="00000000">
      <w:pPr>
        <w:snapToGrid w:val="0"/>
        <w:spacing w:line="400" w:lineRule="exact"/>
        <w:ind w:firstLineChars="200" w:firstLine="420"/>
        <w:rPr>
          <w:szCs w:val="21"/>
        </w:rPr>
      </w:pPr>
      <w:r w:rsidRPr="00407DDC">
        <w:rPr>
          <w:rFonts w:hint="eastAsia"/>
          <w:szCs w:val="21"/>
        </w:rPr>
        <w:t>合同文件应能相互解释，互为说明。除专用条款另有约定外，组成本合同的文件及优先解释顺序如下</w:t>
      </w:r>
      <w:r w:rsidRPr="00407DDC">
        <w:rPr>
          <w:szCs w:val="21"/>
        </w:rPr>
        <w:t>:</w:t>
      </w:r>
    </w:p>
    <w:p w14:paraId="23B3A820" w14:textId="77777777" w:rsidR="00E472F5" w:rsidRPr="00407DDC" w:rsidRDefault="00000000">
      <w:pPr>
        <w:numPr>
          <w:ilvl w:val="0"/>
          <w:numId w:val="6"/>
        </w:numPr>
        <w:snapToGrid w:val="0"/>
        <w:spacing w:line="400" w:lineRule="exact"/>
        <w:ind w:firstLineChars="200" w:firstLine="420"/>
        <w:rPr>
          <w:szCs w:val="21"/>
        </w:rPr>
      </w:pPr>
      <w:r w:rsidRPr="00407DDC">
        <w:rPr>
          <w:rFonts w:hint="eastAsia"/>
          <w:szCs w:val="21"/>
        </w:rPr>
        <w:t>本合同协议书</w:t>
      </w:r>
    </w:p>
    <w:p w14:paraId="3E45994F" w14:textId="77777777" w:rsidR="00E472F5" w:rsidRPr="00407DDC" w:rsidRDefault="00000000">
      <w:pPr>
        <w:numPr>
          <w:ilvl w:val="0"/>
          <w:numId w:val="6"/>
        </w:numPr>
        <w:snapToGrid w:val="0"/>
        <w:spacing w:line="400" w:lineRule="exact"/>
        <w:ind w:firstLineChars="200" w:firstLine="420"/>
        <w:rPr>
          <w:szCs w:val="21"/>
        </w:rPr>
      </w:pPr>
      <w:r w:rsidRPr="00407DDC">
        <w:rPr>
          <w:rFonts w:hint="eastAsia"/>
          <w:szCs w:val="21"/>
        </w:rPr>
        <w:t>中标通知书</w:t>
      </w:r>
    </w:p>
    <w:p w14:paraId="0F1742B2" w14:textId="77777777" w:rsidR="00E472F5" w:rsidRPr="00407DDC" w:rsidRDefault="00000000">
      <w:pPr>
        <w:numPr>
          <w:ilvl w:val="0"/>
          <w:numId w:val="6"/>
        </w:numPr>
        <w:snapToGrid w:val="0"/>
        <w:spacing w:line="400" w:lineRule="exact"/>
        <w:ind w:firstLineChars="200" w:firstLine="420"/>
        <w:rPr>
          <w:szCs w:val="21"/>
        </w:rPr>
      </w:pPr>
      <w:r w:rsidRPr="00407DDC">
        <w:rPr>
          <w:rFonts w:hint="eastAsia"/>
          <w:szCs w:val="21"/>
        </w:rPr>
        <w:t>本合同专用条款</w:t>
      </w:r>
    </w:p>
    <w:p w14:paraId="0A6655B9" w14:textId="77777777" w:rsidR="00E472F5" w:rsidRPr="00407DDC" w:rsidRDefault="00000000">
      <w:pPr>
        <w:numPr>
          <w:ilvl w:val="0"/>
          <w:numId w:val="6"/>
        </w:numPr>
        <w:snapToGrid w:val="0"/>
        <w:spacing w:line="400" w:lineRule="exact"/>
        <w:ind w:firstLineChars="200" w:firstLine="420"/>
        <w:rPr>
          <w:szCs w:val="21"/>
        </w:rPr>
      </w:pPr>
      <w:r w:rsidRPr="00407DDC">
        <w:rPr>
          <w:rFonts w:hint="eastAsia"/>
          <w:szCs w:val="21"/>
        </w:rPr>
        <w:t>本合同通用条款</w:t>
      </w:r>
    </w:p>
    <w:p w14:paraId="12F35062" w14:textId="77777777" w:rsidR="00E472F5" w:rsidRPr="00407DDC" w:rsidRDefault="00000000">
      <w:pPr>
        <w:numPr>
          <w:ilvl w:val="0"/>
          <w:numId w:val="6"/>
        </w:numPr>
        <w:snapToGrid w:val="0"/>
        <w:spacing w:line="400" w:lineRule="exact"/>
        <w:ind w:firstLineChars="200" w:firstLine="420"/>
        <w:rPr>
          <w:szCs w:val="21"/>
        </w:rPr>
      </w:pPr>
      <w:r w:rsidRPr="00407DDC">
        <w:rPr>
          <w:rFonts w:hint="eastAsia"/>
          <w:szCs w:val="21"/>
        </w:rPr>
        <w:t>标准、规范及有关技术文件</w:t>
      </w:r>
    </w:p>
    <w:p w14:paraId="1B5F7F98" w14:textId="77777777" w:rsidR="00E472F5" w:rsidRPr="00407DDC" w:rsidRDefault="00000000">
      <w:pPr>
        <w:snapToGrid w:val="0"/>
        <w:spacing w:line="400" w:lineRule="exact"/>
        <w:ind w:firstLineChars="200" w:firstLine="420"/>
        <w:rPr>
          <w:szCs w:val="21"/>
        </w:rPr>
      </w:pPr>
      <w:r w:rsidRPr="00407DDC">
        <w:rPr>
          <w:rFonts w:hint="eastAsia"/>
          <w:szCs w:val="21"/>
        </w:rPr>
        <w:t>合同履行中，委托人、设计人有关工程的来往传真、洽商、电报、会议纪要、变更等书面协议或文件视为本合同的组成部分。</w:t>
      </w:r>
    </w:p>
    <w:p w14:paraId="39AEA257" w14:textId="77777777" w:rsidR="00E472F5" w:rsidRPr="00407DDC" w:rsidRDefault="00000000">
      <w:pPr>
        <w:snapToGrid w:val="0"/>
        <w:spacing w:line="400" w:lineRule="exact"/>
        <w:ind w:firstLineChars="200" w:firstLine="420"/>
        <w:rPr>
          <w:szCs w:val="21"/>
        </w:rPr>
      </w:pPr>
      <w:r w:rsidRPr="00407DDC">
        <w:rPr>
          <w:rFonts w:hint="eastAsia"/>
          <w:szCs w:val="21"/>
        </w:rPr>
        <w:t>第四条　建设工程设计合同的书写、解释和说明，以汉语为主导语言。当不同语言文本发生不同解释时，以汉语合同文本为准。</w:t>
      </w:r>
    </w:p>
    <w:p w14:paraId="7B96BF50" w14:textId="77777777" w:rsidR="00E472F5" w:rsidRPr="00407DDC" w:rsidRDefault="00000000">
      <w:pPr>
        <w:snapToGrid w:val="0"/>
        <w:spacing w:line="400" w:lineRule="exact"/>
        <w:ind w:firstLineChars="200" w:firstLine="422"/>
        <w:rPr>
          <w:szCs w:val="21"/>
        </w:rPr>
      </w:pPr>
      <w:r w:rsidRPr="00407DDC">
        <w:rPr>
          <w:rFonts w:hint="eastAsia"/>
          <w:b/>
          <w:szCs w:val="21"/>
        </w:rPr>
        <w:t>设计人的义务</w:t>
      </w:r>
    </w:p>
    <w:p w14:paraId="61366CDA" w14:textId="77777777" w:rsidR="00E472F5" w:rsidRPr="00407DDC" w:rsidRDefault="00000000">
      <w:pPr>
        <w:snapToGrid w:val="0"/>
        <w:spacing w:line="400" w:lineRule="exact"/>
        <w:ind w:firstLineChars="200" w:firstLine="420"/>
        <w:rPr>
          <w:szCs w:val="21"/>
        </w:rPr>
      </w:pPr>
      <w:r w:rsidRPr="00407DDC">
        <w:rPr>
          <w:rFonts w:hint="eastAsia"/>
          <w:szCs w:val="21"/>
        </w:rPr>
        <w:t>第五条　在规定的时间内向委托人提供按国家规定和合同专用条件约定的工程规模、设计内容、技术规范、标准和设计阶段进行设计的设计成果。</w:t>
      </w:r>
    </w:p>
    <w:p w14:paraId="7FFACCB8" w14:textId="77777777" w:rsidR="00E472F5" w:rsidRPr="00407DDC" w:rsidRDefault="00000000">
      <w:pPr>
        <w:snapToGrid w:val="0"/>
        <w:spacing w:line="400" w:lineRule="exact"/>
        <w:ind w:firstLineChars="200" w:firstLine="420"/>
        <w:rPr>
          <w:szCs w:val="21"/>
        </w:rPr>
      </w:pPr>
      <w:r w:rsidRPr="00407DDC">
        <w:rPr>
          <w:rFonts w:hint="eastAsia"/>
          <w:szCs w:val="21"/>
        </w:rPr>
        <w:t>第六条　设计人在履行本合同期间，向委托人提供的服务包括正常服务、附加服务和额外服务。</w:t>
      </w:r>
    </w:p>
    <w:p w14:paraId="538CB3C4" w14:textId="77777777" w:rsidR="00E472F5" w:rsidRPr="00407DDC" w:rsidRDefault="00000000">
      <w:pPr>
        <w:snapToGrid w:val="0"/>
        <w:spacing w:line="400" w:lineRule="exact"/>
        <w:ind w:firstLineChars="200" w:firstLine="420"/>
        <w:rPr>
          <w:szCs w:val="21"/>
        </w:rPr>
      </w:pPr>
      <w:r w:rsidRPr="00407DDC">
        <w:rPr>
          <w:szCs w:val="21"/>
        </w:rPr>
        <w:t>1</w:t>
      </w:r>
      <w:r w:rsidRPr="00407DDC">
        <w:rPr>
          <w:rFonts w:hint="eastAsia"/>
          <w:szCs w:val="21"/>
        </w:rPr>
        <w:t>、</w:t>
      </w:r>
      <w:r w:rsidRPr="00407DDC">
        <w:rPr>
          <w:szCs w:val="21"/>
        </w:rPr>
        <w:t>“</w:t>
      </w:r>
      <w:r w:rsidRPr="00407DDC">
        <w:rPr>
          <w:rFonts w:hint="eastAsia"/>
          <w:szCs w:val="21"/>
        </w:rPr>
        <w:t>正常服务</w:t>
      </w:r>
      <w:r w:rsidRPr="00407DDC">
        <w:rPr>
          <w:szCs w:val="21"/>
        </w:rPr>
        <w:t>”</w:t>
      </w:r>
      <w:r w:rsidRPr="00407DDC">
        <w:rPr>
          <w:rFonts w:hint="eastAsia"/>
          <w:szCs w:val="21"/>
        </w:rPr>
        <w:t>是指双方在专用条件中约定的工程设计、咨询工作；</w:t>
      </w:r>
    </w:p>
    <w:p w14:paraId="57D94908" w14:textId="77777777" w:rsidR="00E472F5" w:rsidRPr="00407DDC" w:rsidRDefault="00000000">
      <w:pPr>
        <w:snapToGrid w:val="0"/>
        <w:spacing w:line="400" w:lineRule="exact"/>
        <w:ind w:firstLineChars="200" w:firstLine="420"/>
        <w:rPr>
          <w:szCs w:val="21"/>
        </w:rPr>
      </w:pPr>
      <w:r w:rsidRPr="00407DDC">
        <w:rPr>
          <w:szCs w:val="21"/>
        </w:rPr>
        <w:t>2</w:t>
      </w:r>
      <w:r w:rsidRPr="00407DDC">
        <w:rPr>
          <w:rFonts w:hint="eastAsia"/>
          <w:szCs w:val="21"/>
        </w:rPr>
        <w:t>、</w:t>
      </w:r>
      <w:r w:rsidRPr="00407DDC">
        <w:rPr>
          <w:szCs w:val="21"/>
        </w:rPr>
        <w:t>“</w:t>
      </w:r>
      <w:r w:rsidRPr="00407DDC">
        <w:rPr>
          <w:rFonts w:hint="eastAsia"/>
          <w:szCs w:val="21"/>
        </w:rPr>
        <w:t>附加服务</w:t>
      </w:r>
      <w:r w:rsidRPr="00407DDC">
        <w:rPr>
          <w:szCs w:val="21"/>
        </w:rPr>
        <w:t>”</w:t>
      </w:r>
      <w:r w:rsidRPr="00407DDC">
        <w:rPr>
          <w:rFonts w:hint="eastAsia"/>
          <w:szCs w:val="21"/>
        </w:rPr>
        <w:t>是指在</w:t>
      </w:r>
      <w:r w:rsidRPr="00407DDC">
        <w:rPr>
          <w:szCs w:val="21"/>
        </w:rPr>
        <w:t>“</w:t>
      </w:r>
      <w:r w:rsidRPr="00407DDC">
        <w:rPr>
          <w:rFonts w:hint="eastAsia"/>
          <w:szCs w:val="21"/>
        </w:rPr>
        <w:t>正常服务</w:t>
      </w:r>
      <w:r w:rsidRPr="00407DDC">
        <w:rPr>
          <w:szCs w:val="21"/>
        </w:rPr>
        <w:t>”</w:t>
      </w:r>
      <w:r w:rsidRPr="00407DDC">
        <w:rPr>
          <w:rFonts w:hint="eastAsia"/>
          <w:szCs w:val="21"/>
        </w:rPr>
        <w:t>以外，经双方书面协议确定的附加服务；</w:t>
      </w:r>
    </w:p>
    <w:p w14:paraId="45D3A826" w14:textId="77777777" w:rsidR="00E472F5" w:rsidRPr="00407DDC" w:rsidRDefault="00000000">
      <w:pPr>
        <w:snapToGrid w:val="0"/>
        <w:spacing w:line="400" w:lineRule="exact"/>
        <w:ind w:firstLineChars="200" w:firstLine="420"/>
        <w:rPr>
          <w:szCs w:val="21"/>
        </w:rPr>
      </w:pPr>
      <w:r w:rsidRPr="00407DDC">
        <w:rPr>
          <w:szCs w:val="21"/>
        </w:rPr>
        <w:t>3</w:t>
      </w:r>
      <w:r w:rsidRPr="00407DDC">
        <w:rPr>
          <w:rFonts w:hint="eastAsia"/>
          <w:szCs w:val="21"/>
        </w:rPr>
        <w:t>、</w:t>
      </w:r>
      <w:r w:rsidRPr="00407DDC">
        <w:rPr>
          <w:szCs w:val="21"/>
        </w:rPr>
        <w:t>“</w:t>
      </w:r>
      <w:r w:rsidRPr="00407DDC">
        <w:rPr>
          <w:rFonts w:hint="eastAsia"/>
          <w:szCs w:val="21"/>
        </w:rPr>
        <w:t>额外服务</w:t>
      </w:r>
      <w:r w:rsidRPr="00407DDC">
        <w:rPr>
          <w:szCs w:val="21"/>
        </w:rPr>
        <w:t>”</w:t>
      </w:r>
      <w:r w:rsidRPr="00407DDC">
        <w:rPr>
          <w:rFonts w:hint="eastAsia"/>
          <w:szCs w:val="21"/>
        </w:rPr>
        <w:t>是指不属于</w:t>
      </w:r>
      <w:r w:rsidRPr="00407DDC">
        <w:rPr>
          <w:szCs w:val="21"/>
        </w:rPr>
        <w:t>“</w:t>
      </w:r>
      <w:r w:rsidRPr="00407DDC">
        <w:rPr>
          <w:rFonts w:hint="eastAsia"/>
          <w:szCs w:val="21"/>
        </w:rPr>
        <w:t>正常服务</w:t>
      </w:r>
      <w:r w:rsidRPr="00407DDC">
        <w:rPr>
          <w:szCs w:val="21"/>
        </w:rPr>
        <w:t>”</w:t>
      </w:r>
      <w:r w:rsidRPr="00407DDC">
        <w:rPr>
          <w:rFonts w:hint="eastAsia"/>
          <w:szCs w:val="21"/>
        </w:rPr>
        <w:t>和</w:t>
      </w:r>
      <w:r w:rsidRPr="00407DDC">
        <w:rPr>
          <w:szCs w:val="21"/>
        </w:rPr>
        <w:t>“</w:t>
      </w:r>
      <w:r w:rsidRPr="00407DDC">
        <w:rPr>
          <w:rFonts w:hint="eastAsia"/>
          <w:szCs w:val="21"/>
        </w:rPr>
        <w:t>附加服务</w:t>
      </w:r>
      <w:r w:rsidRPr="00407DDC">
        <w:rPr>
          <w:szCs w:val="21"/>
        </w:rPr>
        <w:t>”</w:t>
      </w:r>
      <w:r w:rsidRPr="00407DDC">
        <w:rPr>
          <w:rFonts w:hint="eastAsia"/>
          <w:szCs w:val="21"/>
        </w:rPr>
        <w:t>，但根据合同标准条件第二十一条和二十三条的规定，设计人应增加的额外工作量。</w:t>
      </w:r>
    </w:p>
    <w:p w14:paraId="63E69763" w14:textId="77777777" w:rsidR="00E472F5" w:rsidRPr="00407DDC" w:rsidRDefault="00000000">
      <w:pPr>
        <w:snapToGrid w:val="0"/>
        <w:spacing w:line="400" w:lineRule="exact"/>
        <w:ind w:firstLineChars="200" w:firstLine="420"/>
        <w:rPr>
          <w:szCs w:val="21"/>
        </w:rPr>
      </w:pPr>
      <w:r w:rsidRPr="00407DDC">
        <w:rPr>
          <w:rFonts w:hint="eastAsia"/>
          <w:szCs w:val="21"/>
        </w:rPr>
        <w:t>第七条　在履行合同期间或合同规定期限内，委托人和设计人均不得泄露与本合同规定业务活动有关的保密资料。</w:t>
      </w:r>
    </w:p>
    <w:p w14:paraId="204AAC26" w14:textId="77777777" w:rsidR="00E472F5" w:rsidRPr="00407DDC" w:rsidRDefault="00000000">
      <w:pPr>
        <w:snapToGrid w:val="0"/>
        <w:spacing w:line="400" w:lineRule="exact"/>
        <w:ind w:firstLineChars="200" w:firstLine="422"/>
        <w:rPr>
          <w:szCs w:val="21"/>
        </w:rPr>
      </w:pPr>
      <w:r w:rsidRPr="00407DDC">
        <w:rPr>
          <w:rFonts w:hint="eastAsia"/>
          <w:b/>
          <w:szCs w:val="21"/>
        </w:rPr>
        <w:t>委托人的义务</w:t>
      </w:r>
    </w:p>
    <w:p w14:paraId="6BBAF8F5" w14:textId="77777777" w:rsidR="00E472F5" w:rsidRPr="00407DDC" w:rsidRDefault="00000000">
      <w:pPr>
        <w:snapToGrid w:val="0"/>
        <w:spacing w:line="400" w:lineRule="exact"/>
        <w:ind w:firstLineChars="200" w:firstLine="420"/>
        <w:rPr>
          <w:szCs w:val="21"/>
        </w:rPr>
      </w:pPr>
      <w:r w:rsidRPr="00407DDC">
        <w:rPr>
          <w:rFonts w:hint="eastAsia"/>
          <w:szCs w:val="21"/>
        </w:rPr>
        <w:t>第八条　委托人应负责与</w:t>
      </w:r>
      <w:proofErr w:type="gramStart"/>
      <w:r w:rsidRPr="00407DDC">
        <w:rPr>
          <w:rFonts w:hint="eastAsia"/>
          <w:szCs w:val="21"/>
        </w:rPr>
        <w:t>本建设</w:t>
      </w:r>
      <w:proofErr w:type="gramEnd"/>
      <w:r w:rsidRPr="00407DDC">
        <w:rPr>
          <w:rFonts w:hint="eastAsia"/>
          <w:szCs w:val="21"/>
        </w:rPr>
        <w:t>工程设计业务有关的第三人的协调，为设计人工作提供外部条件。</w:t>
      </w:r>
    </w:p>
    <w:p w14:paraId="7EEDAFF5" w14:textId="77777777" w:rsidR="00E472F5" w:rsidRPr="00407DDC" w:rsidRDefault="00000000">
      <w:pPr>
        <w:snapToGrid w:val="0"/>
        <w:spacing w:line="400" w:lineRule="exact"/>
        <w:ind w:firstLineChars="200" w:firstLine="420"/>
        <w:rPr>
          <w:szCs w:val="21"/>
        </w:rPr>
      </w:pPr>
      <w:r w:rsidRPr="00407DDC">
        <w:rPr>
          <w:rFonts w:hint="eastAsia"/>
          <w:szCs w:val="21"/>
        </w:rPr>
        <w:t>第九条　委托人应当在约定的时间内，向设计人提供与本项目设计业务有关的资料。</w:t>
      </w:r>
    </w:p>
    <w:p w14:paraId="7F844C00" w14:textId="77777777" w:rsidR="00E472F5" w:rsidRPr="00407DDC" w:rsidRDefault="00000000">
      <w:pPr>
        <w:snapToGrid w:val="0"/>
        <w:spacing w:line="400" w:lineRule="exact"/>
        <w:ind w:firstLineChars="200" w:firstLine="420"/>
        <w:rPr>
          <w:szCs w:val="21"/>
        </w:rPr>
      </w:pPr>
      <w:r w:rsidRPr="00407DDC">
        <w:rPr>
          <w:rFonts w:hint="eastAsia"/>
          <w:szCs w:val="21"/>
        </w:rPr>
        <w:t>第十条　委托人应当在约定的时间内就设计人书面提交并要求做出答复的事宜做出书面答复。</w:t>
      </w:r>
    </w:p>
    <w:p w14:paraId="1164A1E6" w14:textId="77777777" w:rsidR="00E472F5" w:rsidRPr="00407DDC" w:rsidRDefault="00000000">
      <w:pPr>
        <w:snapToGrid w:val="0"/>
        <w:spacing w:line="400" w:lineRule="exact"/>
        <w:ind w:firstLineChars="200" w:firstLine="420"/>
        <w:rPr>
          <w:szCs w:val="21"/>
        </w:rPr>
      </w:pPr>
      <w:r w:rsidRPr="00407DDC">
        <w:rPr>
          <w:rFonts w:hint="eastAsia"/>
          <w:szCs w:val="21"/>
        </w:rPr>
        <w:t>第十一条　委托人应当授权胜任本设计业务的代表，负责与设计人联系。委托人不得要求设计人违反国家有关标准进行设计。</w:t>
      </w:r>
    </w:p>
    <w:p w14:paraId="5CA3BECF" w14:textId="77777777" w:rsidR="00E472F5" w:rsidRPr="00407DDC" w:rsidRDefault="00000000">
      <w:pPr>
        <w:snapToGrid w:val="0"/>
        <w:spacing w:line="400" w:lineRule="exact"/>
        <w:ind w:firstLineChars="200" w:firstLine="422"/>
        <w:rPr>
          <w:szCs w:val="21"/>
        </w:rPr>
      </w:pPr>
      <w:r w:rsidRPr="00407DDC">
        <w:rPr>
          <w:rFonts w:hint="eastAsia"/>
          <w:b/>
          <w:szCs w:val="21"/>
        </w:rPr>
        <w:t>设计人的权利</w:t>
      </w:r>
    </w:p>
    <w:p w14:paraId="10DBE544" w14:textId="77777777" w:rsidR="00E472F5" w:rsidRPr="00407DDC" w:rsidRDefault="00000000">
      <w:pPr>
        <w:snapToGrid w:val="0"/>
        <w:spacing w:line="400" w:lineRule="exact"/>
        <w:ind w:firstLineChars="200" w:firstLine="420"/>
        <w:rPr>
          <w:szCs w:val="21"/>
        </w:rPr>
      </w:pPr>
      <w:r w:rsidRPr="00407DDC">
        <w:rPr>
          <w:rFonts w:hint="eastAsia"/>
          <w:szCs w:val="21"/>
        </w:rPr>
        <w:lastRenderedPageBreak/>
        <w:t>第十二条　委托人在委托的建设工程设计业务范围内，授予设计人以下权利：</w:t>
      </w:r>
    </w:p>
    <w:p w14:paraId="5EF721EA" w14:textId="77777777" w:rsidR="00E472F5" w:rsidRPr="00407DDC" w:rsidRDefault="00000000">
      <w:pPr>
        <w:snapToGrid w:val="0"/>
        <w:spacing w:line="400" w:lineRule="exact"/>
        <w:ind w:firstLineChars="200" w:firstLine="420"/>
        <w:rPr>
          <w:szCs w:val="21"/>
        </w:rPr>
      </w:pPr>
      <w:r w:rsidRPr="00407DDC">
        <w:rPr>
          <w:szCs w:val="21"/>
        </w:rPr>
        <w:t>1</w:t>
      </w:r>
      <w:r w:rsidRPr="00407DDC">
        <w:rPr>
          <w:rFonts w:hint="eastAsia"/>
          <w:szCs w:val="21"/>
        </w:rPr>
        <w:t>、设计人在设计过程中，如委托人提供的资料不明确时可向委托人提出书面报告。</w:t>
      </w:r>
    </w:p>
    <w:p w14:paraId="49DD0166" w14:textId="77777777" w:rsidR="00E472F5" w:rsidRPr="00407DDC" w:rsidRDefault="00000000">
      <w:pPr>
        <w:snapToGrid w:val="0"/>
        <w:spacing w:line="400" w:lineRule="exact"/>
        <w:ind w:firstLineChars="200" w:firstLine="420"/>
        <w:rPr>
          <w:szCs w:val="21"/>
        </w:rPr>
      </w:pPr>
      <w:r w:rsidRPr="00407DDC">
        <w:rPr>
          <w:szCs w:val="21"/>
        </w:rPr>
        <w:t>2</w:t>
      </w:r>
      <w:r w:rsidRPr="00407DDC">
        <w:rPr>
          <w:rFonts w:hint="eastAsia"/>
          <w:szCs w:val="21"/>
        </w:rPr>
        <w:t>、设计人在设计过程中，有权对第三人提出与本设计业务有关的问题进行核对或查问。</w:t>
      </w:r>
    </w:p>
    <w:p w14:paraId="3E8B7567" w14:textId="77777777" w:rsidR="00E472F5" w:rsidRPr="00407DDC" w:rsidRDefault="00000000">
      <w:pPr>
        <w:snapToGrid w:val="0"/>
        <w:spacing w:line="400" w:lineRule="exact"/>
        <w:ind w:firstLineChars="200" w:firstLine="422"/>
        <w:rPr>
          <w:szCs w:val="21"/>
        </w:rPr>
      </w:pPr>
      <w:r w:rsidRPr="00407DDC">
        <w:rPr>
          <w:rFonts w:hint="eastAsia"/>
          <w:b/>
          <w:szCs w:val="21"/>
        </w:rPr>
        <w:t>委托人的权利</w:t>
      </w:r>
    </w:p>
    <w:p w14:paraId="0723D7F9" w14:textId="77777777" w:rsidR="00E472F5" w:rsidRPr="00407DDC" w:rsidRDefault="00000000">
      <w:pPr>
        <w:snapToGrid w:val="0"/>
        <w:spacing w:line="400" w:lineRule="exact"/>
        <w:ind w:firstLineChars="200" w:firstLine="420"/>
        <w:rPr>
          <w:szCs w:val="21"/>
        </w:rPr>
      </w:pPr>
      <w:r w:rsidRPr="00407DDC">
        <w:rPr>
          <w:rFonts w:hint="eastAsia"/>
          <w:szCs w:val="21"/>
        </w:rPr>
        <w:t>第十三条　委托人有下列权利：</w:t>
      </w:r>
    </w:p>
    <w:p w14:paraId="05211FFC" w14:textId="77777777" w:rsidR="00E472F5" w:rsidRPr="00407DDC" w:rsidRDefault="00000000">
      <w:pPr>
        <w:snapToGrid w:val="0"/>
        <w:spacing w:line="400" w:lineRule="exact"/>
        <w:ind w:firstLineChars="200" w:firstLine="420"/>
        <w:rPr>
          <w:szCs w:val="21"/>
        </w:rPr>
      </w:pPr>
      <w:r w:rsidRPr="00407DDC">
        <w:rPr>
          <w:szCs w:val="21"/>
        </w:rPr>
        <w:t>1</w:t>
      </w:r>
      <w:r w:rsidRPr="00407DDC">
        <w:rPr>
          <w:rFonts w:hint="eastAsia"/>
          <w:szCs w:val="21"/>
        </w:rPr>
        <w:t>、委托人有权向设计人询问工作进展情况及相关的内容。</w:t>
      </w:r>
    </w:p>
    <w:p w14:paraId="62D4C6AF" w14:textId="77777777" w:rsidR="00E472F5" w:rsidRPr="00407DDC" w:rsidRDefault="00000000">
      <w:pPr>
        <w:snapToGrid w:val="0"/>
        <w:spacing w:line="400" w:lineRule="exact"/>
        <w:ind w:firstLineChars="200" w:firstLine="420"/>
        <w:rPr>
          <w:szCs w:val="21"/>
        </w:rPr>
      </w:pPr>
      <w:r w:rsidRPr="00407DDC">
        <w:rPr>
          <w:szCs w:val="21"/>
        </w:rPr>
        <w:t>2</w:t>
      </w:r>
      <w:r w:rsidRPr="00407DDC">
        <w:rPr>
          <w:rFonts w:hint="eastAsia"/>
          <w:szCs w:val="21"/>
        </w:rPr>
        <w:t>、委托人有权阐述对工程设计的要求、意见和建议。</w:t>
      </w:r>
    </w:p>
    <w:p w14:paraId="17D71400" w14:textId="77777777" w:rsidR="00E472F5" w:rsidRPr="00407DDC" w:rsidRDefault="00000000">
      <w:pPr>
        <w:snapToGrid w:val="0"/>
        <w:spacing w:line="400" w:lineRule="exact"/>
        <w:ind w:firstLineChars="200" w:firstLine="420"/>
        <w:rPr>
          <w:szCs w:val="21"/>
        </w:rPr>
      </w:pPr>
      <w:r w:rsidRPr="00407DDC">
        <w:rPr>
          <w:szCs w:val="21"/>
        </w:rPr>
        <w:t>3</w:t>
      </w:r>
      <w:r w:rsidRPr="00407DDC">
        <w:rPr>
          <w:rFonts w:hint="eastAsia"/>
          <w:szCs w:val="21"/>
        </w:rPr>
        <w:t>、当委托人认定设计专业人员不按合同履行其职责，或与第三人串通给委托人造成经济损失的，委托人有权要求更换设计专业人员，直至终止合同并要求设计人承担相应的赔偿责任。</w:t>
      </w:r>
    </w:p>
    <w:p w14:paraId="3126F11C" w14:textId="77777777" w:rsidR="00E472F5" w:rsidRPr="00407DDC" w:rsidRDefault="00000000">
      <w:pPr>
        <w:snapToGrid w:val="0"/>
        <w:spacing w:line="400" w:lineRule="exact"/>
        <w:ind w:firstLineChars="200" w:firstLine="422"/>
        <w:rPr>
          <w:szCs w:val="21"/>
        </w:rPr>
      </w:pPr>
      <w:r w:rsidRPr="00407DDC">
        <w:rPr>
          <w:rFonts w:hint="eastAsia"/>
          <w:b/>
          <w:szCs w:val="21"/>
        </w:rPr>
        <w:t>设计人的责任</w:t>
      </w:r>
    </w:p>
    <w:p w14:paraId="3DFC7FFC" w14:textId="77777777" w:rsidR="00E472F5" w:rsidRPr="00407DDC" w:rsidRDefault="00000000">
      <w:pPr>
        <w:snapToGrid w:val="0"/>
        <w:spacing w:line="400" w:lineRule="exact"/>
        <w:ind w:firstLineChars="200" w:firstLine="420"/>
        <w:rPr>
          <w:szCs w:val="21"/>
        </w:rPr>
      </w:pPr>
      <w:r w:rsidRPr="00407DDC">
        <w:rPr>
          <w:rFonts w:hint="eastAsia"/>
          <w:szCs w:val="21"/>
        </w:rPr>
        <w:t>第十四条　设计人对提交的设计文件质量负责，如因设计人未按照合同要求按时提供合格的设计文件，造成损失的，由设计人负责。</w:t>
      </w:r>
    </w:p>
    <w:p w14:paraId="1AC6C4F6" w14:textId="77777777" w:rsidR="00E472F5" w:rsidRPr="00407DDC" w:rsidRDefault="00000000">
      <w:pPr>
        <w:snapToGrid w:val="0"/>
        <w:spacing w:line="400" w:lineRule="exact"/>
        <w:ind w:firstLineChars="200" w:firstLine="420"/>
        <w:rPr>
          <w:szCs w:val="21"/>
        </w:rPr>
      </w:pPr>
      <w:r w:rsidRPr="00407DDC">
        <w:rPr>
          <w:rFonts w:hint="eastAsia"/>
          <w:szCs w:val="21"/>
        </w:rPr>
        <w:t>第十五条　设计人责任期内，应当履行建设工程设计合同中约定的义务，因设计人的单方过失造成的经济损失，应当向委托人进行赔偿。赔偿金额由双方商定。</w:t>
      </w:r>
    </w:p>
    <w:p w14:paraId="567EBFBF" w14:textId="77777777" w:rsidR="00E472F5" w:rsidRPr="00407DDC" w:rsidRDefault="00000000">
      <w:pPr>
        <w:snapToGrid w:val="0"/>
        <w:spacing w:line="400" w:lineRule="exact"/>
        <w:ind w:firstLineChars="200" w:firstLine="420"/>
        <w:rPr>
          <w:szCs w:val="21"/>
        </w:rPr>
      </w:pPr>
      <w:r w:rsidRPr="00407DDC">
        <w:rPr>
          <w:rFonts w:hint="eastAsia"/>
          <w:szCs w:val="21"/>
        </w:rPr>
        <w:t>第十六条　设计人对委托人或第三人所提出的问题不能及时核对或答复，影响工程建设进度，设计人应承担责任。</w:t>
      </w:r>
    </w:p>
    <w:p w14:paraId="578EECEF" w14:textId="77777777" w:rsidR="00E472F5" w:rsidRPr="00407DDC" w:rsidRDefault="00000000">
      <w:pPr>
        <w:snapToGrid w:val="0"/>
        <w:spacing w:line="400" w:lineRule="exact"/>
        <w:ind w:firstLineChars="200" w:firstLine="420"/>
        <w:rPr>
          <w:szCs w:val="21"/>
        </w:rPr>
      </w:pPr>
      <w:r w:rsidRPr="00407DDC">
        <w:rPr>
          <w:rFonts w:hint="eastAsia"/>
          <w:szCs w:val="21"/>
        </w:rPr>
        <w:t>第十七条　设计人向委托人提出赔偿要求不能成立时，则应补偿由于该赔偿或其他要求所导致委托人的各种费用的支出。</w:t>
      </w:r>
    </w:p>
    <w:p w14:paraId="212471E8" w14:textId="77777777" w:rsidR="00E472F5" w:rsidRPr="00407DDC" w:rsidRDefault="00000000">
      <w:pPr>
        <w:snapToGrid w:val="0"/>
        <w:spacing w:line="400" w:lineRule="exact"/>
        <w:ind w:firstLineChars="200" w:firstLine="422"/>
        <w:rPr>
          <w:szCs w:val="21"/>
        </w:rPr>
      </w:pPr>
      <w:r w:rsidRPr="00407DDC">
        <w:rPr>
          <w:rFonts w:hint="eastAsia"/>
          <w:b/>
          <w:szCs w:val="21"/>
        </w:rPr>
        <w:t>委托人的责任</w:t>
      </w:r>
    </w:p>
    <w:p w14:paraId="0E328609" w14:textId="77777777" w:rsidR="00E472F5" w:rsidRPr="00407DDC" w:rsidRDefault="00000000">
      <w:pPr>
        <w:snapToGrid w:val="0"/>
        <w:spacing w:line="400" w:lineRule="exact"/>
        <w:ind w:firstLineChars="200" w:firstLine="420"/>
        <w:rPr>
          <w:szCs w:val="21"/>
        </w:rPr>
      </w:pPr>
      <w:r w:rsidRPr="00407DDC">
        <w:rPr>
          <w:rFonts w:hint="eastAsia"/>
          <w:szCs w:val="21"/>
        </w:rPr>
        <w:t>第十八条　委托人应当履行建设工程设计合同约定的义务，如有违反则应当承担违约责任，赔偿给设计人造成的损失。</w:t>
      </w:r>
    </w:p>
    <w:p w14:paraId="434CB5F3" w14:textId="77777777" w:rsidR="00E472F5" w:rsidRPr="00407DDC" w:rsidRDefault="00000000">
      <w:pPr>
        <w:snapToGrid w:val="0"/>
        <w:spacing w:line="400" w:lineRule="exact"/>
        <w:ind w:firstLineChars="200" w:firstLine="420"/>
        <w:rPr>
          <w:szCs w:val="21"/>
        </w:rPr>
      </w:pPr>
      <w:r w:rsidRPr="00407DDC">
        <w:rPr>
          <w:rFonts w:hint="eastAsia"/>
          <w:szCs w:val="21"/>
        </w:rPr>
        <w:t>委托人应为设计人派驻现场的工作人员提供工作、生活及交通等方面的便利条件及必要的劳动保护装备。</w:t>
      </w:r>
    </w:p>
    <w:p w14:paraId="70ED0B55" w14:textId="77777777" w:rsidR="00E472F5" w:rsidRPr="00407DDC" w:rsidRDefault="00000000">
      <w:pPr>
        <w:snapToGrid w:val="0"/>
        <w:spacing w:line="400" w:lineRule="exact"/>
        <w:ind w:firstLineChars="200" w:firstLine="420"/>
        <w:rPr>
          <w:szCs w:val="21"/>
        </w:rPr>
      </w:pPr>
      <w:r w:rsidRPr="00407DDC">
        <w:rPr>
          <w:rFonts w:hint="eastAsia"/>
          <w:szCs w:val="21"/>
        </w:rPr>
        <w:t>第十九条　委托人如果向设计人提出赔偿或其他要求不能成立时，则应补偿由于该赔偿或其他要求所导致设计人的各种费用的支出。</w:t>
      </w:r>
    </w:p>
    <w:p w14:paraId="50D8B6D6" w14:textId="77777777" w:rsidR="00E472F5" w:rsidRPr="00407DDC" w:rsidRDefault="00000000">
      <w:pPr>
        <w:snapToGrid w:val="0"/>
        <w:spacing w:line="400" w:lineRule="exact"/>
        <w:ind w:firstLineChars="200" w:firstLine="422"/>
        <w:rPr>
          <w:szCs w:val="21"/>
        </w:rPr>
      </w:pPr>
      <w:r w:rsidRPr="00407DDC">
        <w:rPr>
          <w:rFonts w:hint="eastAsia"/>
          <w:b/>
          <w:szCs w:val="21"/>
        </w:rPr>
        <w:t>合同生效、变更与终止</w:t>
      </w:r>
    </w:p>
    <w:p w14:paraId="24EB0C6E" w14:textId="77777777" w:rsidR="00E472F5" w:rsidRPr="00407DDC" w:rsidRDefault="00000000">
      <w:pPr>
        <w:snapToGrid w:val="0"/>
        <w:spacing w:line="400" w:lineRule="exact"/>
        <w:ind w:firstLineChars="200" w:firstLine="420"/>
        <w:rPr>
          <w:szCs w:val="21"/>
        </w:rPr>
      </w:pPr>
      <w:r w:rsidRPr="00407DDC">
        <w:rPr>
          <w:rFonts w:hint="eastAsia"/>
          <w:szCs w:val="21"/>
        </w:rPr>
        <w:t>第二十条　本合同自双方签字盖章之日起生效。</w:t>
      </w:r>
    </w:p>
    <w:p w14:paraId="6848A5E2" w14:textId="77777777" w:rsidR="00E472F5" w:rsidRPr="00407DDC" w:rsidRDefault="00000000">
      <w:pPr>
        <w:snapToGrid w:val="0"/>
        <w:spacing w:line="400" w:lineRule="exact"/>
        <w:ind w:firstLineChars="200" w:firstLine="420"/>
        <w:rPr>
          <w:szCs w:val="21"/>
        </w:rPr>
      </w:pPr>
      <w:r w:rsidRPr="00407DDC">
        <w:rPr>
          <w:rFonts w:hint="eastAsia"/>
          <w:szCs w:val="21"/>
        </w:rPr>
        <w:t>第二十一条　由于第三人的原因使设计人工作受到阻碍或延误以致增加了工作量或持续时间，则设计人应当将此情况与可能产生的影响及时书面通知委托人。由此增加的工作量视为额外服务，完成建设工程设计、咨询工作的时间应当相应延长，并得到额外的酬金</w:t>
      </w:r>
      <w:r w:rsidRPr="00407DDC">
        <w:rPr>
          <w:szCs w:val="21"/>
        </w:rPr>
        <w:t>,</w:t>
      </w:r>
      <w:r w:rsidRPr="00407DDC">
        <w:rPr>
          <w:rFonts w:hint="eastAsia"/>
          <w:szCs w:val="21"/>
        </w:rPr>
        <w:t>具体额外的酬金双方另行协商。</w:t>
      </w:r>
    </w:p>
    <w:p w14:paraId="4610CBB5" w14:textId="77777777" w:rsidR="00E472F5" w:rsidRPr="00407DDC" w:rsidRDefault="00000000">
      <w:pPr>
        <w:snapToGrid w:val="0"/>
        <w:spacing w:line="400" w:lineRule="exact"/>
        <w:ind w:firstLineChars="200" w:firstLine="420"/>
        <w:rPr>
          <w:szCs w:val="21"/>
        </w:rPr>
      </w:pPr>
      <w:r w:rsidRPr="00407DDC">
        <w:rPr>
          <w:rFonts w:hint="eastAsia"/>
          <w:szCs w:val="21"/>
        </w:rPr>
        <w:t>第二十二条　当事人一方要求变更或解除合同时，则应当在</w:t>
      </w:r>
      <w:r w:rsidRPr="00407DDC">
        <w:rPr>
          <w:szCs w:val="21"/>
          <w:u w:val="single"/>
        </w:rPr>
        <w:t>7</w:t>
      </w:r>
      <w:r w:rsidRPr="00407DDC">
        <w:rPr>
          <w:rFonts w:hint="eastAsia"/>
          <w:szCs w:val="21"/>
        </w:rPr>
        <w:t>日前通知对方；因变更或解除合同使一方遭受损失的，应由责任方负责赔偿。</w:t>
      </w:r>
    </w:p>
    <w:p w14:paraId="0D63BB38" w14:textId="77777777" w:rsidR="00E472F5" w:rsidRPr="00407DDC" w:rsidRDefault="00000000">
      <w:pPr>
        <w:snapToGrid w:val="0"/>
        <w:spacing w:line="400" w:lineRule="exact"/>
        <w:ind w:firstLineChars="200" w:firstLine="420"/>
        <w:rPr>
          <w:szCs w:val="21"/>
        </w:rPr>
      </w:pPr>
      <w:r w:rsidRPr="00407DDC">
        <w:rPr>
          <w:rFonts w:hint="eastAsia"/>
          <w:szCs w:val="21"/>
        </w:rPr>
        <w:t>第二十三条　设计人由于非自身原因暂停或终止执行建设工程设计业务，由此而增加的恢复</w:t>
      </w:r>
      <w:r w:rsidRPr="00407DDC">
        <w:rPr>
          <w:rFonts w:hint="eastAsia"/>
          <w:szCs w:val="21"/>
        </w:rPr>
        <w:lastRenderedPageBreak/>
        <w:t>执行建设工程设计业务的工作，应视为额外服务，有权得到额外的时间和酬金。具体额外的时间和酬金双方另行协商。</w:t>
      </w:r>
    </w:p>
    <w:p w14:paraId="46120C5D" w14:textId="77777777" w:rsidR="00E472F5" w:rsidRPr="00407DDC" w:rsidRDefault="00000000">
      <w:pPr>
        <w:snapToGrid w:val="0"/>
        <w:spacing w:line="400" w:lineRule="exact"/>
        <w:ind w:firstLineChars="200" w:firstLine="420"/>
        <w:rPr>
          <w:szCs w:val="21"/>
        </w:rPr>
      </w:pPr>
      <w:r w:rsidRPr="00407DDC">
        <w:rPr>
          <w:rFonts w:hint="eastAsia"/>
          <w:szCs w:val="21"/>
        </w:rPr>
        <w:t>第二十四条　变更或解除合同的通知或协议应当采取书面形式，新的协议未达成之前，原合同仍然有效。</w:t>
      </w:r>
    </w:p>
    <w:p w14:paraId="3D712E64" w14:textId="77777777" w:rsidR="00E472F5" w:rsidRPr="00407DDC" w:rsidRDefault="00000000">
      <w:pPr>
        <w:snapToGrid w:val="0"/>
        <w:spacing w:line="400" w:lineRule="exact"/>
        <w:ind w:firstLineChars="200" w:firstLine="422"/>
        <w:rPr>
          <w:szCs w:val="21"/>
        </w:rPr>
      </w:pPr>
      <w:r w:rsidRPr="00407DDC">
        <w:rPr>
          <w:rFonts w:hint="eastAsia"/>
          <w:b/>
          <w:szCs w:val="21"/>
        </w:rPr>
        <w:t>设计咨询业务的酬金</w:t>
      </w:r>
    </w:p>
    <w:p w14:paraId="3A0D8DAB" w14:textId="77777777" w:rsidR="00E472F5" w:rsidRPr="00407DDC" w:rsidRDefault="00000000">
      <w:pPr>
        <w:snapToGrid w:val="0"/>
        <w:spacing w:line="400" w:lineRule="exact"/>
        <w:ind w:firstLineChars="200" w:firstLine="420"/>
        <w:rPr>
          <w:szCs w:val="21"/>
        </w:rPr>
      </w:pPr>
      <w:r w:rsidRPr="00407DDC">
        <w:rPr>
          <w:rFonts w:hint="eastAsia"/>
          <w:szCs w:val="21"/>
        </w:rPr>
        <w:t>第二十五条　正常的建设工程设计业务，附加工作和额外工作的酬金，按照建设工程设计合同专用条件约定的方法计取，并按约定的时间和数额支付。</w:t>
      </w:r>
    </w:p>
    <w:p w14:paraId="35009CB5" w14:textId="77777777" w:rsidR="00E472F5" w:rsidRPr="00407DDC" w:rsidRDefault="00000000">
      <w:pPr>
        <w:snapToGrid w:val="0"/>
        <w:spacing w:line="400" w:lineRule="exact"/>
        <w:ind w:firstLineChars="200" w:firstLine="420"/>
        <w:rPr>
          <w:szCs w:val="21"/>
        </w:rPr>
      </w:pPr>
      <w:r w:rsidRPr="00407DDC">
        <w:rPr>
          <w:rFonts w:hint="eastAsia"/>
          <w:szCs w:val="21"/>
        </w:rPr>
        <w:t>第二十六条　如果委托人在规定的支付期限内未支付建设工程设计咨询酬金，自规定支付之日起，应当向设计人补偿应支付的酬金利息。利息额按规定支付期限最后一日银行活期贷款乘以拖欠酬金时间计算。</w:t>
      </w:r>
    </w:p>
    <w:p w14:paraId="73889F72" w14:textId="77777777" w:rsidR="00E472F5" w:rsidRPr="00407DDC" w:rsidRDefault="00000000">
      <w:pPr>
        <w:snapToGrid w:val="0"/>
        <w:spacing w:line="400" w:lineRule="exact"/>
        <w:ind w:firstLineChars="200" w:firstLine="420"/>
        <w:rPr>
          <w:szCs w:val="21"/>
        </w:rPr>
      </w:pPr>
      <w:r w:rsidRPr="00407DDC">
        <w:rPr>
          <w:rFonts w:hint="eastAsia"/>
          <w:szCs w:val="21"/>
        </w:rPr>
        <w:t>第二十七条　如果委托人对设计人提交的支付通知书中酬金或部分酬金项目提出异议，应当在收到支付通知书两日内向设计人发出异议的通知，但委托人不得拖延其无异议酬金项目的支付。</w:t>
      </w:r>
    </w:p>
    <w:p w14:paraId="5B59D47E" w14:textId="77777777" w:rsidR="00E472F5" w:rsidRPr="00407DDC" w:rsidRDefault="00000000">
      <w:pPr>
        <w:snapToGrid w:val="0"/>
        <w:spacing w:line="400" w:lineRule="exact"/>
        <w:ind w:firstLineChars="200" w:firstLine="420"/>
        <w:rPr>
          <w:szCs w:val="21"/>
        </w:rPr>
      </w:pPr>
      <w:r w:rsidRPr="00407DDC">
        <w:rPr>
          <w:rFonts w:hint="eastAsia"/>
          <w:szCs w:val="21"/>
        </w:rPr>
        <w:t>第二十八条　支付建设工程设计、咨询酬金所采取的货币币种、汇率由合同专用条件约定。</w:t>
      </w:r>
    </w:p>
    <w:p w14:paraId="2039DE2F" w14:textId="77777777" w:rsidR="00E472F5" w:rsidRPr="00407DDC" w:rsidRDefault="00000000">
      <w:pPr>
        <w:snapToGrid w:val="0"/>
        <w:spacing w:line="400" w:lineRule="exact"/>
        <w:ind w:firstLineChars="200" w:firstLine="422"/>
        <w:rPr>
          <w:szCs w:val="21"/>
        </w:rPr>
      </w:pPr>
      <w:r w:rsidRPr="00407DDC">
        <w:rPr>
          <w:rFonts w:hint="eastAsia"/>
          <w:b/>
          <w:szCs w:val="21"/>
        </w:rPr>
        <w:t>其他</w:t>
      </w:r>
    </w:p>
    <w:p w14:paraId="670D86F1" w14:textId="77777777" w:rsidR="00E472F5" w:rsidRPr="00407DDC" w:rsidRDefault="00000000">
      <w:pPr>
        <w:snapToGrid w:val="0"/>
        <w:spacing w:line="400" w:lineRule="exact"/>
        <w:ind w:firstLineChars="200" w:firstLine="420"/>
        <w:rPr>
          <w:szCs w:val="21"/>
        </w:rPr>
      </w:pPr>
      <w:r w:rsidRPr="00407DDC">
        <w:rPr>
          <w:rFonts w:hint="eastAsia"/>
          <w:szCs w:val="21"/>
        </w:rPr>
        <w:t>第二十九条　因建设工程设计业务的需要，设计人在合同约定外的外出考察，经委托人同意，其所需费用由委托人负责。</w:t>
      </w:r>
    </w:p>
    <w:p w14:paraId="0CFEAB8A" w14:textId="77777777" w:rsidR="00E472F5" w:rsidRPr="00407DDC" w:rsidRDefault="00000000">
      <w:pPr>
        <w:snapToGrid w:val="0"/>
        <w:spacing w:line="400" w:lineRule="exact"/>
        <w:ind w:firstLineChars="200" w:firstLine="420"/>
        <w:rPr>
          <w:szCs w:val="21"/>
        </w:rPr>
      </w:pPr>
      <w:r w:rsidRPr="00407DDC">
        <w:rPr>
          <w:rFonts w:hint="eastAsia"/>
          <w:szCs w:val="21"/>
        </w:rPr>
        <w:t>第三十条　设计人如需外聘专家协助，在委托的建设工程设计业务范围内其费用由设计人承担；在委托的建设工程设计、咨询业务范围以外经委托人认可其费用由委托人承担。</w:t>
      </w:r>
    </w:p>
    <w:p w14:paraId="21077466" w14:textId="77777777" w:rsidR="00E472F5" w:rsidRPr="00407DDC" w:rsidRDefault="00000000">
      <w:pPr>
        <w:snapToGrid w:val="0"/>
        <w:spacing w:line="400" w:lineRule="exact"/>
        <w:ind w:firstLineChars="200" w:firstLine="420"/>
        <w:rPr>
          <w:szCs w:val="21"/>
        </w:rPr>
      </w:pPr>
      <w:r w:rsidRPr="00407DDC">
        <w:rPr>
          <w:rFonts w:hint="eastAsia"/>
          <w:szCs w:val="21"/>
        </w:rPr>
        <w:t>第三十一条　未经对方的书面同意，各方均不得转让合同约定的权利和义务。</w:t>
      </w:r>
    </w:p>
    <w:p w14:paraId="3609276D" w14:textId="77777777" w:rsidR="00E472F5" w:rsidRPr="00407DDC" w:rsidRDefault="00000000">
      <w:pPr>
        <w:snapToGrid w:val="0"/>
        <w:spacing w:line="400" w:lineRule="exact"/>
        <w:ind w:firstLineChars="200" w:firstLine="420"/>
        <w:rPr>
          <w:szCs w:val="21"/>
        </w:rPr>
      </w:pPr>
      <w:r w:rsidRPr="00407DDC">
        <w:rPr>
          <w:rFonts w:hint="eastAsia"/>
          <w:szCs w:val="21"/>
        </w:rPr>
        <w:t>第三十二条　除委托人书面同意外，设计人员</w:t>
      </w:r>
      <w:proofErr w:type="gramStart"/>
      <w:r w:rsidRPr="00407DDC">
        <w:rPr>
          <w:rFonts w:hint="eastAsia"/>
          <w:szCs w:val="21"/>
        </w:rPr>
        <w:t>不</w:t>
      </w:r>
      <w:proofErr w:type="gramEnd"/>
      <w:r w:rsidRPr="00407DDC">
        <w:rPr>
          <w:rFonts w:hint="eastAsia"/>
          <w:szCs w:val="21"/>
        </w:rPr>
        <w:t>应接</w:t>
      </w:r>
      <w:proofErr w:type="gramStart"/>
      <w:r w:rsidRPr="00407DDC">
        <w:rPr>
          <w:rFonts w:hint="eastAsia"/>
          <w:szCs w:val="21"/>
        </w:rPr>
        <w:t>受建设</w:t>
      </w:r>
      <w:proofErr w:type="gramEnd"/>
      <w:r w:rsidRPr="00407DDC">
        <w:rPr>
          <w:rFonts w:hint="eastAsia"/>
          <w:szCs w:val="21"/>
        </w:rPr>
        <w:t>工程设计合同约定以外的与工程设计项目有关的任何报酬。</w:t>
      </w:r>
    </w:p>
    <w:p w14:paraId="183A472F" w14:textId="77777777" w:rsidR="00E472F5" w:rsidRPr="00407DDC" w:rsidRDefault="00000000">
      <w:pPr>
        <w:snapToGrid w:val="0"/>
        <w:spacing w:line="400" w:lineRule="exact"/>
        <w:ind w:firstLineChars="200" w:firstLine="420"/>
        <w:rPr>
          <w:szCs w:val="21"/>
        </w:rPr>
      </w:pPr>
      <w:r w:rsidRPr="00407DDC">
        <w:rPr>
          <w:rFonts w:hint="eastAsia"/>
          <w:szCs w:val="21"/>
        </w:rPr>
        <w:t>设计人不得参与可能与合同规定的与委托人利益相冲突的任何活动。</w:t>
      </w:r>
    </w:p>
    <w:p w14:paraId="0EC98D99" w14:textId="77777777" w:rsidR="00E472F5" w:rsidRPr="00407DDC" w:rsidRDefault="00000000">
      <w:pPr>
        <w:snapToGrid w:val="0"/>
        <w:spacing w:line="400" w:lineRule="exact"/>
        <w:ind w:firstLineChars="200" w:firstLine="422"/>
        <w:rPr>
          <w:b/>
          <w:szCs w:val="21"/>
        </w:rPr>
      </w:pPr>
      <w:r w:rsidRPr="00407DDC">
        <w:rPr>
          <w:rFonts w:hint="eastAsia"/>
          <w:b/>
          <w:szCs w:val="21"/>
        </w:rPr>
        <w:t>合同争议的解决</w:t>
      </w:r>
    </w:p>
    <w:p w14:paraId="6549F0E9" w14:textId="77777777" w:rsidR="00E472F5" w:rsidRPr="00407DDC" w:rsidRDefault="00000000">
      <w:pPr>
        <w:snapToGrid w:val="0"/>
        <w:spacing w:line="400" w:lineRule="exact"/>
        <w:ind w:firstLineChars="200" w:firstLine="420"/>
        <w:rPr>
          <w:szCs w:val="21"/>
        </w:rPr>
      </w:pPr>
      <w:r w:rsidRPr="00407DDC">
        <w:rPr>
          <w:rFonts w:hint="eastAsia"/>
          <w:szCs w:val="21"/>
        </w:rPr>
        <w:t>第三十三条　因违约或终止合同而引起的损失和损害的赔偿，委托人与设计人之间应当协商解决；如未能达成一致，可提交有关主管部门调解；协商或调解不成的，根据双方约定提交仲裁机关仲裁，或向人民法院提起诉讼。</w:t>
      </w:r>
    </w:p>
    <w:p w14:paraId="60ABFBAD" w14:textId="77777777" w:rsidR="00E472F5" w:rsidRPr="00407DDC" w:rsidRDefault="00000000">
      <w:pPr>
        <w:snapToGrid w:val="0"/>
        <w:spacing w:line="400" w:lineRule="exact"/>
        <w:ind w:firstLineChars="200" w:firstLine="420"/>
        <w:rPr>
          <w:szCs w:val="21"/>
        </w:rPr>
      </w:pPr>
      <w:r w:rsidRPr="00407DDC">
        <w:rPr>
          <w:rFonts w:hint="eastAsia"/>
          <w:szCs w:val="21"/>
        </w:rPr>
        <w:t>第三十四条</w:t>
      </w:r>
      <w:r w:rsidRPr="00407DDC">
        <w:rPr>
          <w:szCs w:val="21"/>
        </w:rPr>
        <w:t xml:space="preserve">  </w:t>
      </w:r>
      <w:r w:rsidRPr="00407DDC">
        <w:rPr>
          <w:rFonts w:hint="eastAsia"/>
          <w:szCs w:val="21"/>
        </w:rPr>
        <w:t>本合同生效后，按规定应到项目所在地建设行政主管部门规定的审查部门备案；双方认为必要时，到市场监督管理部门</w:t>
      </w:r>
      <w:proofErr w:type="gramStart"/>
      <w:r w:rsidRPr="00407DDC">
        <w:rPr>
          <w:rFonts w:hint="eastAsia"/>
          <w:szCs w:val="21"/>
        </w:rPr>
        <w:t>鉴证</w:t>
      </w:r>
      <w:proofErr w:type="gramEnd"/>
      <w:r w:rsidRPr="00407DDC">
        <w:rPr>
          <w:rFonts w:hint="eastAsia"/>
          <w:szCs w:val="21"/>
        </w:rPr>
        <w:t>。双方履行</w:t>
      </w:r>
      <w:proofErr w:type="gramStart"/>
      <w:r w:rsidRPr="00407DDC">
        <w:rPr>
          <w:rFonts w:hint="eastAsia"/>
          <w:szCs w:val="21"/>
        </w:rPr>
        <w:t>完合同</w:t>
      </w:r>
      <w:proofErr w:type="gramEnd"/>
      <w:r w:rsidRPr="00407DDC">
        <w:rPr>
          <w:rFonts w:hint="eastAsia"/>
          <w:szCs w:val="21"/>
        </w:rPr>
        <w:t>规定的义务后，本合同即行终止。</w:t>
      </w:r>
    </w:p>
    <w:p w14:paraId="40E2FE4E" w14:textId="77777777" w:rsidR="00E472F5" w:rsidRPr="00407DDC" w:rsidRDefault="00E472F5">
      <w:pPr>
        <w:snapToGrid w:val="0"/>
        <w:spacing w:line="400" w:lineRule="exact"/>
        <w:jc w:val="center"/>
        <w:rPr>
          <w:b/>
          <w:szCs w:val="21"/>
        </w:rPr>
      </w:pPr>
    </w:p>
    <w:p w14:paraId="5F42C3BC" w14:textId="77777777" w:rsidR="00E472F5" w:rsidRPr="00407DDC" w:rsidRDefault="00E472F5">
      <w:pPr>
        <w:snapToGrid w:val="0"/>
        <w:spacing w:line="400" w:lineRule="exact"/>
        <w:jc w:val="center"/>
        <w:rPr>
          <w:b/>
          <w:szCs w:val="21"/>
        </w:rPr>
      </w:pPr>
    </w:p>
    <w:p w14:paraId="1F5BF57D" w14:textId="77777777" w:rsidR="00E472F5" w:rsidRPr="00407DDC" w:rsidRDefault="00000000">
      <w:pPr>
        <w:snapToGrid w:val="0"/>
        <w:spacing w:line="400" w:lineRule="exact"/>
        <w:jc w:val="center"/>
        <w:rPr>
          <w:b/>
          <w:szCs w:val="21"/>
        </w:rPr>
      </w:pPr>
      <w:r w:rsidRPr="00407DDC">
        <w:rPr>
          <w:rFonts w:hint="eastAsia"/>
          <w:b/>
          <w:szCs w:val="21"/>
        </w:rPr>
        <w:t>第三部分　建设工程设计合同专用条件</w:t>
      </w:r>
    </w:p>
    <w:p w14:paraId="25E58F5C" w14:textId="77777777" w:rsidR="00E472F5" w:rsidRPr="00407DDC" w:rsidRDefault="00000000">
      <w:pPr>
        <w:snapToGrid w:val="0"/>
        <w:spacing w:line="400" w:lineRule="exact"/>
        <w:ind w:firstLineChars="200" w:firstLine="420"/>
        <w:rPr>
          <w:szCs w:val="21"/>
        </w:rPr>
      </w:pPr>
      <w:r w:rsidRPr="00407DDC">
        <w:rPr>
          <w:rFonts w:hint="eastAsia"/>
          <w:szCs w:val="21"/>
        </w:rPr>
        <w:t>第二条　本合同适用的法律、法规及工程设计规定：</w:t>
      </w:r>
    </w:p>
    <w:p w14:paraId="72B972D1" w14:textId="77777777" w:rsidR="00E472F5" w:rsidRPr="00407DDC" w:rsidRDefault="00000000">
      <w:pPr>
        <w:snapToGrid w:val="0"/>
        <w:spacing w:line="400" w:lineRule="exact"/>
        <w:ind w:firstLineChars="200" w:firstLine="420"/>
        <w:rPr>
          <w:szCs w:val="21"/>
        </w:rPr>
      </w:pPr>
      <w:r w:rsidRPr="00407DDC">
        <w:rPr>
          <w:szCs w:val="21"/>
        </w:rPr>
        <w:t>1</w:t>
      </w:r>
      <w:r w:rsidRPr="00407DDC">
        <w:rPr>
          <w:rFonts w:hint="eastAsia"/>
          <w:szCs w:val="21"/>
        </w:rPr>
        <w:t>、《中华人民共和国民法典》、《中华人民共和国建筑法》</w:t>
      </w:r>
      <w:r w:rsidR="00F531B3" w:rsidRPr="00407DDC">
        <w:rPr>
          <w:rFonts w:hint="eastAsia"/>
          <w:szCs w:val="21"/>
        </w:rPr>
        <w:t>和</w:t>
      </w:r>
      <w:r w:rsidRPr="00407DDC">
        <w:rPr>
          <w:rFonts w:hint="eastAsia"/>
          <w:szCs w:val="21"/>
        </w:rPr>
        <w:t>《建设工程质量管理条例》；</w:t>
      </w:r>
    </w:p>
    <w:p w14:paraId="4F76B72F" w14:textId="77777777" w:rsidR="00E472F5" w:rsidRPr="00407DDC" w:rsidRDefault="00000000">
      <w:pPr>
        <w:snapToGrid w:val="0"/>
        <w:spacing w:line="400" w:lineRule="exact"/>
        <w:ind w:firstLineChars="200" w:firstLine="420"/>
        <w:rPr>
          <w:szCs w:val="21"/>
        </w:rPr>
      </w:pPr>
      <w:r w:rsidRPr="00407DDC">
        <w:rPr>
          <w:szCs w:val="21"/>
        </w:rPr>
        <w:t>2</w:t>
      </w:r>
      <w:r w:rsidRPr="00407DDC">
        <w:rPr>
          <w:rFonts w:hint="eastAsia"/>
          <w:szCs w:val="21"/>
        </w:rPr>
        <w:t>、国家及地方有关建设工程地质勘察设计管理法规、规章及规范性文件；</w:t>
      </w:r>
    </w:p>
    <w:p w14:paraId="185E5846" w14:textId="77777777" w:rsidR="00E472F5" w:rsidRPr="00407DDC" w:rsidRDefault="00000000">
      <w:pPr>
        <w:snapToGrid w:val="0"/>
        <w:spacing w:line="400" w:lineRule="exact"/>
        <w:ind w:firstLineChars="200" w:firstLine="420"/>
        <w:rPr>
          <w:szCs w:val="21"/>
        </w:rPr>
      </w:pPr>
      <w:r w:rsidRPr="00407DDC">
        <w:rPr>
          <w:szCs w:val="21"/>
        </w:rPr>
        <w:lastRenderedPageBreak/>
        <w:t>3</w:t>
      </w:r>
      <w:r w:rsidRPr="00407DDC">
        <w:rPr>
          <w:rFonts w:hint="eastAsia"/>
          <w:szCs w:val="21"/>
        </w:rPr>
        <w:t>、建设工程批准文件；</w:t>
      </w:r>
    </w:p>
    <w:p w14:paraId="766D32DE" w14:textId="77777777" w:rsidR="00E472F5" w:rsidRPr="00407DDC" w:rsidRDefault="00000000">
      <w:pPr>
        <w:snapToGrid w:val="0"/>
        <w:spacing w:line="400" w:lineRule="exact"/>
        <w:ind w:firstLineChars="200" w:firstLine="420"/>
        <w:rPr>
          <w:szCs w:val="21"/>
        </w:rPr>
      </w:pPr>
      <w:r w:rsidRPr="00407DDC">
        <w:rPr>
          <w:szCs w:val="21"/>
        </w:rPr>
        <w:t>4</w:t>
      </w:r>
      <w:r w:rsidRPr="00407DDC">
        <w:rPr>
          <w:rFonts w:hint="eastAsia"/>
          <w:szCs w:val="21"/>
        </w:rPr>
        <w:t>、本招标文件为合同备案时组成部分。</w:t>
      </w:r>
    </w:p>
    <w:p w14:paraId="56456CC0" w14:textId="77777777" w:rsidR="00E472F5" w:rsidRPr="00407DDC" w:rsidRDefault="00000000">
      <w:pPr>
        <w:snapToGrid w:val="0"/>
        <w:spacing w:line="400" w:lineRule="exact"/>
        <w:ind w:firstLineChars="200" w:firstLine="420"/>
        <w:rPr>
          <w:szCs w:val="21"/>
        </w:rPr>
      </w:pPr>
      <w:r w:rsidRPr="00407DDC">
        <w:rPr>
          <w:rFonts w:hint="eastAsia"/>
          <w:szCs w:val="21"/>
        </w:rPr>
        <w:t>第五条　建设工程设计业务范围：</w:t>
      </w:r>
    </w:p>
    <w:p w14:paraId="4069F690" w14:textId="77777777" w:rsidR="00E472F5" w:rsidRPr="00407DDC" w:rsidRDefault="00000000">
      <w:pPr>
        <w:snapToGrid w:val="0"/>
        <w:spacing w:line="400" w:lineRule="exact"/>
        <w:ind w:firstLineChars="200" w:firstLine="420"/>
        <w:rPr>
          <w:szCs w:val="21"/>
        </w:rPr>
      </w:pPr>
      <w:r w:rsidRPr="00407DDC">
        <w:rPr>
          <w:szCs w:val="21"/>
        </w:rPr>
        <w:t>1</w:t>
      </w:r>
      <w:r w:rsidRPr="00407DDC">
        <w:rPr>
          <w:rFonts w:hint="eastAsia"/>
          <w:szCs w:val="21"/>
        </w:rPr>
        <w:t>、本次设计的设计依据；</w:t>
      </w:r>
    </w:p>
    <w:p w14:paraId="3C24D2F8" w14:textId="77777777" w:rsidR="00E472F5" w:rsidRPr="00407DDC" w:rsidRDefault="00000000">
      <w:pPr>
        <w:snapToGrid w:val="0"/>
        <w:spacing w:line="400" w:lineRule="exact"/>
        <w:ind w:firstLine="420"/>
        <w:rPr>
          <w:szCs w:val="21"/>
        </w:rPr>
      </w:pPr>
      <w:permStart w:id="478507442" w:edGrp="everyone"/>
      <w:r w:rsidRPr="00407DDC">
        <w:rPr>
          <w:szCs w:val="21"/>
          <w:u w:val="single"/>
        </w:rPr>
        <w:t xml:space="preserve">                                     </w:t>
      </w:r>
      <w:r w:rsidRPr="00407DDC">
        <w:rPr>
          <w:rFonts w:hint="eastAsia"/>
          <w:szCs w:val="21"/>
          <w:u w:val="single"/>
        </w:rPr>
        <w:t xml:space="preserve">                   </w:t>
      </w:r>
      <w:r w:rsidRPr="00407DDC">
        <w:rPr>
          <w:szCs w:val="21"/>
          <w:u w:val="single"/>
        </w:rPr>
        <w:t xml:space="preserve">          </w:t>
      </w:r>
    </w:p>
    <w:permEnd w:id="478507442"/>
    <w:p w14:paraId="6BBE5A12" w14:textId="77777777" w:rsidR="00E472F5" w:rsidRPr="00407DDC" w:rsidRDefault="00000000">
      <w:pPr>
        <w:snapToGrid w:val="0"/>
        <w:spacing w:line="400" w:lineRule="exact"/>
        <w:ind w:firstLineChars="200" w:firstLine="420"/>
        <w:rPr>
          <w:szCs w:val="21"/>
        </w:rPr>
      </w:pPr>
      <w:r w:rsidRPr="00407DDC">
        <w:rPr>
          <w:szCs w:val="21"/>
        </w:rPr>
        <w:t>2</w:t>
      </w:r>
      <w:r w:rsidRPr="00407DDC">
        <w:rPr>
          <w:rFonts w:hint="eastAsia"/>
          <w:szCs w:val="21"/>
        </w:rPr>
        <w:t>、设计工程规模：</w:t>
      </w:r>
    </w:p>
    <w:p w14:paraId="0092468D" w14:textId="77777777" w:rsidR="00E472F5" w:rsidRPr="00407DDC" w:rsidRDefault="00000000">
      <w:pPr>
        <w:snapToGrid w:val="0"/>
        <w:spacing w:line="400" w:lineRule="exact"/>
        <w:ind w:firstLineChars="200" w:firstLine="420"/>
        <w:rPr>
          <w:szCs w:val="21"/>
        </w:rPr>
      </w:pPr>
      <w:permStart w:id="1690981196" w:edGrp="everyone"/>
      <w:r w:rsidRPr="00407DDC">
        <w:rPr>
          <w:szCs w:val="21"/>
          <w:u w:val="single"/>
        </w:rPr>
        <w:t xml:space="preserve">                                            </w:t>
      </w:r>
      <w:r w:rsidRPr="00407DDC">
        <w:rPr>
          <w:rFonts w:hint="eastAsia"/>
          <w:szCs w:val="21"/>
          <w:u w:val="single"/>
        </w:rPr>
        <w:t xml:space="preserve">             </w:t>
      </w:r>
      <w:r w:rsidRPr="00407DDC">
        <w:rPr>
          <w:szCs w:val="21"/>
          <w:u w:val="single"/>
        </w:rPr>
        <w:t xml:space="preserve">         </w:t>
      </w:r>
    </w:p>
    <w:permEnd w:id="1690981196"/>
    <w:p w14:paraId="06A932D1" w14:textId="77777777" w:rsidR="00E472F5" w:rsidRPr="00407DDC" w:rsidRDefault="00000000">
      <w:pPr>
        <w:snapToGrid w:val="0"/>
        <w:spacing w:line="400" w:lineRule="exact"/>
        <w:ind w:firstLineChars="200" w:firstLine="420"/>
        <w:rPr>
          <w:szCs w:val="21"/>
        </w:rPr>
      </w:pPr>
      <w:r w:rsidRPr="00407DDC">
        <w:rPr>
          <w:szCs w:val="21"/>
        </w:rPr>
        <w:t>3</w:t>
      </w:r>
      <w:r w:rsidRPr="00407DDC">
        <w:rPr>
          <w:rFonts w:hint="eastAsia"/>
          <w:szCs w:val="21"/>
        </w:rPr>
        <w:t>、设计的设计内容是：</w:t>
      </w:r>
    </w:p>
    <w:p w14:paraId="240F3A1F" w14:textId="77777777" w:rsidR="00E472F5" w:rsidRPr="00407DDC" w:rsidRDefault="00000000">
      <w:pPr>
        <w:snapToGrid w:val="0"/>
        <w:spacing w:line="400" w:lineRule="exact"/>
        <w:ind w:firstLineChars="200" w:firstLine="420"/>
        <w:rPr>
          <w:szCs w:val="21"/>
          <w:u w:val="single"/>
        </w:rPr>
      </w:pPr>
      <w:permStart w:id="390428033" w:edGrp="everyone"/>
      <w:r w:rsidRPr="00407DDC">
        <w:rPr>
          <w:rFonts w:hint="eastAsia"/>
          <w:szCs w:val="21"/>
          <w:u w:val="single"/>
        </w:rPr>
        <w:t xml:space="preserve">                                                                                    </w:t>
      </w:r>
    </w:p>
    <w:p w14:paraId="77356D17" w14:textId="77777777" w:rsidR="00E472F5" w:rsidRPr="00407DDC" w:rsidRDefault="00000000">
      <w:pPr>
        <w:snapToGrid w:val="0"/>
        <w:spacing w:line="400" w:lineRule="exact"/>
        <w:ind w:firstLineChars="200" w:firstLine="420"/>
        <w:rPr>
          <w:szCs w:val="21"/>
          <w:u w:val="single"/>
        </w:rPr>
      </w:pPr>
      <w:r w:rsidRPr="00407DDC">
        <w:rPr>
          <w:rFonts w:hint="eastAsia"/>
          <w:szCs w:val="21"/>
          <w:u w:val="single"/>
        </w:rPr>
        <w:t xml:space="preserve">                                                                               </w:t>
      </w:r>
      <w:r w:rsidRPr="00407DDC">
        <w:rPr>
          <w:rFonts w:hint="eastAsia"/>
          <w:szCs w:val="21"/>
          <w:u w:val="single"/>
        </w:rPr>
        <w:t>。</w:t>
      </w:r>
    </w:p>
    <w:permEnd w:id="390428033"/>
    <w:p w14:paraId="57A70440" w14:textId="77777777" w:rsidR="00E472F5" w:rsidRPr="00407DDC" w:rsidRDefault="00000000">
      <w:pPr>
        <w:snapToGrid w:val="0"/>
        <w:spacing w:line="400" w:lineRule="exact"/>
        <w:ind w:firstLineChars="200" w:firstLine="420"/>
        <w:rPr>
          <w:szCs w:val="21"/>
          <w:u w:val="single"/>
        </w:rPr>
      </w:pPr>
      <w:r w:rsidRPr="00407DDC">
        <w:rPr>
          <w:szCs w:val="21"/>
        </w:rPr>
        <w:t>4</w:t>
      </w:r>
      <w:r w:rsidRPr="00407DDC">
        <w:rPr>
          <w:rFonts w:hint="eastAsia"/>
          <w:szCs w:val="21"/>
        </w:rPr>
        <w:t>、设计的技术标准：</w:t>
      </w:r>
    </w:p>
    <w:p w14:paraId="3D5AFB45" w14:textId="77777777" w:rsidR="00E472F5" w:rsidRPr="00407DDC" w:rsidRDefault="00000000">
      <w:pPr>
        <w:snapToGrid w:val="0"/>
        <w:spacing w:line="400" w:lineRule="exact"/>
        <w:ind w:firstLineChars="300" w:firstLine="630"/>
        <w:rPr>
          <w:szCs w:val="21"/>
          <w:u w:val="single"/>
        </w:rPr>
      </w:pPr>
      <w:permStart w:id="82665618" w:edGrp="everyone"/>
      <w:r w:rsidRPr="00407DDC">
        <w:rPr>
          <w:szCs w:val="21"/>
        </w:rPr>
        <w:t xml:space="preserve"> </w:t>
      </w:r>
      <w:r w:rsidRPr="00407DDC">
        <w:rPr>
          <w:szCs w:val="21"/>
          <w:u w:val="single"/>
        </w:rPr>
        <w:t xml:space="preserve">                                                   </w:t>
      </w:r>
    </w:p>
    <w:permEnd w:id="82665618"/>
    <w:p w14:paraId="66664EBF" w14:textId="77777777" w:rsidR="00E472F5" w:rsidRPr="00407DDC" w:rsidRDefault="00000000">
      <w:pPr>
        <w:snapToGrid w:val="0"/>
        <w:spacing w:line="400" w:lineRule="exact"/>
        <w:ind w:firstLineChars="200" w:firstLine="420"/>
        <w:rPr>
          <w:szCs w:val="21"/>
        </w:rPr>
      </w:pPr>
      <w:r w:rsidRPr="00407DDC">
        <w:rPr>
          <w:szCs w:val="21"/>
        </w:rPr>
        <w:t>5</w:t>
      </w:r>
      <w:r w:rsidRPr="00407DDC">
        <w:rPr>
          <w:rFonts w:hint="eastAsia"/>
          <w:szCs w:val="21"/>
        </w:rPr>
        <w:t>、设计的设计阶段是：</w:t>
      </w:r>
    </w:p>
    <w:p w14:paraId="7DE7D691" w14:textId="77777777" w:rsidR="00E472F5" w:rsidRPr="00407DDC" w:rsidRDefault="00000000">
      <w:pPr>
        <w:snapToGrid w:val="0"/>
        <w:spacing w:line="400" w:lineRule="exact"/>
        <w:ind w:firstLineChars="200" w:firstLine="420"/>
        <w:rPr>
          <w:szCs w:val="21"/>
          <w:u w:val="single"/>
        </w:rPr>
      </w:pPr>
      <w:permStart w:id="314253153" w:edGrp="everyone"/>
      <w:r w:rsidRPr="00407DDC">
        <w:rPr>
          <w:rFonts w:hint="eastAsia"/>
          <w:szCs w:val="21"/>
          <w:u w:val="single"/>
        </w:rPr>
        <w:t xml:space="preserve">                                                                                    </w:t>
      </w:r>
    </w:p>
    <w:p w14:paraId="421F6912" w14:textId="77777777" w:rsidR="00E472F5" w:rsidRPr="00407DDC" w:rsidRDefault="00000000">
      <w:pPr>
        <w:snapToGrid w:val="0"/>
        <w:spacing w:line="400" w:lineRule="exact"/>
        <w:ind w:firstLineChars="200" w:firstLine="420"/>
        <w:rPr>
          <w:szCs w:val="21"/>
          <w:u w:val="single"/>
        </w:rPr>
      </w:pPr>
      <w:r w:rsidRPr="00407DDC">
        <w:rPr>
          <w:rFonts w:hint="eastAsia"/>
          <w:szCs w:val="21"/>
          <w:u w:val="single"/>
        </w:rPr>
        <w:t xml:space="preserve">                                                                               </w:t>
      </w:r>
      <w:r w:rsidRPr="00407DDC">
        <w:rPr>
          <w:rFonts w:hint="eastAsia"/>
          <w:szCs w:val="21"/>
          <w:u w:val="single"/>
        </w:rPr>
        <w:t>。</w:t>
      </w:r>
    </w:p>
    <w:permEnd w:id="314253153"/>
    <w:p w14:paraId="4A0E9CB3" w14:textId="77777777" w:rsidR="00E472F5" w:rsidRPr="00407DDC" w:rsidRDefault="00000000">
      <w:pPr>
        <w:snapToGrid w:val="0"/>
        <w:spacing w:line="400" w:lineRule="exact"/>
        <w:ind w:firstLineChars="200" w:firstLine="420"/>
        <w:rPr>
          <w:szCs w:val="21"/>
        </w:rPr>
      </w:pPr>
      <w:r w:rsidRPr="00407DDC">
        <w:rPr>
          <w:rFonts w:hint="eastAsia"/>
          <w:szCs w:val="21"/>
        </w:rPr>
        <w:t>第六条　设计人向委托人提供的正常服务主要为：</w:t>
      </w:r>
    </w:p>
    <w:p w14:paraId="2D9E4B9B" w14:textId="77777777" w:rsidR="00E472F5" w:rsidRPr="00407DDC" w:rsidRDefault="00000000">
      <w:pPr>
        <w:snapToGrid w:val="0"/>
        <w:spacing w:line="400" w:lineRule="exact"/>
        <w:ind w:firstLineChars="200" w:firstLine="420"/>
        <w:rPr>
          <w:szCs w:val="21"/>
        </w:rPr>
      </w:pPr>
      <w:r w:rsidRPr="00407DDC">
        <w:rPr>
          <w:szCs w:val="21"/>
        </w:rPr>
        <w:t>1</w:t>
      </w:r>
      <w:r w:rsidRPr="00407DDC">
        <w:rPr>
          <w:rFonts w:hint="eastAsia"/>
          <w:szCs w:val="21"/>
        </w:rPr>
        <w:t>、</w:t>
      </w:r>
      <w:permStart w:id="978138917" w:edGrp="everyone"/>
      <w:r w:rsidRPr="00407DDC">
        <w:rPr>
          <w:szCs w:val="21"/>
          <w:u w:val="single"/>
        </w:rPr>
        <w:t xml:space="preserve">                                                     </w:t>
      </w:r>
    </w:p>
    <w:permEnd w:id="978138917"/>
    <w:p w14:paraId="2CC74536" w14:textId="77777777" w:rsidR="00E472F5" w:rsidRPr="00407DDC" w:rsidRDefault="00000000">
      <w:pPr>
        <w:snapToGrid w:val="0"/>
        <w:spacing w:line="400" w:lineRule="exact"/>
        <w:ind w:firstLineChars="195" w:firstLine="409"/>
        <w:textAlignment w:val="baseline"/>
        <w:rPr>
          <w:szCs w:val="21"/>
        </w:rPr>
      </w:pPr>
      <w:r w:rsidRPr="00407DDC">
        <w:rPr>
          <w:szCs w:val="21"/>
        </w:rPr>
        <w:t>2</w:t>
      </w:r>
      <w:r w:rsidRPr="00407DDC">
        <w:rPr>
          <w:rFonts w:hint="eastAsia"/>
          <w:szCs w:val="21"/>
        </w:rPr>
        <w:t>、设计人</w:t>
      </w:r>
      <w:proofErr w:type="gramStart"/>
      <w:r w:rsidRPr="00407DDC">
        <w:rPr>
          <w:rFonts w:hint="eastAsia"/>
          <w:szCs w:val="21"/>
        </w:rPr>
        <w:t>需组成项目组长驻</w:t>
      </w:r>
      <w:proofErr w:type="gramEnd"/>
      <w:r w:rsidRPr="00407DDC">
        <w:rPr>
          <w:rFonts w:hint="eastAsia"/>
          <w:szCs w:val="21"/>
        </w:rPr>
        <w:t>黄山进行本项目设计工作，并在本项目施工各阶段期间派驻设计代表长期驻施工现场。</w:t>
      </w:r>
    </w:p>
    <w:p w14:paraId="73B70287" w14:textId="77777777" w:rsidR="00E472F5" w:rsidRPr="00407DDC" w:rsidRDefault="00000000">
      <w:pPr>
        <w:snapToGrid w:val="0"/>
        <w:spacing w:line="400" w:lineRule="exact"/>
        <w:ind w:firstLineChars="195" w:firstLine="409"/>
        <w:textAlignment w:val="baseline"/>
        <w:rPr>
          <w:szCs w:val="21"/>
        </w:rPr>
      </w:pPr>
      <w:r w:rsidRPr="00407DDC">
        <w:rPr>
          <w:szCs w:val="21"/>
        </w:rPr>
        <w:t>3</w:t>
      </w:r>
      <w:r w:rsidRPr="00407DDC">
        <w:rPr>
          <w:rFonts w:hint="eastAsia"/>
          <w:szCs w:val="21"/>
        </w:rPr>
        <w:t>、设计代表应随叫随到，及时配合解决有关问题，保障工程顺利进行。</w:t>
      </w:r>
    </w:p>
    <w:p w14:paraId="4EE8F40C" w14:textId="77777777" w:rsidR="00E472F5" w:rsidRPr="00407DDC" w:rsidRDefault="00000000">
      <w:pPr>
        <w:snapToGrid w:val="0"/>
        <w:spacing w:line="400" w:lineRule="exact"/>
        <w:ind w:firstLineChars="195" w:firstLine="409"/>
        <w:textAlignment w:val="baseline"/>
        <w:rPr>
          <w:szCs w:val="21"/>
        </w:rPr>
      </w:pPr>
      <w:r w:rsidRPr="00407DDC">
        <w:rPr>
          <w:szCs w:val="21"/>
        </w:rPr>
        <w:t>4</w:t>
      </w:r>
      <w:r w:rsidRPr="00407DDC">
        <w:rPr>
          <w:rFonts w:hint="eastAsia"/>
          <w:szCs w:val="21"/>
        </w:rPr>
        <w:t>、设计人交付设计文件后，按规定参加有关上级的设计审查，并根据审查结论负责不超出原定范围的内容做必要调整补充。设计人按合同规定时限交付设计文件二年内项目开始施工，负责向发包人及施工单位进行设计交底、处理有关设计问题和参加各项验收。</w:t>
      </w:r>
    </w:p>
    <w:p w14:paraId="59E745B4" w14:textId="77777777" w:rsidR="00E472F5" w:rsidRPr="00407DDC" w:rsidRDefault="00000000">
      <w:pPr>
        <w:snapToGrid w:val="0"/>
        <w:spacing w:line="400" w:lineRule="exact"/>
        <w:ind w:firstLineChars="200" w:firstLine="420"/>
        <w:rPr>
          <w:szCs w:val="21"/>
        </w:rPr>
      </w:pPr>
      <w:r w:rsidRPr="00407DDC">
        <w:rPr>
          <w:rFonts w:hint="eastAsia"/>
          <w:szCs w:val="21"/>
        </w:rPr>
        <w:t>第七条　双方约定不得泄漏与本合同规定业务活动有关的保密资料：双方均应保护对方的知识产权，未经对方同意，任何一方均不得对对方的资料及文件擅自修改、复制或向第三人转让或用于本合同项目外的项目。如发生以上情况，泄密方承担一切由此引起的后果并承担赔偿责任。</w:t>
      </w:r>
    </w:p>
    <w:p w14:paraId="1869DFF6" w14:textId="77777777" w:rsidR="00E472F5" w:rsidRPr="00407DDC" w:rsidRDefault="00000000">
      <w:pPr>
        <w:snapToGrid w:val="0"/>
        <w:spacing w:line="400" w:lineRule="exact"/>
        <w:ind w:firstLine="200"/>
        <w:rPr>
          <w:szCs w:val="21"/>
        </w:rPr>
      </w:pPr>
      <w:r w:rsidRPr="00407DDC">
        <w:rPr>
          <w:szCs w:val="21"/>
        </w:rPr>
        <w:t xml:space="preserve">  </w:t>
      </w:r>
      <w:r w:rsidRPr="00407DDC">
        <w:rPr>
          <w:rFonts w:hint="eastAsia"/>
          <w:szCs w:val="21"/>
        </w:rPr>
        <w:t>第九条　委托人应提供的建设工程设计咨询的相关资料为：</w:t>
      </w:r>
    </w:p>
    <w:p w14:paraId="30C1A47A" w14:textId="77777777" w:rsidR="00E472F5" w:rsidRPr="00407DDC" w:rsidRDefault="00000000">
      <w:pPr>
        <w:snapToGrid w:val="0"/>
        <w:spacing w:line="400" w:lineRule="exact"/>
        <w:ind w:firstLineChars="196" w:firstLine="412"/>
        <w:rPr>
          <w:szCs w:val="21"/>
        </w:rPr>
      </w:pPr>
      <w:r w:rsidRPr="00407DDC">
        <w:rPr>
          <w:szCs w:val="21"/>
        </w:rPr>
        <w:t>1</w:t>
      </w:r>
      <w:r w:rsidRPr="00407DDC">
        <w:rPr>
          <w:rFonts w:hint="eastAsia"/>
          <w:szCs w:val="21"/>
        </w:rPr>
        <w:t>、委托人按本合同规定的内容，在规定的时间内向设计人提交基础资料及文件，并对其完整性、正确性及时限负责；发包人提供的基础资料主要为：</w:t>
      </w:r>
    </w:p>
    <w:p w14:paraId="0FCFBA6F" w14:textId="77777777" w:rsidR="00E472F5" w:rsidRPr="00407DDC" w:rsidRDefault="00000000">
      <w:pPr>
        <w:snapToGrid w:val="0"/>
        <w:spacing w:line="400" w:lineRule="exact"/>
        <w:ind w:firstLineChars="196" w:firstLine="412"/>
        <w:rPr>
          <w:szCs w:val="21"/>
          <w:u w:val="single"/>
        </w:rPr>
      </w:pPr>
      <w:permStart w:id="875060314" w:edGrp="everyone"/>
      <w:r w:rsidRPr="00407DDC">
        <w:rPr>
          <w:szCs w:val="21"/>
          <w:u w:val="single"/>
        </w:rPr>
        <w:t xml:space="preserve">                                                                 </w:t>
      </w:r>
    </w:p>
    <w:permEnd w:id="875060314"/>
    <w:p w14:paraId="2F2FED32" w14:textId="77777777" w:rsidR="00E472F5" w:rsidRPr="00407DDC" w:rsidRDefault="00000000">
      <w:pPr>
        <w:snapToGrid w:val="0"/>
        <w:spacing w:line="400" w:lineRule="exact"/>
        <w:ind w:firstLineChars="246" w:firstLine="517"/>
        <w:rPr>
          <w:szCs w:val="21"/>
        </w:rPr>
      </w:pPr>
      <w:r w:rsidRPr="00407DDC">
        <w:rPr>
          <w:rFonts w:hint="eastAsia"/>
          <w:szCs w:val="21"/>
        </w:rPr>
        <w:t>发包人提交上述资料及文件超过规定期限</w:t>
      </w:r>
      <w:permStart w:id="810034883" w:edGrp="everyone"/>
      <w:r w:rsidRPr="00407DDC">
        <w:rPr>
          <w:szCs w:val="21"/>
          <w:u w:val="single"/>
        </w:rPr>
        <w:t xml:space="preserve">   </w:t>
      </w:r>
      <w:permEnd w:id="810034883"/>
      <w:r w:rsidRPr="00407DDC">
        <w:rPr>
          <w:rFonts w:hint="eastAsia"/>
          <w:szCs w:val="21"/>
        </w:rPr>
        <w:t>天以内，设计人按本合同第六条规定的交付设计文件时间顺延；发包人交付上述资料及文件超过规定期限</w:t>
      </w:r>
      <w:permStart w:id="1099262273" w:edGrp="everyone"/>
      <w:r w:rsidRPr="00407DDC">
        <w:rPr>
          <w:szCs w:val="21"/>
          <w:u w:val="single"/>
        </w:rPr>
        <w:t xml:space="preserve">   </w:t>
      </w:r>
      <w:permEnd w:id="1099262273"/>
      <w:proofErr w:type="gramStart"/>
      <w:r w:rsidRPr="00407DDC">
        <w:rPr>
          <w:rFonts w:hint="eastAsia"/>
          <w:szCs w:val="21"/>
        </w:rPr>
        <w:t>天以上</w:t>
      </w:r>
      <w:proofErr w:type="gramEnd"/>
      <w:r w:rsidRPr="00407DDC">
        <w:rPr>
          <w:rFonts w:hint="eastAsia"/>
          <w:szCs w:val="21"/>
        </w:rPr>
        <w:t>时，设计人有权重新确定提交设计文件的时间。</w:t>
      </w:r>
    </w:p>
    <w:p w14:paraId="5CAB6BD5" w14:textId="77777777" w:rsidR="00E472F5" w:rsidRPr="00407DDC" w:rsidRDefault="00000000">
      <w:pPr>
        <w:snapToGrid w:val="0"/>
        <w:spacing w:line="400" w:lineRule="exact"/>
        <w:ind w:firstLineChars="196" w:firstLine="412"/>
        <w:rPr>
          <w:szCs w:val="21"/>
        </w:rPr>
      </w:pPr>
      <w:r w:rsidRPr="00407DDC">
        <w:rPr>
          <w:szCs w:val="21"/>
        </w:rPr>
        <w:t>2</w:t>
      </w:r>
      <w:r w:rsidRPr="00407DDC">
        <w:rPr>
          <w:rFonts w:hint="eastAsia"/>
          <w:szCs w:val="21"/>
        </w:rPr>
        <w:t>、发包人变更委托设计项目、规模、条件或因提交的资料错误，或所提交资料作较大修改，</w:t>
      </w:r>
      <w:r w:rsidRPr="00407DDC">
        <w:rPr>
          <w:rFonts w:hint="eastAsia"/>
          <w:szCs w:val="21"/>
        </w:rPr>
        <w:lastRenderedPageBreak/>
        <w:t>以致造成设计人重大设计返工时，双方按照黄山市相关规定另行协商解决。</w:t>
      </w:r>
    </w:p>
    <w:p w14:paraId="3754ADF6" w14:textId="77777777" w:rsidR="00E472F5" w:rsidRPr="00407DDC" w:rsidRDefault="00000000">
      <w:pPr>
        <w:snapToGrid w:val="0"/>
        <w:spacing w:line="400" w:lineRule="exact"/>
        <w:ind w:firstLineChars="196" w:firstLine="412"/>
        <w:rPr>
          <w:szCs w:val="21"/>
        </w:rPr>
      </w:pPr>
      <w:r w:rsidRPr="00407DDC">
        <w:rPr>
          <w:rFonts w:hint="eastAsia"/>
          <w:szCs w:val="21"/>
        </w:rPr>
        <w:t xml:space="preserve">在未签订合同前发包人已同意，设计人为发包人所做的各项设计工作，发包人应支付相应设计费。　</w:t>
      </w:r>
      <w:r w:rsidRPr="00407DDC">
        <w:rPr>
          <w:szCs w:val="21"/>
        </w:rPr>
        <w:t xml:space="preserve">   </w:t>
      </w:r>
    </w:p>
    <w:p w14:paraId="46A27934" w14:textId="77777777" w:rsidR="00E472F5" w:rsidRPr="00407DDC" w:rsidRDefault="00000000">
      <w:pPr>
        <w:numPr>
          <w:ilvl w:val="0"/>
          <w:numId w:val="7"/>
        </w:numPr>
        <w:tabs>
          <w:tab w:val="left" w:pos="969"/>
        </w:tabs>
        <w:snapToGrid w:val="0"/>
        <w:spacing w:line="400" w:lineRule="exact"/>
        <w:ind w:left="0" w:firstLineChars="200" w:firstLine="420"/>
        <w:rPr>
          <w:szCs w:val="21"/>
        </w:rPr>
      </w:pPr>
      <w:r w:rsidRPr="00407DDC">
        <w:rPr>
          <w:rFonts w:hint="eastAsia"/>
          <w:szCs w:val="21"/>
        </w:rPr>
        <w:t xml:space="preserve">　委托人应在</w:t>
      </w:r>
      <w:permStart w:id="1078157306" w:edGrp="everyone"/>
      <w:r w:rsidRPr="00407DDC">
        <w:rPr>
          <w:szCs w:val="21"/>
          <w:u w:val="single"/>
        </w:rPr>
        <w:t xml:space="preserve">    </w:t>
      </w:r>
      <w:permEnd w:id="1078157306"/>
      <w:r w:rsidRPr="00407DDC">
        <w:rPr>
          <w:rFonts w:hint="eastAsia"/>
          <w:szCs w:val="21"/>
        </w:rPr>
        <w:t>日内对设计人书面提交并要求做出答复的事宜做出书面答复。</w:t>
      </w:r>
    </w:p>
    <w:p w14:paraId="62109AA1" w14:textId="77777777" w:rsidR="00E472F5" w:rsidRPr="00407DDC" w:rsidRDefault="00000000">
      <w:pPr>
        <w:snapToGrid w:val="0"/>
        <w:spacing w:line="400" w:lineRule="exact"/>
        <w:ind w:firstLine="200"/>
        <w:rPr>
          <w:szCs w:val="21"/>
        </w:rPr>
      </w:pPr>
      <w:r w:rsidRPr="00407DDC">
        <w:rPr>
          <w:szCs w:val="21"/>
        </w:rPr>
        <w:t xml:space="preserve">    </w:t>
      </w:r>
      <w:r w:rsidRPr="00407DDC">
        <w:rPr>
          <w:rFonts w:hint="eastAsia"/>
          <w:szCs w:val="21"/>
        </w:rPr>
        <w:t>第十三条</w:t>
      </w:r>
      <w:r w:rsidRPr="00407DDC">
        <w:rPr>
          <w:szCs w:val="21"/>
        </w:rPr>
        <w:t xml:space="preserve">  </w:t>
      </w:r>
      <w:r w:rsidRPr="00407DDC">
        <w:rPr>
          <w:rFonts w:hint="eastAsia"/>
          <w:szCs w:val="21"/>
        </w:rPr>
        <w:t>设计人不按设计合同履行其职责或与第三人串通给委托人造成经济损失的，设计人应赔偿经济损失。</w:t>
      </w:r>
    </w:p>
    <w:p w14:paraId="3208EB0E" w14:textId="77777777" w:rsidR="00E472F5" w:rsidRPr="00407DDC" w:rsidRDefault="00000000">
      <w:pPr>
        <w:snapToGrid w:val="0"/>
        <w:spacing w:line="400" w:lineRule="exact"/>
        <w:ind w:firstLineChars="200" w:firstLine="420"/>
        <w:rPr>
          <w:szCs w:val="21"/>
        </w:rPr>
      </w:pPr>
      <w:r w:rsidRPr="00407DDC">
        <w:rPr>
          <w:rFonts w:hint="eastAsia"/>
          <w:szCs w:val="21"/>
        </w:rPr>
        <w:t>第十四条</w:t>
      </w:r>
      <w:r w:rsidRPr="00407DDC">
        <w:rPr>
          <w:szCs w:val="21"/>
        </w:rPr>
        <w:t xml:space="preserve">  </w:t>
      </w:r>
      <w:r w:rsidRPr="00407DDC">
        <w:rPr>
          <w:rFonts w:hint="eastAsia"/>
          <w:szCs w:val="21"/>
        </w:rPr>
        <w:t>设计人对提交的设计文件负责：</w:t>
      </w:r>
    </w:p>
    <w:p w14:paraId="1B2E4663" w14:textId="77777777" w:rsidR="00E472F5" w:rsidRPr="00407DDC" w:rsidRDefault="00000000">
      <w:pPr>
        <w:snapToGrid w:val="0"/>
        <w:spacing w:line="400" w:lineRule="exact"/>
        <w:ind w:firstLineChars="200" w:firstLine="420"/>
        <w:rPr>
          <w:szCs w:val="21"/>
        </w:rPr>
      </w:pPr>
      <w:r w:rsidRPr="00407DDC">
        <w:rPr>
          <w:szCs w:val="21"/>
        </w:rPr>
        <w:t>1</w:t>
      </w:r>
      <w:r w:rsidRPr="00407DDC">
        <w:rPr>
          <w:rFonts w:hint="eastAsia"/>
          <w:szCs w:val="21"/>
        </w:rPr>
        <w:t>、设计使用年限按照现行国家规范规程执行；</w:t>
      </w:r>
    </w:p>
    <w:p w14:paraId="594F16AF" w14:textId="77777777" w:rsidR="00E472F5" w:rsidRPr="00407DDC" w:rsidRDefault="00000000">
      <w:pPr>
        <w:snapToGrid w:val="0"/>
        <w:spacing w:line="400" w:lineRule="exact"/>
        <w:ind w:firstLineChars="200" w:firstLine="420"/>
        <w:rPr>
          <w:szCs w:val="21"/>
        </w:rPr>
      </w:pPr>
      <w:r w:rsidRPr="00407DDC">
        <w:rPr>
          <w:szCs w:val="21"/>
        </w:rPr>
        <w:t>2</w:t>
      </w:r>
      <w:r w:rsidRPr="00407DDC">
        <w:rPr>
          <w:rFonts w:hint="eastAsia"/>
          <w:szCs w:val="21"/>
        </w:rPr>
        <w:t>、设计人对设计文件出现的遗漏或错误负责修改或补充；</w:t>
      </w:r>
    </w:p>
    <w:p w14:paraId="4A2625CB" w14:textId="77777777" w:rsidR="00E472F5" w:rsidRPr="00407DDC" w:rsidRDefault="00000000">
      <w:pPr>
        <w:snapToGrid w:val="0"/>
        <w:spacing w:line="400" w:lineRule="exact"/>
        <w:ind w:firstLineChars="200" w:firstLine="420"/>
        <w:rPr>
          <w:szCs w:val="21"/>
        </w:rPr>
      </w:pPr>
      <w:r w:rsidRPr="00407DDC">
        <w:rPr>
          <w:szCs w:val="21"/>
        </w:rPr>
        <w:t>3</w:t>
      </w:r>
      <w:r w:rsidRPr="00407DDC">
        <w:rPr>
          <w:rFonts w:hint="eastAsia"/>
          <w:szCs w:val="21"/>
        </w:rPr>
        <w:t>、由于设计人原因，延误了设计文件交付时间，每延误一天，应减收该项目应收设计费的千分之二；</w:t>
      </w:r>
    </w:p>
    <w:p w14:paraId="3484BE01" w14:textId="77777777" w:rsidR="00E472F5" w:rsidRPr="00407DDC" w:rsidRDefault="00000000">
      <w:pPr>
        <w:snapToGrid w:val="0"/>
        <w:spacing w:line="400" w:lineRule="exact"/>
        <w:ind w:firstLineChars="200" w:firstLine="420"/>
        <w:rPr>
          <w:szCs w:val="21"/>
          <w:u w:val="single"/>
        </w:rPr>
      </w:pPr>
      <w:r w:rsidRPr="00407DDC">
        <w:rPr>
          <w:szCs w:val="21"/>
        </w:rPr>
        <w:t>4</w:t>
      </w:r>
      <w:r w:rsidRPr="00407DDC">
        <w:rPr>
          <w:rFonts w:hint="eastAsia"/>
          <w:szCs w:val="21"/>
        </w:rPr>
        <w:t>、如因设计单位原因（</w:t>
      </w:r>
      <w:proofErr w:type="gramStart"/>
      <w:r w:rsidRPr="00407DDC">
        <w:rPr>
          <w:rFonts w:hint="eastAsia"/>
          <w:szCs w:val="21"/>
        </w:rPr>
        <w:t>含漏项</w:t>
      </w:r>
      <w:proofErr w:type="gramEnd"/>
      <w:r w:rsidRPr="00407DDC">
        <w:rPr>
          <w:rFonts w:hint="eastAsia"/>
          <w:szCs w:val="21"/>
        </w:rPr>
        <w:t>、缺项），造成工程变更，</w:t>
      </w:r>
      <w:permStart w:id="1158156984" w:edGrp="everyone"/>
      <w:r w:rsidRPr="00407DDC">
        <w:rPr>
          <w:rFonts w:hint="eastAsia"/>
          <w:szCs w:val="21"/>
          <w:u w:val="single"/>
        </w:rPr>
        <w:t>如变更在施工合同价的</w:t>
      </w:r>
      <w:r w:rsidRPr="00407DDC">
        <w:rPr>
          <w:rFonts w:hint="eastAsia"/>
          <w:szCs w:val="21"/>
          <w:u w:val="single"/>
        </w:rPr>
        <w:t>10%</w:t>
      </w:r>
      <w:r w:rsidRPr="00407DDC">
        <w:rPr>
          <w:rFonts w:hint="eastAsia"/>
          <w:szCs w:val="21"/>
          <w:u w:val="single"/>
        </w:rPr>
        <w:t>以内的，扣减设计费的</w:t>
      </w:r>
      <w:r w:rsidRPr="00407DDC">
        <w:rPr>
          <w:rFonts w:hint="eastAsia"/>
          <w:szCs w:val="21"/>
          <w:u w:val="single"/>
        </w:rPr>
        <w:t>10%</w:t>
      </w:r>
      <w:r w:rsidRPr="00407DDC">
        <w:rPr>
          <w:rFonts w:hint="eastAsia"/>
          <w:szCs w:val="21"/>
          <w:u w:val="single"/>
        </w:rPr>
        <w:t>；如变更超过施工合同价的</w:t>
      </w:r>
      <w:r w:rsidRPr="00407DDC">
        <w:rPr>
          <w:rFonts w:hint="eastAsia"/>
          <w:szCs w:val="21"/>
          <w:u w:val="single"/>
        </w:rPr>
        <w:t>10%</w:t>
      </w:r>
      <w:r w:rsidRPr="00407DDC">
        <w:rPr>
          <w:rFonts w:hint="eastAsia"/>
          <w:szCs w:val="21"/>
          <w:u w:val="single"/>
        </w:rPr>
        <w:t>～</w:t>
      </w:r>
      <w:r w:rsidRPr="00407DDC">
        <w:rPr>
          <w:rFonts w:hint="eastAsia"/>
          <w:szCs w:val="21"/>
          <w:u w:val="single"/>
        </w:rPr>
        <w:t>30%</w:t>
      </w:r>
      <w:r w:rsidRPr="00407DDC">
        <w:rPr>
          <w:rFonts w:hint="eastAsia"/>
          <w:szCs w:val="21"/>
          <w:u w:val="single"/>
        </w:rPr>
        <w:t>，按变更比例同等扣减设计费；如变更超过施工合同价</w:t>
      </w:r>
      <w:r w:rsidRPr="00407DDC">
        <w:rPr>
          <w:rFonts w:hint="eastAsia"/>
          <w:szCs w:val="21"/>
          <w:u w:val="single"/>
        </w:rPr>
        <w:t>30%</w:t>
      </w:r>
      <w:r w:rsidRPr="00407DDC">
        <w:rPr>
          <w:rFonts w:hint="eastAsia"/>
          <w:szCs w:val="21"/>
          <w:u w:val="single"/>
        </w:rPr>
        <w:t>（含）以上的将扣减其合同价的</w:t>
      </w:r>
      <w:r w:rsidRPr="00407DDC">
        <w:rPr>
          <w:rFonts w:hint="eastAsia"/>
          <w:szCs w:val="21"/>
          <w:u w:val="single"/>
        </w:rPr>
        <w:t>50%</w:t>
      </w:r>
      <w:r w:rsidRPr="00407DDC">
        <w:rPr>
          <w:rFonts w:hint="eastAsia"/>
          <w:szCs w:val="21"/>
          <w:u w:val="single"/>
        </w:rPr>
        <w:t>。</w:t>
      </w:r>
    </w:p>
    <w:permEnd w:id="1158156984"/>
    <w:p w14:paraId="6379FD5C" w14:textId="77777777" w:rsidR="00E472F5" w:rsidRPr="00407DDC" w:rsidRDefault="00000000">
      <w:pPr>
        <w:snapToGrid w:val="0"/>
        <w:spacing w:line="400" w:lineRule="exact"/>
        <w:ind w:firstLineChars="200" w:firstLine="420"/>
        <w:rPr>
          <w:szCs w:val="21"/>
        </w:rPr>
      </w:pPr>
      <w:r w:rsidRPr="00407DDC">
        <w:rPr>
          <w:szCs w:val="21"/>
        </w:rPr>
        <w:t>5</w:t>
      </w:r>
      <w:r w:rsidRPr="00407DDC">
        <w:rPr>
          <w:rFonts w:hint="eastAsia"/>
          <w:szCs w:val="21"/>
        </w:rPr>
        <w:t>、</w:t>
      </w:r>
      <w:permStart w:id="1473019517" w:edGrp="everyone"/>
      <w:r w:rsidRPr="00407DDC">
        <w:rPr>
          <w:rFonts w:hint="eastAsia"/>
          <w:szCs w:val="21"/>
          <w:u w:val="single"/>
        </w:rPr>
        <w:t>设计人提交审查的勘察设计资料不全的以及没有按照规定程序和标准完成的，设计人必须按规定时间内无条件完成，否则发包人</w:t>
      </w:r>
      <w:proofErr w:type="gramStart"/>
      <w:r w:rsidRPr="00407DDC">
        <w:rPr>
          <w:rFonts w:hint="eastAsia"/>
          <w:szCs w:val="21"/>
          <w:u w:val="single"/>
        </w:rPr>
        <w:t>可最高</w:t>
      </w:r>
      <w:proofErr w:type="gramEnd"/>
      <w:r w:rsidRPr="00407DDC">
        <w:rPr>
          <w:rFonts w:hint="eastAsia"/>
          <w:szCs w:val="21"/>
          <w:u w:val="single"/>
        </w:rPr>
        <w:t>扣除合同总价的</w:t>
      </w:r>
      <w:r w:rsidRPr="00407DDC">
        <w:rPr>
          <w:szCs w:val="21"/>
          <w:u w:val="single"/>
        </w:rPr>
        <w:t>20%</w:t>
      </w:r>
      <w:r w:rsidRPr="00407DDC">
        <w:rPr>
          <w:rFonts w:hint="eastAsia"/>
          <w:szCs w:val="21"/>
          <w:u w:val="single"/>
        </w:rPr>
        <w:t>。</w:t>
      </w:r>
    </w:p>
    <w:permEnd w:id="1473019517"/>
    <w:p w14:paraId="59F999D2" w14:textId="77777777" w:rsidR="00E472F5" w:rsidRPr="00407DDC" w:rsidRDefault="00000000">
      <w:pPr>
        <w:snapToGrid w:val="0"/>
        <w:spacing w:line="400" w:lineRule="exact"/>
        <w:ind w:firstLineChars="200" w:firstLine="420"/>
        <w:rPr>
          <w:szCs w:val="21"/>
        </w:rPr>
      </w:pPr>
      <w:r w:rsidRPr="00407DDC">
        <w:rPr>
          <w:rFonts w:hint="eastAsia"/>
          <w:szCs w:val="21"/>
        </w:rPr>
        <w:t>6</w:t>
      </w:r>
      <w:r w:rsidRPr="00407DDC">
        <w:rPr>
          <w:rFonts w:hint="eastAsia"/>
          <w:szCs w:val="21"/>
        </w:rPr>
        <w:t>、</w:t>
      </w:r>
      <w:permStart w:id="1628463963" w:edGrp="everyone"/>
      <w:r w:rsidRPr="00407DDC">
        <w:rPr>
          <w:rFonts w:hint="eastAsia"/>
          <w:szCs w:val="21"/>
          <w:u w:val="single"/>
        </w:rPr>
        <w:t>设计人必须无条件履行投标承诺，否则发包人</w:t>
      </w:r>
      <w:proofErr w:type="gramStart"/>
      <w:r w:rsidRPr="00407DDC">
        <w:rPr>
          <w:rFonts w:hint="eastAsia"/>
          <w:szCs w:val="21"/>
          <w:u w:val="single"/>
        </w:rPr>
        <w:t>可最高</w:t>
      </w:r>
      <w:proofErr w:type="gramEnd"/>
      <w:r w:rsidRPr="00407DDC">
        <w:rPr>
          <w:rFonts w:hint="eastAsia"/>
          <w:szCs w:val="21"/>
          <w:u w:val="single"/>
        </w:rPr>
        <w:t>扣除合同总价的</w:t>
      </w:r>
      <w:r w:rsidRPr="00407DDC">
        <w:rPr>
          <w:szCs w:val="21"/>
          <w:u w:val="single"/>
        </w:rPr>
        <w:t>10%</w:t>
      </w:r>
      <w:r w:rsidRPr="00407DDC">
        <w:rPr>
          <w:rFonts w:hint="eastAsia"/>
          <w:szCs w:val="21"/>
          <w:u w:val="single"/>
        </w:rPr>
        <w:t>。</w:t>
      </w:r>
    </w:p>
    <w:permEnd w:id="1628463963"/>
    <w:p w14:paraId="578F009A" w14:textId="77777777" w:rsidR="00E472F5" w:rsidRPr="00407DDC" w:rsidRDefault="00000000">
      <w:pPr>
        <w:snapToGrid w:val="0"/>
        <w:spacing w:line="400" w:lineRule="exact"/>
        <w:ind w:firstLineChars="200" w:firstLine="420"/>
        <w:rPr>
          <w:szCs w:val="21"/>
        </w:rPr>
      </w:pPr>
      <w:r w:rsidRPr="00407DDC">
        <w:rPr>
          <w:rFonts w:hint="eastAsia"/>
          <w:szCs w:val="21"/>
        </w:rPr>
        <w:t>第十五条　设计人在其责任期内如果失职，同意按以下办法承担因单方责任而造成的经济损失。</w:t>
      </w:r>
    </w:p>
    <w:p w14:paraId="241702B1" w14:textId="77777777" w:rsidR="00E472F5" w:rsidRPr="00407DDC" w:rsidRDefault="00000000">
      <w:pPr>
        <w:snapToGrid w:val="0"/>
        <w:spacing w:line="400" w:lineRule="exact"/>
        <w:ind w:firstLineChars="200" w:firstLine="420"/>
        <w:rPr>
          <w:szCs w:val="21"/>
        </w:rPr>
      </w:pPr>
      <w:r w:rsidRPr="00407DDC">
        <w:rPr>
          <w:szCs w:val="21"/>
        </w:rPr>
        <w:t>1</w:t>
      </w:r>
      <w:r w:rsidRPr="00407DDC">
        <w:rPr>
          <w:rFonts w:hint="eastAsia"/>
          <w:szCs w:val="21"/>
        </w:rPr>
        <w:t>、由于设计人错误造成工程质量事故损失，设计人除负责采取补救措施外，应对经济损失部分负全责。</w:t>
      </w:r>
    </w:p>
    <w:p w14:paraId="21CF059D" w14:textId="77777777" w:rsidR="00E472F5" w:rsidRPr="00407DDC" w:rsidRDefault="00000000">
      <w:pPr>
        <w:snapToGrid w:val="0"/>
        <w:spacing w:line="400" w:lineRule="exact"/>
        <w:ind w:firstLineChars="200" w:firstLine="420"/>
        <w:rPr>
          <w:szCs w:val="21"/>
        </w:rPr>
      </w:pPr>
      <w:r w:rsidRPr="00407DDC">
        <w:rPr>
          <w:szCs w:val="21"/>
        </w:rPr>
        <w:t>2</w:t>
      </w:r>
      <w:r w:rsidRPr="00407DDC">
        <w:rPr>
          <w:rFonts w:hint="eastAsia"/>
          <w:szCs w:val="21"/>
        </w:rPr>
        <w:t>、需追究法律责任的，移交司法机关处理。</w:t>
      </w:r>
    </w:p>
    <w:p w14:paraId="1E170C30" w14:textId="77777777" w:rsidR="00E472F5" w:rsidRPr="00407DDC" w:rsidRDefault="00000000">
      <w:pPr>
        <w:snapToGrid w:val="0"/>
        <w:spacing w:line="400" w:lineRule="exact"/>
        <w:ind w:firstLineChars="200" w:firstLine="420"/>
        <w:rPr>
          <w:szCs w:val="21"/>
          <w:u w:val="single"/>
        </w:rPr>
      </w:pPr>
      <w:r w:rsidRPr="00407DDC">
        <w:rPr>
          <w:rFonts w:hint="eastAsia"/>
          <w:szCs w:val="21"/>
        </w:rPr>
        <w:t>第十六条</w:t>
      </w:r>
      <w:r w:rsidRPr="00407DDC">
        <w:rPr>
          <w:szCs w:val="21"/>
        </w:rPr>
        <w:t xml:space="preserve">  </w:t>
      </w:r>
      <w:permStart w:id="1426653495" w:edGrp="everyone"/>
      <w:r w:rsidRPr="00407DDC">
        <w:rPr>
          <w:rFonts w:hint="eastAsia"/>
          <w:szCs w:val="21"/>
          <w:u w:val="single"/>
        </w:rPr>
        <w:t>设计人对委托人或者第三人所提出的问题不能及时核对或答复，延误了设计文件交付时间，每延误一天，应减收该项目应收设计费的千分之二；影响整个工程建设进度</w:t>
      </w:r>
      <w:r w:rsidR="00F531B3" w:rsidRPr="00407DDC">
        <w:rPr>
          <w:rFonts w:hint="eastAsia"/>
          <w:szCs w:val="21"/>
          <w:u w:val="single"/>
        </w:rPr>
        <w:t>的不予退还履约保证金</w:t>
      </w:r>
      <w:r w:rsidRPr="00407DDC">
        <w:rPr>
          <w:rFonts w:hint="eastAsia"/>
          <w:szCs w:val="21"/>
          <w:u w:val="single"/>
        </w:rPr>
        <w:t>。</w:t>
      </w:r>
    </w:p>
    <w:permEnd w:id="1426653495"/>
    <w:p w14:paraId="753B5118" w14:textId="77777777" w:rsidR="00E472F5" w:rsidRPr="00407DDC" w:rsidRDefault="00000000">
      <w:pPr>
        <w:snapToGrid w:val="0"/>
        <w:spacing w:line="400" w:lineRule="exact"/>
        <w:ind w:firstLineChars="196" w:firstLine="412"/>
        <w:rPr>
          <w:szCs w:val="21"/>
        </w:rPr>
      </w:pPr>
      <w:r w:rsidRPr="00407DDC">
        <w:rPr>
          <w:rFonts w:hint="eastAsia"/>
          <w:szCs w:val="21"/>
        </w:rPr>
        <w:t>第十八条</w:t>
      </w:r>
      <w:r w:rsidRPr="00407DDC">
        <w:rPr>
          <w:szCs w:val="21"/>
        </w:rPr>
        <w:t xml:space="preserve">  </w:t>
      </w:r>
      <w:r w:rsidRPr="00407DDC">
        <w:rPr>
          <w:rFonts w:hint="eastAsia"/>
          <w:szCs w:val="21"/>
        </w:rPr>
        <w:t>委托人应当履行建设工程设计合同约定的义务，如有以下行为，应赔偿设计人损失。</w:t>
      </w:r>
    </w:p>
    <w:p w14:paraId="7FA306BE" w14:textId="77777777" w:rsidR="00E472F5" w:rsidRPr="00407DDC" w:rsidRDefault="00000000">
      <w:pPr>
        <w:snapToGrid w:val="0"/>
        <w:spacing w:line="400" w:lineRule="exact"/>
        <w:ind w:firstLineChars="196" w:firstLine="412"/>
        <w:rPr>
          <w:szCs w:val="21"/>
        </w:rPr>
      </w:pPr>
      <w:r w:rsidRPr="00407DDC">
        <w:rPr>
          <w:szCs w:val="21"/>
        </w:rPr>
        <w:t>1</w:t>
      </w:r>
      <w:r w:rsidRPr="00407DDC">
        <w:rPr>
          <w:rFonts w:hint="eastAsia"/>
          <w:szCs w:val="21"/>
        </w:rPr>
        <w:t>、在合同履行期间，因发包人原因，发包人要求终止或解除合同，设计人未已开始设计工作的，发包人应根据设计人已进行的实际工作量，不足一半时，按该阶段设计费的一半支付；超过一半时，按该阶段设计费的全部支付。</w:t>
      </w:r>
    </w:p>
    <w:p w14:paraId="2C469F23" w14:textId="77777777" w:rsidR="00E472F5" w:rsidRPr="00407DDC" w:rsidRDefault="00000000">
      <w:pPr>
        <w:snapToGrid w:val="0"/>
        <w:spacing w:line="400" w:lineRule="exact"/>
        <w:ind w:firstLineChars="196" w:firstLine="412"/>
        <w:rPr>
          <w:szCs w:val="21"/>
        </w:rPr>
      </w:pPr>
      <w:r w:rsidRPr="00407DDC">
        <w:rPr>
          <w:szCs w:val="21"/>
        </w:rPr>
        <w:t>2</w:t>
      </w:r>
      <w:r w:rsidRPr="00407DDC">
        <w:rPr>
          <w:rFonts w:hint="eastAsia"/>
          <w:szCs w:val="21"/>
        </w:rPr>
        <w:t>、发包人要求设计人比合同规定时间提前交付设计文件时，须征得设计人同意，不得严重背离合理设计周期，且发包人应支付赶工费。</w:t>
      </w:r>
    </w:p>
    <w:p w14:paraId="2C53BBC9" w14:textId="77777777" w:rsidR="00E472F5" w:rsidRPr="00407DDC" w:rsidRDefault="00000000">
      <w:pPr>
        <w:snapToGrid w:val="0"/>
        <w:spacing w:line="400" w:lineRule="exact"/>
        <w:ind w:firstLineChars="200" w:firstLine="420"/>
        <w:rPr>
          <w:szCs w:val="21"/>
        </w:rPr>
      </w:pPr>
      <w:r w:rsidRPr="00407DDC">
        <w:rPr>
          <w:rFonts w:hint="eastAsia"/>
          <w:szCs w:val="21"/>
        </w:rPr>
        <w:t>第二十五条　委托人同意按以下的计算方法、支付时间与金额，支付设计人的正常服务酬金：</w:t>
      </w:r>
    </w:p>
    <w:p w14:paraId="2357DF18" w14:textId="77777777" w:rsidR="00E472F5" w:rsidRPr="00407DDC" w:rsidRDefault="00000000">
      <w:pPr>
        <w:snapToGrid w:val="0"/>
        <w:spacing w:line="400" w:lineRule="exact"/>
        <w:ind w:firstLineChars="196" w:firstLine="412"/>
        <w:rPr>
          <w:szCs w:val="21"/>
        </w:rPr>
      </w:pPr>
      <w:r w:rsidRPr="00407DDC">
        <w:rPr>
          <w:szCs w:val="21"/>
        </w:rPr>
        <w:t>1</w:t>
      </w:r>
      <w:r w:rsidRPr="00407DDC">
        <w:rPr>
          <w:rFonts w:hint="eastAsia"/>
          <w:szCs w:val="21"/>
        </w:rPr>
        <w:t>、设计费用</w:t>
      </w:r>
    </w:p>
    <w:p w14:paraId="7D1663B9" w14:textId="77777777" w:rsidR="00E472F5" w:rsidRPr="00407DDC" w:rsidRDefault="00000000">
      <w:pPr>
        <w:snapToGrid w:val="0"/>
        <w:spacing w:line="400" w:lineRule="exact"/>
        <w:ind w:firstLineChars="196" w:firstLine="412"/>
        <w:rPr>
          <w:szCs w:val="21"/>
        </w:rPr>
      </w:pPr>
      <w:r w:rsidRPr="00407DDC">
        <w:rPr>
          <w:rFonts w:hint="eastAsia"/>
          <w:szCs w:val="21"/>
        </w:rPr>
        <w:lastRenderedPageBreak/>
        <w:t>（</w:t>
      </w:r>
      <w:r w:rsidRPr="00407DDC">
        <w:rPr>
          <w:szCs w:val="21"/>
        </w:rPr>
        <w:t>1</w:t>
      </w:r>
      <w:r w:rsidRPr="00407DDC">
        <w:rPr>
          <w:rFonts w:hint="eastAsia"/>
          <w:szCs w:val="21"/>
        </w:rPr>
        <w:t>）双方商定，本合同的设计费为人民币大写</w:t>
      </w:r>
      <w:permStart w:id="2077980205" w:edGrp="everyone"/>
      <w:r w:rsidRPr="00407DDC">
        <w:rPr>
          <w:szCs w:val="21"/>
          <w:u w:val="single"/>
        </w:rPr>
        <w:t xml:space="preserve">                        </w:t>
      </w:r>
      <w:permEnd w:id="2077980205"/>
      <w:r w:rsidRPr="00407DDC">
        <w:rPr>
          <w:rFonts w:hint="eastAsia"/>
          <w:szCs w:val="21"/>
        </w:rPr>
        <w:t>。</w:t>
      </w:r>
    </w:p>
    <w:p w14:paraId="5EFC9F66" w14:textId="77777777" w:rsidR="00E472F5" w:rsidRPr="00407DDC" w:rsidRDefault="00000000">
      <w:pPr>
        <w:snapToGrid w:val="0"/>
        <w:spacing w:line="400" w:lineRule="exact"/>
        <w:ind w:firstLineChars="196" w:firstLine="412"/>
        <w:rPr>
          <w:szCs w:val="21"/>
        </w:rPr>
      </w:pPr>
      <w:r w:rsidRPr="00407DDC">
        <w:rPr>
          <w:rFonts w:hint="eastAsia"/>
          <w:szCs w:val="21"/>
        </w:rPr>
        <w:t>（</w:t>
      </w:r>
      <w:r w:rsidRPr="00407DDC">
        <w:rPr>
          <w:szCs w:val="21"/>
        </w:rPr>
        <w:t>2</w:t>
      </w:r>
      <w:r w:rsidRPr="00407DDC">
        <w:rPr>
          <w:rFonts w:hint="eastAsia"/>
          <w:szCs w:val="21"/>
        </w:rPr>
        <w:t>）合同费用包干使用，不得以任何理由增加设计费支出。</w:t>
      </w:r>
    </w:p>
    <w:p w14:paraId="1C7BFB2D" w14:textId="77777777" w:rsidR="00E472F5" w:rsidRPr="00407DDC" w:rsidRDefault="00000000">
      <w:pPr>
        <w:snapToGrid w:val="0"/>
        <w:spacing w:line="400" w:lineRule="exact"/>
        <w:ind w:firstLineChars="200" w:firstLine="420"/>
        <w:rPr>
          <w:szCs w:val="21"/>
        </w:rPr>
      </w:pPr>
      <w:r w:rsidRPr="00407DDC">
        <w:rPr>
          <w:rFonts w:hint="eastAsia"/>
          <w:szCs w:val="21"/>
        </w:rPr>
        <w:t>（</w:t>
      </w:r>
      <w:r w:rsidRPr="00407DDC">
        <w:rPr>
          <w:szCs w:val="21"/>
        </w:rPr>
        <w:t>3</w:t>
      </w:r>
      <w:r w:rsidRPr="00407DDC">
        <w:rPr>
          <w:rFonts w:hint="eastAsia"/>
          <w:szCs w:val="21"/>
        </w:rPr>
        <w:t>）设计费结算方式：固定总价</w:t>
      </w:r>
      <w:r w:rsidRPr="00407DDC">
        <w:rPr>
          <w:szCs w:val="21"/>
        </w:rPr>
        <w:t>-</w:t>
      </w:r>
      <w:r w:rsidRPr="00407DDC">
        <w:rPr>
          <w:rFonts w:hint="eastAsia"/>
          <w:szCs w:val="21"/>
        </w:rPr>
        <w:t>处罚金额</w:t>
      </w:r>
    </w:p>
    <w:p w14:paraId="5B5FAF22" w14:textId="77777777" w:rsidR="00E472F5" w:rsidRPr="00407DDC" w:rsidRDefault="00000000">
      <w:pPr>
        <w:snapToGrid w:val="0"/>
        <w:spacing w:line="400" w:lineRule="exact"/>
        <w:ind w:firstLineChars="196" w:firstLine="413"/>
        <w:rPr>
          <w:szCs w:val="21"/>
        </w:rPr>
      </w:pPr>
      <w:r w:rsidRPr="00407DDC">
        <w:rPr>
          <w:b/>
          <w:szCs w:val="21"/>
        </w:rPr>
        <w:t>2</w:t>
      </w:r>
      <w:r w:rsidRPr="00407DDC">
        <w:rPr>
          <w:rFonts w:hint="eastAsia"/>
          <w:b/>
          <w:szCs w:val="21"/>
        </w:rPr>
        <w:t>、</w:t>
      </w:r>
      <w:r w:rsidRPr="00407DDC">
        <w:rPr>
          <w:rFonts w:hint="eastAsia"/>
          <w:szCs w:val="21"/>
        </w:rPr>
        <w:t>支付方式</w:t>
      </w:r>
    </w:p>
    <w:p w14:paraId="00CE97A1" w14:textId="77777777" w:rsidR="00E472F5" w:rsidRPr="00407DDC" w:rsidRDefault="00000000">
      <w:pPr>
        <w:snapToGrid w:val="0"/>
        <w:spacing w:line="400" w:lineRule="exact"/>
        <w:ind w:firstLineChars="232" w:firstLine="487"/>
        <w:rPr>
          <w:szCs w:val="21"/>
        </w:rPr>
      </w:pPr>
      <w:permStart w:id="1700940500" w:edGrp="everyone"/>
      <w:r w:rsidRPr="00407DDC">
        <w:rPr>
          <w:rFonts w:hint="eastAsia"/>
          <w:szCs w:val="21"/>
          <w:u w:val="single"/>
        </w:rPr>
        <w:t>2.1</w:t>
      </w:r>
      <w:r w:rsidRPr="00407DDC">
        <w:rPr>
          <w:rFonts w:hint="eastAsia"/>
          <w:szCs w:val="21"/>
          <w:u w:val="single"/>
        </w:rPr>
        <w:t>进度款支付：初步设计批复后，付至设计费的</w:t>
      </w:r>
      <w:r w:rsidRPr="00407DDC">
        <w:rPr>
          <w:rFonts w:hint="eastAsia"/>
          <w:szCs w:val="21"/>
          <w:u w:val="single"/>
        </w:rPr>
        <w:t>20%</w:t>
      </w:r>
      <w:r w:rsidRPr="00407DDC">
        <w:rPr>
          <w:rFonts w:hint="eastAsia"/>
          <w:szCs w:val="21"/>
          <w:u w:val="single"/>
        </w:rPr>
        <w:t>，工程施工招标结束后一个月内付至设计费的</w:t>
      </w:r>
      <w:r w:rsidRPr="00407DDC">
        <w:rPr>
          <w:rFonts w:hint="eastAsia"/>
          <w:szCs w:val="21"/>
          <w:u w:val="single"/>
        </w:rPr>
        <w:t>85%</w:t>
      </w:r>
      <w:r w:rsidRPr="00407DDC">
        <w:rPr>
          <w:rFonts w:hint="eastAsia"/>
          <w:szCs w:val="21"/>
          <w:u w:val="single"/>
        </w:rPr>
        <w:t>，余款待工程审计结束后并确认设计单位无相关违约行为后一次性付清</w:t>
      </w:r>
      <w:r w:rsidRPr="00407DDC">
        <w:rPr>
          <w:rFonts w:hint="eastAsia"/>
          <w:szCs w:val="21"/>
        </w:rPr>
        <w:t>。</w:t>
      </w:r>
    </w:p>
    <w:permEnd w:id="1700940500"/>
    <w:p w14:paraId="109B9AA9" w14:textId="77777777" w:rsidR="00E472F5" w:rsidRPr="00407DDC" w:rsidRDefault="00000000">
      <w:pPr>
        <w:snapToGrid w:val="0"/>
        <w:spacing w:line="400" w:lineRule="exact"/>
        <w:ind w:firstLineChars="232" w:firstLine="487"/>
        <w:rPr>
          <w:szCs w:val="21"/>
        </w:rPr>
      </w:pPr>
      <w:r w:rsidRPr="00407DDC">
        <w:rPr>
          <w:rFonts w:hint="eastAsia"/>
          <w:szCs w:val="21"/>
        </w:rPr>
        <w:t>第二十六条</w:t>
      </w:r>
      <w:r w:rsidRPr="00407DDC">
        <w:rPr>
          <w:szCs w:val="21"/>
        </w:rPr>
        <w:t xml:space="preserve">  </w:t>
      </w:r>
      <w:r w:rsidRPr="00407DDC">
        <w:rPr>
          <w:rFonts w:hint="eastAsia"/>
          <w:szCs w:val="21"/>
        </w:rPr>
        <w:t>委托人在收到设计人提交的支付通知书并确认无异议后，应在</w:t>
      </w:r>
      <w:permStart w:id="579086696" w:edGrp="everyone"/>
      <w:r w:rsidRPr="00407DDC">
        <w:rPr>
          <w:szCs w:val="21"/>
          <w:u w:val="single"/>
        </w:rPr>
        <w:t xml:space="preserve">  </w:t>
      </w:r>
      <w:r w:rsidRPr="00407DDC">
        <w:rPr>
          <w:rFonts w:hint="eastAsia"/>
          <w:szCs w:val="21"/>
          <w:u w:val="single"/>
        </w:rPr>
        <w:t xml:space="preserve">  </w:t>
      </w:r>
      <w:permEnd w:id="579086696"/>
      <w:r w:rsidRPr="00407DDC">
        <w:rPr>
          <w:rFonts w:hint="eastAsia"/>
          <w:szCs w:val="21"/>
        </w:rPr>
        <w:t>天内拨付设计费用。</w:t>
      </w:r>
    </w:p>
    <w:p w14:paraId="3C890E74" w14:textId="77777777" w:rsidR="00E472F5" w:rsidRPr="00407DDC" w:rsidRDefault="00000000">
      <w:pPr>
        <w:snapToGrid w:val="0"/>
        <w:spacing w:line="400" w:lineRule="exact"/>
        <w:ind w:firstLineChars="200" w:firstLine="420"/>
        <w:rPr>
          <w:szCs w:val="21"/>
        </w:rPr>
      </w:pPr>
      <w:r w:rsidRPr="00407DDC">
        <w:rPr>
          <w:rFonts w:hint="eastAsia"/>
          <w:szCs w:val="21"/>
        </w:rPr>
        <w:t>第二十八条　双方同意用</w:t>
      </w:r>
      <w:r w:rsidRPr="00407DDC">
        <w:rPr>
          <w:szCs w:val="21"/>
          <w:u w:val="single"/>
        </w:rPr>
        <w:t xml:space="preserve"> </w:t>
      </w:r>
      <w:permStart w:id="1826313063" w:edGrp="everyone"/>
      <w:r w:rsidRPr="00407DDC">
        <w:rPr>
          <w:rFonts w:hint="eastAsia"/>
          <w:szCs w:val="21"/>
          <w:u w:val="single"/>
        </w:rPr>
        <w:t>人民币</w:t>
      </w:r>
      <w:r w:rsidRPr="00407DDC">
        <w:rPr>
          <w:szCs w:val="21"/>
          <w:u w:val="single"/>
        </w:rPr>
        <w:t xml:space="preserve"> </w:t>
      </w:r>
      <w:permEnd w:id="1826313063"/>
      <w:r w:rsidRPr="00407DDC">
        <w:rPr>
          <w:rFonts w:hint="eastAsia"/>
          <w:szCs w:val="21"/>
        </w:rPr>
        <w:t>支付酬金。</w:t>
      </w:r>
    </w:p>
    <w:p w14:paraId="70FC3AF0" w14:textId="77777777" w:rsidR="00E472F5" w:rsidRPr="00407DDC" w:rsidRDefault="00000000">
      <w:pPr>
        <w:snapToGrid w:val="0"/>
        <w:spacing w:line="400" w:lineRule="exact"/>
        <w:rPr>
          <w:szCs w:val="21"/>
        </w:rPr>
      </w:pPr>
      <w:r w:rsidRPr="00407DDC">
        <w:rPr>
          <w:rFonts w:hint="eastAsia"/>
          <w:szCs w:val="21"/>
        </w:rPr>
        <w:t xml:space="preserve">　　第三十三条　建设工程设计合同在履行过程中发生争议，委托人与设计人应及时协商解决；如未能达成一致，可提交有关主管部门调解；协商或调解不成的，</w:t>
      </w:r>
      <w:r w:rsidRPr="00407DDC">
        <w:rPr>
          <w:rFonts w:ascii="宋体" w:hAnsi="宋体" w:hint="eastAsia"/>
          <w:szCs w:val="21"/>
        </w:rPr>
        <w:t>按下列第</w:t>
      </w:r>
      <w:permStart w:id="50351459" w:edGrp="everyone"/>
      <w:r w:rsidRPr="00407DDC">
        <w:rPr>
          <w:rFonts w:ascii="宋体" w:hAnsi="宋体" w:hint="eastAsia"/>
          <w:szCs w:val="21"/>
          <w:u w:val="single"/>
        </w:rPr>
        <w:t xml:space="preserve">    </w:t>
      </w:r>
      <w:permEnd w:id="50351459"/>
      <w:r w:rsidRPr="00407DDC">
        <w:rPr>
          <w:rFonts w:ascii="宋体" w:hAnsi="宋体" w:hint="eastAsia"/>
          <w:szCs w:val="21"/>
        </w:rPr>
        <w:t>种方式解决：</w:t>
      </w:r>
      <w:r w:rsidRPr="00407DDC">
        <w:rPr>
          <w:szCs w:val="21"/>
        </w:rPr>
        <w:t xml:space="preserve"> </w:t>
      </w:r>
    </w:p>
    <w:p w14:paraId="176DF397" w14:textId="77777777" w:rsidR="00E472F5" w:rsidRPr="00407DDC" w:rsidRDefault="00000000">
      <w:pPr>
        <w:snapToGrid w:val="0"/>
        <w:spacing w:line="400" w:lineRule="exact"/>
        <w:ind w:firstLineChars="200" w:firstLine="420"/>
        <w:rPr>
          <w:szCs w:val="21"/>
        </w:rPr>
      </w:pPr>
      <w:r w:rsidRPr="00407DDC">
        <w:rPr>
          <w:rFonts w:hint="eastAsia"/>
          <w:szCs w:val="21"/>
        </w:rPr>
        <w:t>（一）提交</w:t>
      </w:r>
      <w:permStart w:id="931353436" w:edGrp="everyone"/>
      <w:r w:rsidRPr="00407DDC">
        <w:rPr>
          <w:rFonts w:hint="eastAsia"/>
          <w:szCs w:val="21"/>
          <w:u w:val="single"/>
        </w:rPr>
        <w:t xml:space="preserve">        </w:t>
      </w:r>
      <w:permEnd w:id="931353436"/>
      <w:r w:rsidRPr="00407DDC">
        <w:rPr>
          <w:rFonts w:hint="eastAsia"/>
          <w:szCs w:val="21"/>
        </w:rPr>
        <w:t>仲裁委员会仲裁；</w:t>
      </w:r>
    </w:p>
    <w:p w14:paraId="702698A2" w14:textId="77777777" w:rsidR="00E472F5" w:rsidRPr="00407DDC" w:rsidRDefault="00000000">
      <w:pPr>
        <w:snapToGrid w:val="0"/>
        <w:spacing w:line="400" w:lineRule="exact"/>
        <w:ind w:firstLineChars="200" w:firstLine="420"/>
        <w:rPr>
          <w:szCs w:val="21"/>
        </w:rPr>
      </w:pPr>
      <w:r w:rsidRPr="00407DDC">
        <w:rPr>
          <w:rFonts w:hint="eastAsia"/>
          <w:szCs w:val="21"/>
        </w:rPr>
        <w:t>（二）依法向</w:t>
      </w:r>
      <w:permStart w:id="1431594356" w:edGrp="everyone"/>
      <w:r w:rsidRPr="00407DDC">
        <w:rPr>
          <w:rFonts w:hint="eastAsia"/>
          <w:szCs w:val="21"/>
          <w:u w:val="single"/>
        </w:rPr>
        <w:t xml:space="preserve">       </w:t>
      </w:r>
      <w:permEnd w:id="1431594356"/>
      <w:r w:rsidRPr="00407DDC">
        <w:rPr>
          <w:rFonts w:hint="eastAsia"/>
          <w:szCs w:val="21"/>
        </w:rPr>
        <w:t>人民法院起诉。</w:t>
      </w:r>
    </w:p>
    <w:p w14:paraId="13BA6236" w14:textId="77777777" w:rsidR="00E472F5" w:rsidRPr="00407DDC" w:rsidRDefault="00000000">
      <w:pPr>
        <w:snapToGrid w:val="0"/>
        <w:spacing w:line="400" w:lineRule="exact"/>
        <w:rPr>
          <w:szCs w:val="21"/>
        </w:rPr>
      </w:pPr>
      <w:r w:rsidRPr="00407DDC">
        <w:rPr>
          <w:szCs w:val="21"/>
        </w:rPr>
        <w:t xml:space="preserve"> </w:t>
      </w:r>
      <w:r w:rsidRPr="00407DDC">
        <w:rPr>
          <w:rFonts w:hint="eastAsia"/>
          <w:szCs w:val="21"/>
        </w:rPr>
        <w:t>后</w:t>
      </w:r>
      <w:proofErr w:type="gramStart"/>
      <w:r w:rsidRPr="00407DDC">
        <w:rPr>
          <w:rFonts w:hint="eastAsia"/>
          <w:szCs w:val="21"/>
        </w:rPr>
        <w:t>附参与</w:t>
      </w:r>
      <w:proofErr w:type="gramEnd"/>
      <w:r w:rsidRPr="00407DDC">
        <w:rPr>
          <w:rFonts w:hint="eastAsia"/>
          <w:szCs w:val="21"/>
        </w:rPr>
        <w:t>本项目设计人员一览表，需与投标人员一致。</w:t>
      </w:r>
    </w:p>
    <w:p w14:paraId="70565FB2" w14:textId="77777777" w:rsidR="00E472F5" w:rsidRPr="00407DDC" w:rsidRDefault="00000000">
      <w:pPr>
        <w:snapToGrid w:val="0"/>
        <w:spacing w:line="400" w:lineRule="exact"/>
        <w:rPr>
          <w:szCs w:val="21"/>
        </w:rPr>
      </w:pPr>
      <w:r w:rsidRPr="00407DDC">
        <w:rPr>
          <w:rFonts w:hint="eastAsia"/>
          <w:szCs w:val="21"/>
        </w:rPr>
        <w:t>委托人名称：</w:t>
      </w:r>
      <w:r w:rsidRPr="00407DDC">
        <w:rPr>
          <w:szCs w:val="21"/>
        </w:rPr>
        <w:t xml:space="preserve">                                       </w:t>
      </w:r>
      <w:r w:rsidRPr="00407DDC">
        <w:rPr>
          <w:rFonts w:hint="eastAsia"/>
          <w:szCs w:val="21"/>
        </w:rPr>
        <w:t>设计人名称：</w:t>
      </w:r>
    </w:p>
    <w:p w14:paraId="3CA224B4" w14:textId="77777777" w:rsidR="00E472F5" w:rsidRPr="00407DDC" w:rsidRDefault="00000000">
      <w:pPr>
        <w:snapToGrid w:val="0"/>
        <w:spacing w:line="400" w:lineRule="exact"/>
        <w:rPr>
          <w:szCs w:val="21"/>
        </w:rPr>
      </w:pPr>
      <w:r w:rsidRPr="00407DDC">
        <w:rPr>
          <w:szCs w:val="21"/>
        </w:rPr>
        <w:t>(</w:t>
      </w:r>
      <w:r w:rsidRPr="00407DDC">
        <w:rPr>
          <w:rFonts w:hint="eastAsia"/>
          <w:szCs w:val="21"/>
        </w:rPr>
        <w:t>盖章</w:t>
      </w:r>
      <w:r w:rsidRPr="00407DDC">
        <w:rPr>
          <w:szCs w:val="21"/>
        </w:rPr>
        <w:t>)                                                  (</w:t>
      </w:r>
      <w:r w:rsidRPr="00407DDC">
        <w:rPr>
          <w:rFonts w:hint="eastAsia"/>
          <w:szCs w:val="21"/>
        </w:rPr>
        <w:t>盖章</w:t>
      </w:r>
      <w:r w:rsidRPr="00407DDC">
        <w:rPr>
          <w:szCs w:val="21"/>
        </w:rPr>
        <w:t>)</w:t>
      </w:r>
    </w:p>
    <w:p w14:paraId="3366DCBE" w14:textId="77777777" w:rsidR="00E472F5" w:rsidRPr="00407DDC" w:rsidRDefault="00000000">
      <w:pPr>
        <w:snapToGrid w:val="0"/>
        <w:spacing w:line="400" w:lineRule="exact"/>
        <w:ind w:firstLine="425"/>
        <w:rPr>
          <w:szCs w:val="21"/>
        </w:rPr>
      </w:pPr>
      <w:r w:rsidRPr="00407DDC">
        <w:rPr>
          <w:szCs w:val="21"/>
        </w:rPr>
        <w:t xml:space="preserve">                   </w:t>
      </w:r>
    </w:p>
    <w:p w14:paraId="0C2F2637" w14:textId="77777777" w:rsidR="003B7892" w:rsidRPr="00407DDC" w:rsidRDefault="003B7892" w:rsidP="003B7892">
      <w:pPr>
        <w:spacing w:line="360" w:lineRule="auto"/>
        <w:rPr>
          <w:rFonts w:ascii="宋体" w:hAnsi="宋体" w:cs="宋体"/>
          <w:szCs w:val="21"/>
        </w:rPr>
      </w:pPr>
      <w:r w:rsidRPr="00407DDC">
        <w:rPr>
          <w:rFonts w:ascii="宋体" w:hAnsi="宋体" w:cs="宋体" w:hint="eastAsia"/>
          <w:szCs w:val="21"/>
        </w:rPr>
        <w:t>法定代表人或其委托代理人：              法定代表人或其委托代理人：</w:t>
      </w:r>
    </w:p>
    <w:p w14:paraId="07D9C082" w14:textId="77777777" w:rsidR="003B7892" w:rsidRPr="00407DDC" w:rsidRDefault="003B7892" w:rsidP="003B7892">
      <w:pPr>
        <w:spacing w:line="360" w:lineRule="auto"/>
        <w:rPr>
          <w:rFonts w:ascii="宋体" w:hAnsi="宋体" w:cs="宋体"/>
          <w:szCs w:val="21"/>
        </w:rPr>
      </w:pPr>
      <w:r w:rsidRPr="00407DDC">
        <w:rPr>
          <w:rFonts w:ascii="宋体" w:hAnsi="宋体" w:cs="宋体" w:hint="eastAsia"/>
          <w:szCs w:val="21"/>
        </w:rPr>
        <w:t xml:space="preserve">（签字）                               （签字）                  </w:t>
      </w:r>
    </w:p>
    <w:p w14:paraId="47BAFB5D" w14:textId="77777777" w:rsidR="00E472F5" w:rsidRPr="00407DDC" w:rsidRDefault="00000000">
      <w:pPr>
        <w:snapToGrid w:val="0"/>
        <w:spacing w:line="400" w:lineRule="exact"/>
        <w:ind w:firstLine="425"/>
        <w:rPr>
          <w:szCs w:val="21"/>
        </w:rPr>
      </w:pPr>
      <w:r w:rsidRPr="00407DDC">
        <w:rPr>
          <w:rFonts w:hint="eastAsia"/>
          <w:szCs w:val="21"/>
        </w:rPr>
        <w:t>电</w:t>
      </w:r>
      <w:r w:rsidRPr="00407DDC">
        <w:rPr>
          <w:szCs w:val="21"/>
        </w:rPr>
        <w:t xml:space="preserve">    </w:t>
      </w:r>
      <w:r w:rsidRPr="00407DDC">
        <w:rPr>
          <w:rFonts w:hint="eastAsia"/>
          <w:szCs w:val="21"/>
        </w:rPr>
        <w:t>话：</w:t>
      </w:r>
      <w:r w:rsidRPr="00407DDC">
        <w:rPr>
          <w:szCs w:val="21"/>
        </w:rPr>
        <w:t xml:space="preserve">                                   </w:t>
      </w:r>
      <w:r w:rsidRPr="00407DDC">
        <w:rPr>
          <w:rFonts w:hint="eastAsia"/>
          <w:szCs w:val="21"/>
        </w:rPr>
        <w:t>电</w:t>
      </w:r>
      <w:r w:rsidRPr="00407DDC">
        <w:rPr>
          <w:szCs w:val="21"/>
        </w:rPr>
        <w:t xml:space="preserve"> </w:t>
      </w:r>
      <w:r w:rsidRPr="00407DDC">
        <w:rPr>
          <w:rFonts w:hint="eastAsia"/>
          <w:szCs w:val="21"/>
        </w:rPr>
        <w:t>话：</w:t>
      </w:r>
      <w:r w:rsidRPr="00407DDC">
        <w:rPr>
          <w:szCs w:val="21"/>
        </w:rPr>
        <w:t xml:space="preserve">                         </w:t>
      </w:r>
    </w:p>
    <w:p w14:paraId="6B4A0B34" w14:textId="77777777" w:rsidR="00E472F5" w:rsidRPr="00407DDC" w:rsidRDefault="00000000">
      <w:pPr>
        <w:snapToGrid w:val="0"/>
        <w:spacing w:line="400" w:lineRule="exact"/>
        <w:ind w:firstLine="425"/>
        <w:rPr>
          <w:szCs w:val="21"/>
        </w:rPr>
      </w:pPr>
      <w:r w:rsidRPr="00407DDC">
        <w:rPr>
          <w:rFonts w:hint="eastAsia"/>
          <w:szCs w:val="21"/>
        </w:rPr>
        <w:t>传</w:t>
      </w:r>
      <w:r w:rsidRPr="00407DDC">
        <w:rPr>
          <w:szCs w:val="21"/>
        </w:rPr>
        <w:t xml:space="preserve">    </w:t>
      </w:r>
      <w:r w:rsidRPr="00407DDC">
        <w:rPr>
          <w:rFonts w:hint="eastAsia"/>
          <w:szCs w:val="21"/>
        </w:rPr>
        <w:t>真：</w:t>
      </w:r>
      <w:r w:rsidRPr="00407DDC">
        <w:rPr>
          <w:szCs w:val="21"/>
        </w:rPr>
        <w:t xml:space="preserve">                                   </w:t>
      </w:r>
      <w:r w:rsidRPr="00407DDC">
        <w:rPr>
          <w:rFonts w:hint="eastAsia"/>
          <w:szCs w:val="21"/>
        </w:rPr>
        <w:t>传</w:t>
      </w:r>
      <w:r w:rsidRPr="00407DDC">
        <w:rPr>
          <w:szCs w:val="21"/>
        </w:rPr>
        <w:t xml:space="preserve">    </w:t>
      </w:r>
      <w:r w:rsidRPr="00407DDC">
        <w:rPr>
          <w:rFonts w:hint="eastAsia"/>
          <w:szCs w:val="21"/>
        </w:rPr>
        <w:t>真：</w:t>
      </w:r>
      <w:r w:rsidRPr="00407DDC">
        <w:rPr>
          <w:szCs w:val="21"/>
        </w:rPr>
        <w:t xml:space="preserve">                      </w:t>
      </w:r>
    </w:p>
    <w:p w14:paraId="129CC3BA" w14:textId="77777777" w:rsidR="00E472F5" w:rsidRPr="00407DDC" w:rsidRDefault="00000000">
      <w:pPr>
        <w:snapToGrid w:val="0"/>
        <w:spacing w:line="400" w:lineRule="exact"/>
        <w:ind w:firstLine="425"/>
        <w:rPr>
          <w:szCs w:val="21"/>
        </w:rPr>
      </w:pPr>
      <w:r w:rsidRPr="00407DDC">
        <w:rPr>
          <w:rFonts w:hint="eastAsia"/>
          <w:szCs w:val="21"/>
        </w:rPr>
        <w:t>开户银行：</w:t>
      </w:r>
      <w:r w:rsidRPr="00407DDC">
        <w:rPr>
          <w:szCs w:val="21"/>
        </w:rPr>
        <w:t xml:space="preserve">                                   </w:t>
      </w:r>
      <w:r w:rsidRPr="00407DDC">
        <w:rPr>
          <w:rFonts w:hint="eastAsia"/>
          <w:szCs w:val="21"/>
        </w:rPr>
        <w:t>开户银行：</w:t>
      </w:r>
    </w:p>
    <w:p w14:paraId="230D7789" w14:textId="77777777" w:rsidR="00E472F5" w:rsidRPr="00407DDC" w:rsidRDefault="00000000">
      <w:pPr>
        <w:snapToGrid w:val="0"/>
        <w:spacing w:line="400" w:lineRule="exact"/>
        <w:ind w:firstLine="425"/>
        <w:rPr>
          <w:szCs w:val="21"/>
        </w:rPr>
      </w:pPr>
      <w:r w:rsidRPr="00407DDC">
        <w:rPr>
          <w:rFonts w:hint="eastAsia"/>
          <w:szCs w:val="21"/>
        </w:rPr>
        <w:t>银行帐号：</w:t>
      </w:r>
      <w:r w:rsidRPr="00407DDC">
        <w:rPr>
          <w:szCs w:val="21"/>
        </w:rPr>
        <w:t xml:space="preserve">                                   </w:t>
      </w:r>
      <w:r w:rsidRPr="00407DDC">
        <w:rPr>
          <w:rFonts w:hint="eastAsia"/>
          <w:szCs w:val="21"/>
        </w:rPr>
        <w:t>银行帐号：</w:t>
      </w:r>
    </w:p>
    <w:p w14:paraId="56AF88C0" w14:textId="77777777" w:rsidR="00E472F5" w:rsidRPr="00407DDC" w:rsidRDefault="00000000">
      <w:pPr>
        <w:snapToGrid w:val="0"/>
        <w:spacing w:line="400" w:lineRule="exact"/>
        <w:ind w:firstLineChars="899" w:firstLine="1888"/>
        <w:rPr>
          <w:szCs w:val="21"/>
        </w:rPr>
      </w:pPr>
      <w:r w:rsidRPr="00407DDC">
        <w:rPr>
          <w:szCs w:val="21"/>
        </w:rPr>
        <w:t xml:space="preserve">             </w:t>
      </w:r>
    </w:p>
    <w:p w14:paraId="271E209E" w14:textId="77777777" w:rsidR="00E472F5" w:rsidRPr="00407DDC" w:rsidRDefault="00000000" w:rsidP="00F531B3">
      <w:pPr>
        <w:snapToGrid w:val="0"/>
        <w:spacing w:line="400" w:lineRule="exact"/>
        <w:rPr>
          <w:szCs w:val="21"/>
        </w:rPr>
      </w:pPr>
      <w:r w:rsidRPr="00407DDC">
        <w:rPr>
          <w:rFonts w:hint="eastAsia"/>
          <w:szCs w:val="21"/>
        </w:rPr>
        <w:t>招投标管理部门备案：</w:t>
      </w:r>
      <w:r w:rsidRPr="00407DDC">
        <w:rPr>
          <w:szCs w:val="21"/>
        </w:rPr>
        <w:t xml:space="preserve">     </w:t>
      </w:r>
      <w:r w:rsidR="00F531B3" w:rsidRPr="00407DDC">
        <w:rPr>
          <w:szCs w:val="21"/>
        </w:rPr>
        <w:t xml:space="preserve">        </w:t>
      </w:r>
      <w:r w:rsidRPr="00407DDC">
        <w:rPr>
          <w:szCs w:val="21"/>
        </w:rPr>
        <w:t xml:space="preserve"> </w:t>
      </w:r>
      <w:r w:rsidR="00F531B3" w:rsidRPr="00407DDC">
        <w:rPr>
          <w:szCs w:val="21"/>
        </w:rPr>
        <w:t xml:space="preserve">  </w:t>
      </w:r>
      <w:proofErr w:type="gramStart"/>
      <w:r w:rsidRPr="00407DDC">
        <w:rPr>
          <w:rFonts w:hint="eastAsia"/>
          <w:szCs w:val="21"/>
        </w:rPr>
        <w:t>鉴证</w:t>
      </w:r>
      <w:proofErr w:type="gramEnd"/>
      <w:r w:rsidRPr="00407DDC">
        <w:rPr>
          <w:rFonts w:hint="eastAsia"/>
          <w:szCs w:val="21"/>
        </w:rPr>
        <w:t>意见：</w:t>
      </w:r>
    </w:p>
    <w:p w14:paraId="49D61255" w14:textId="77777777" w:rsidR="00E472F5" w:rsidRPr="00407DDC" w:rsidRDefault="00E472F5">
      <w:pPr>
        <w:snapToGrid w:val="0"/>
        <w:spacing w:line="400" w:lineRule="exact"/>
        <w:rPr>
          <w:szCs w:val="21"/>
        </w:rPr>
      </w:pPr>
    </w:p>
    <w:p w14:paraId="348A24EA" w14:textId="77777777" w:rsidR="00E472F5" w:rsidRPr="00407DDC" w:rsidRDefault="00000000">
      <w:pPr>
        <w:snapToGrid w:val="0"/>
        <w:spacing w:line="400" w:lineRule="exact"/>
        <w:rPr>
          <w:szCs w:val="21"/>
        </w:rPr>
      </w:pPr>
      <w:r w:rsidRPr="00407DDC">
        <w:rPr>
          <w:szCs w:val="21"/>
        </w:rPr>
        <w:t xml:space="preserve">  (</w:t>
      </w:r>
      <w:r w:rsidRPr="00407DDC">
        <w:rPr>
          <w:rFonts w:hint="eastAsia"/>
          <w:szCs w:val="21"/>
        </w:rPr>
        <w:t>盖章</w:t>
      </w:r>
      <w:r w:rsidRPr="00407DDC">
        <w:rPr>
          <w:szCs w:val="21"/>
        </w:rPr>
        <w:t xml:space="preserve">)               </w:t>
      </w:r>
      <w:r w:rsidR="00F531B3" w:rsidRPr="00407DDC">
        <w:rPr>
          <w:szCs w:val="21"/>
        </w:rPr>
        <w:t xml:space="preserve">             </w:t>
      </w:r>
      <w:r w:rsidRPr="00407DDC">
        <w:rPr>
          <w:szCs w:val="21"/>
        </w:rPr>
        <w:t xml:space="preserve"> (</w:t>
      </w:r>
      <w:r w:rsidRPr="00407DDC">
        <w:rPr>
          <w:rFonts w:hint="eastAsia"/>
          <w:szCs w:val="21"/>
        </w:rPr>
        <w:t>盖章</w:t>
      </w:r>
      <w:r w:rsidRPr="00407DDC">
        <w:rPr>
          <w:szCs w:val="21"/>
        </w:rPr>
        <w:t>)</w:t>
      </w:r>
    </w:p>
    <w:p w14:paraId="32B6FD46" w14:textId="77777777" w:rsidR="00E472F5" w:rsidRPr="00407DDC" w:rsidRDefault="00000000" w:rsidP="00F531B3">
      <w:pPr>
        <w:snapToGrid w:val="0"/>
        <w:spacing w:line="400" w:lineRule="exact"/>
        <w:rPr>
          <w:szCs w:val="21"/>
        </w:rPr>
      </w:pPr>
      <w:r w:rsidRPr="00407DDC">
        <w:rPr>
          <w:rFonts w:hint="eastAsia"/>
          <w:szCs w:val="21"/>
        </w:rPr>
        <w:t>备案号：</w:t>
      </w:r>
      <w:r w:rsidRPr="00407DDC">
        <w:rPr>
          <w:szCs w:val="21"/>
        </w:rPr>
        <w:t xml:space="preserve">                  </w:t>
      </w:r>
      <w:r w:rsidR="00F531B3" w:rsidRPr="00407DDC">
        <w:rPr>
          <w:szCs w:val="21"/>
        </w:rPr>
        <w:t xml:space="preserve">       </w:t>
      </w:r>
      <w:r w:rsidRPr="00407DDC">
        <w:rPr>
          <w:szCs w:val="21"/>
        </w:rPr>
        <w:t xml:space="preserve"> </w:t>
      </w:r>
      <w:r w:rsidRPr="00407DDC">
        <w:rPr>
          <w:rFonts w:hint="eastAsia"/>
          <w:szCs w:val="21"/>
        </w:rPr>
        <w:t>经办人：</w:t>
      </w:r>
    </w:p>
    <w:p w14:paraId="311F3F39" w14:textId="77777777" w:rsidR="00E472F5" w:rsidRPr="00407DDC" w:rsidRDefault="00000000" w:rsidP="00F531B3">
      <w:pPr>
        <w:snapToGrid w:val="0"/>
        <w:spacing w:line="400" w:lineRule="exact"/>
        <w:rPr>
          <w:szCs w:val="21"/>
        </w:rPr>
      </w:pPr>
      <w:r w:rsidRPr="00407DDC">
        <w:rPr>
          <w:rFonts w:hint="eastAsia"/>
          <w:szCs w:val="21"/>
        </w:rPr>
        <w:t>备案日期：</w:t>
      </w:r>
      <w:r w:rsidRPr="00407DDC">
        <w:rPr>
          <w:szCs w:val="21"/>
        </w:rPr>
        <w:t xml:space="preserve">   </w:t>
      </w:r>
      <w:r w:rsidRPr="00407DDC">
        <w:rPr>
          <w:rFonts w:hint="eastAsia"/>
          <w:szCs w:val="21"/>
        </w:rPr>
        <w:t>年</w:t>
      </w:r>
      <w:r w:rsidRPr="00407DDC">
        <w:rPr>
          <w:szCs w:val="21"/>
        </w:rPr>
        <w:t xml:space="preserve">   </w:t>
      </w:r>
      <w:r w:rsidRPr="00407DDC">
        <w:rPr>
          <w:rFonts w:hint="eastAsia"/>
          <w:szCs w:val="21"/>
        </w:rPr>
        <w:t>月</w:t>
      </w:r>
      <w:r w:rsidRPr="00407DDC">
        <w:rPr>
          <w:szCs w:val="21"/>
        </w:rPr>
        <w:t xml:space="preserve">   </w:t>
      </w:r>
      <w:r w:rsidRPr="00407DDC">
        <w:rPr>
          <w:rFonts w:hint="eastAsia"/>
          <w:szCs w:val="21"/>
        </w:rPr>
        <w:t>日</w:t>
      </w:r>
      <w:r w:rsidRPr="00407DDC">
        <w:rPr>
          <w:szCs w:val="21"/>
        </w:rPr>
        <w:t xml:space="preserve">       </w:t>
      </w:r>
      <w:proofErr w:type="gramStart"/>
      <w:r w:rsidRPr="00407DDC">
        <w:rPr>
          <w:rFonts w:hint="eastAsia"/>
          <w:szCs w:val="21"/>
        </w:rPr>
        <w:t>鉴证</w:t>
      </w:r>
      <w:proofErr w:type="gramEnd"/>
      <w:r w:rsidRPr="00407DDC">
        <w:rPr>
          <w:rFonts w:hint="eastAsia"/>
          <w:szCs w:val="21"/>
        </w:rPr>
        <w:t>日期：</w:t>
      </w:r>
      <w:r w:rsidRPr="00407DDC">
        <w:rPr>
          <w:szCs w:val="21"/>
        </w:rPr>
        <w:t xml:space="preserve">    </w:t>
      </w:r>
      <w:r w:rsidRPr="00407DDC">
        <w:rPr>
          <w:rFonts w:hint="eastAsia"/>
          <w:szCs w:val="21"/>
        </w:rPr>
        <w:t>年</w:t>
      </w:r>
      <w:r w:rsidRPr="00407DDC">
        <w:rPr>
          <w:szCs w:val="21"/>
        </w:rPr>
        <w:t xml:space="preserve">   </w:t>
      </w:r>
      <w:r w:rsidRPr="00407DDC">
        <w:rPr>
          <w:rFonts w:hint="eastAsia"/>
          <w:szCs w:val="21"/>
        </w:rPr>
        <w:t>月</w:t>
      </w:r>
      <w:r w:rsidRPr="00407DDC">
        <w:rPr>
          <w:szCs w:val="21"/>
        </w:rPr>
        <w:t xml:space="preserve">   </w:t>
      </w:r>
      <w:r w:rsidRPr="00407DDC">
        <w:rPr>
          <w:rFonts w:hint="eastAsia"/>
          <w:szCs w:val="21"/>
        </w:rPr>
        <w:t>日</w:t>
      </w:r>
    </w:p>
    <w:p w14:paraId="16C92A8D" w14:textId="77777777" w:rsidR="00E472F5" w:rsidRPr="00407DDC" w:rsidRDefault="00E472F5">
      <w:pPr>
        <w:snapToGrid w:val="0"/>
        <w:spacing w:line="400" w:lineRule="exact"/>
        <w:rPr>
          <w:szCs w:val="21"/>
        </w:rPr>
      </w:pPr>
    </w:p>
    <w:p w14:paraId="3E722995" w14:textId="77777777" w:rsidR="00F531B3" w:rsidRPr="00407DDC" w:rsidRDefault="00F531B3">
      <w:pPr>
        <w:snapToGrid w:val="0"/>
        <w:spacing w:line="400" w:lineRule="exact"/>
        <w:rPr>
          <w:szCs w:val="21"/>
        </w:rPr>
      </w:pPr>
    </w:p>
    <w:p w14:paraId="3CB2021C" w14:textId="77777777" w:rsidR="00F531B3" w:rsidRPr="00407DDC" w:rsidRDefault="00F531B3">
      <w:pPr>
        <w:snapToGrid w:val="0"/>
        <w:spacing w:line="400" w:lineRule="exact"/>
        <w:rPr>
          <w:szCs w:val="21"/>
        </w:rPr>
      </w:pPr>
    </w:p>
    <w:p w14:paraId="1407C2DE" w14:textId="77777777" w:rsidR="00E472F5" w:rsidRPr="00407DDC" w:rsidRDefault="00000000">
      <w:pPr>
        <w:ind w:firstLineChars="200" w:firstLine="420"/>
        <w:rPr>
          <w:rFonts w:ascii="等线" w:eastAsia="等线" w:hAnsi="等线"/>
          <w:b/>
          <w:bCs/>
          <w:szCs w:val="21"/>
        </w:rPr>
      </w:pPr>
      <w:permStart w:id="1533162568" w:edGrp="everyone"/>
      <w:r w:rsidRPr="00407DDC">
        <w:rPr>
          <w:rFonts w:ascii="等线" w:eastAsia="等线" w:hAnsi="等线" w:hint="eastAsia"/>
          <w:b/>
          <w:bCs/>
          <w:szCs w:val="21"/>
        </w:rPr>
        <w:t>附件1</w:t>
      </w:r>
      <w:r w:rsidRPr="00407DDC">
        <w:rPr>
          <w:rFonts w:ascii="等线" w:eastAsia="等线" w:hAnsi="等线"/>
          <w:b/>
          <w:bCs/>
          <w:szCs w:val="21"/>
        </w:rPr>
        <w:t xml:space="preserve"> </w:t>
      </w:r>
      <w:r w:rsidRPr="00407DDC">
        <w:rPr>
          <w:rFonts w:ascii="等线" w:eastAsia="等线" w:hAnsi="等线" w:hint="eastAsia"/>
          <w:b/>
          <w:bCs/>
          <w:szCs w:val="21"/>
        </w:rPr>
        <w:t>履约保证金保函</w:t>
      </w:r>
    </w:p>
    <w:p w14:paraId="08CB7832" w14:textId="77777777" w:rsidR="00E472F5" w:rsidRPr="00407DDC" w:rsidRDefault="00000000">
      <w:pPr>
        <w:spacing w:line="360" w:lineRule="auto"/>
        <w:jc w:val="center"/>
        <w:rPr>
          <w:rFonts w:ascii="仿宋" w:eastAsia="仿宋" w:hAnsi="仿宋"/>
          <w:b/>
          <w:bCs/>
          <w:sz w:val="32"/>
          <w:szCs w:val="32"/>
        </w:rPr>
      </w:pPr>
      <w:r w:rsidRPr="00407DDC">
        <w:rPr>
          <w:rFonts w:ascii="仿宋" w:eastAsia="仿宋" w:hAnsi="仿宋" w:hint="eastAsia"/>
          <w:b/>
          <w:bCs/>
          <w:sz w:val="32"/>
          <w:szCs w:val="32"/>
        </w:rPr>
        <w:t>履约保函示范文本</w:t>
      </w:r>
    </w:p>
    <w:p w14:paraId="00CEDCD3" w14:textId="77777777" w:rsidR="00E472F5" w:rsidRPr="00407DDC" w:rsidRDefault="00000000">
      <w:pPr>
        <w:wordWrap w:val="0"/>
        <w:spacing w:line="360" w:lineRule="auto"/>
        <w:jc w:val="right"/>
        <w:rPr>
          <w:rFonts w:ascii="宋体" w:eastAsia="等线" w:hAnsi="宋体"/>
          <w:szCs w:val="21"/>
        </w:rPr>
      </w:pPr>
      <w:r w:rsidRPr="00407DDC">
        <w:rPr>
          <w:rFonts w:ascii="宋体" w:eastAsia="等线" w:hAnsi="宋体" w:hint="eastAsia"/>
          <w:szCs w:val="21"/>
        </w:rPr>
        <w:lastRenderedPageBreak/>
        <w:t>编号：</w:t>
      </w:r>
      <w:r w:rsidRPr="00407DDC">
        <w:rPr>
          <w:rFonts w:ascii="宋体" w:eastAsia="等线" w:hAnsi="宋体" w:hint="eastAsia"/>
          <w:szCs w:val="21"/>
        </w:rPr>
        <w:t xml:space="preserve"> </w:t>
      </w:r>
      <w:r w:rsidRPr="00407DDC">
        <w:rPr>
          <w:rFonts w:ascii="宋体" w:eastAsia="等线" w:hAnsi="宋体"/>
          <w:szCs w:val="21"/>
        </w:rPr>
        <w:t xml:space="preserve">          </w:t>
      </w:r>
    </w:p>
    <w:p w14:paraId="1AFA4925" w14:textId="77777777" w:rsidR="00E472F5" w:rsidRPr="00407DDC" w:rsidRDefault="00E472F5">
      <w:pPr>
        <w:spacing w:line="360" w:lineRule="auto"/>
        <w:rPr>
          <w:rFonts w:ascii="宋体" w:eastAsia="等线" w:hAnsi="宋体"/>
          <w:szCs w:val="21"/>
        </w:rPr>
      </w:pPr>
    </w:p>
    <w:p w14:paraId="0ED4D6A7" w14:textId="77777777" w:rsidR="00E472F5" w:rsidRPr="00407DDC" w:rsidRDefault="00000000">
      <w:pPr>
        <w:spacing w:line="360" w:lineRule="auto"/>
        <w:rPr>
          <w:rFonts w:ascii="宋体" w:eastAsia="等线" w:hAnsi="宋体"/>
          <w:szCs w:val="21"/>
        </w:rPr>
      </w:pPr>
      <w:r w:rsidRPr="00407DDC">
        <w:rPr>
          <w:rFonts w:ascii="宋体" w:eastAsia="等线" w:hAnsi="宋体"/>
          <w:szCs w:val="21"/>
          <w:u w:val="single"/>
        </w:rPr>
        <w:t xml:space="preserve">              </w:t>
      </w:r>
      <w:r w:rsidRPr="00407DDC">
        <w:rPr>
          <w:rFonts w:ascii="宋体" w:eastAsia="等线" w:hAnsi="宋体"/>
          <w:szCs w:val="21"/>
        </w:rPr>
        <w:t>（</w:t>
      </w:r>
      <w:r w:rsidRPr="00407DDC">
        <w:rPr>
          <w:rFonts w:ascii="宋体" w:eastAsia="等线" w:hAnsi="宋体" w:hint="eastAsia"/>
          <w:szCs w:val="21"/>
        </w:rPr>
        <w:t>受益人</w:t>
      </w:r>
      <w:r w:rsidRPr="00407DDC">
        <w:rPr>
          <w:rFonts w:ascii="宋体" w:eastAsia="等线" w:hAnsi="宋体"/>
          <w:szCs w:val="21"/>
        </w:rPr>
        <w:t>名称）：</w:t>
      </w:r>
      <w:r w:rsidRPr="00407DDC">
        <w:rPr>
          <w:rFonts w:ascii="宋体" w:eastAsia="等线" w:hAnsi="宋体"/>
          <w:szCs w:val="21"/>
        </w:rPr>
        <w:t xml:space="preserve"> </w:t>
      </w:r>
    </w:p>
    <w:p w14:paraId="163B8B37"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鉴于</w:t>
      </w:r>
      <w:r w:rsidRPr="00407DDC">
        <w:rPr>
          <w:rFonts w:ascii="宋体" w:eastAsia="等线" w:hAnsi="宋体"/>
          <w:szCs w:val="21"/>
          <w:u w:val="single"/>
        </w:rPr>
        <w:t xml:space="preserve">        </w:t>
      </w:r>
      <w:r w:rsidRPr="00407DDC">
        <w:rPr>
          <w:rFonts w:ascii="宋体" w:eastAsia="等线" w:hAnsi="宋体"/>
          <w:szCs w:val="21"/>
        </w:rPr>
        <w:t>（以下简称</w:t>
      </w:r>
      <w:r w:rsidRPr="00407DDC">
        <w:rPr>
          <w:rFonts w:ascii="宋体" w:eastAsia="等线" w:hAnsi="宋体"/>
          <w:szCs w:val="21"/>
        </w:rPr>
        <w:t>“</w:t>
      </w:r>
      <w:r w:rsidRPr="00407DDC">
        <w:rPr>
          <w:rFonts w:ascii="宋体" w:eastAsia="等线" w:hAnsi="宋体" w:hint="eastAsia"/>
          <w:szCs w:val="21"/>
        </w:rPr>
        <w:t>受益人</w:t>
      </w:r>
      <w:r w:rsidRPr="00407DDC">
        <w:rPr>
          <w:rFonts w:ascii="宋体" w:eastAsia="等线" w:hAnsi="宋体"/>
          <w:szCs w:val="21"/>
        </w:rPr>
        <w:t>”</w:t>
      </w:r>
      <w:r w:rsidRPr="00407DDC">
        <w:rPr>
          <w:rFonts w:ascii="宋体" w:eastAsia="等线" w:hAnsi="宋体"/>
          <w:szCs w:val="21"/>
        </w:rPr>
        <w:t>）</w:t>
      </w:r>
      <w:r w:rsidRPr="00407DDC">
        <w:rPr>
          <w:rFonts w:ascii="宋体" w:eastAsia="等线" w:hAnsi="宋体" w:hint="eastAsia"/>
          <w:szCs w:val="21"/>
        </w:rPr>
        <w:t>与</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szCs w:val="21"/>
        </w:rPr>
        <w:t>（以下简称</w:t>
      </w:r>
      <w:r w:rsidRPr="00407DDC">
        <w:rPr>
          <w:rFonts w:ascii="宋体" w:eastAsia="等线" w:hAnsi="宋体"/>
          <w:szCs w:val="21"/>
        </w:rPr>
        <w:t>“</w:t>
      </w:r>
      <w:r w:rsidRPr="00407DDC">
        <w:rPr>
          <w:rFonts w:ascii="宋体" w:eastAsia="等线" w:hAnsi="宋体" w:hint="eastAsia"/>
          <w:szCs w:val="21"/>
        </w:rPr>
        <w:t>申请人</w:t>
      </w:r>
      <w:r w:rsidRPr="00407DDC">
        <w:rPr>
          <w:rFonts w:ascii="宋体" w:eastAsia="等线" w:hAnsi="宋体"/>
          <w:szCs w:val="21"/>
        </w:rPr>
        <w:t>”</w:t>
      </w:r>
      <w:r w:rsidRPr="00407DDC">
        <w:rPr>
          <w:rFonts w:ascii="宋体" w:eastAsia="等线" w:hAnsi="宋体"/>
          <w:szCs w:val="21"/>
        </w:rPr>
        <w:t>）</w:t>
      </w:r>
      <w:r w:rsidRPr="00407DDC">
        <w:rPr>
          <w:rFonts w:ascii="宋体" w:eastAsia="等线" w:hAnsi="宋体" w:hint="eastAsia"/>
          <w:szCs w:val="21"/>
        </w:rPr>
        <w:t>于</w:t>
      </w:r>
      <w:r w:rsidRPr="00407DDC">
        <w:rPr>
          <w:rFonts w:ascii="宋体" w:eastAsia="等线" w:hAnsi="宋体" w:hint="eastAsia"/>
          <w:szCs w:val="21"/>
          <w:u w:val="single"/>
        </w:rPr>
        <w:t xml:space="preserve">   </w:t>
      </w:r>
      <w:r w:rsidRPr="00407DDC">
        <w:rPr>
          <w:rFonts w:ascii="宋体" w:eastAsia="等线" w:hAnsi="宋体" w:hint="eastAsia"/>
          <w:szCs w:val="21"/>
        </w:rPr>
        <w:t>年</w:t>
      </w:r>
      <w:r w:rsidRPr="00407DDC">
        <w:rPr>
          <w:rFonts w:ascii="宋体" w:eastAsia="等线" w:hAnsi="宋体" w:hint="eastAsia"/>
          <w:szCs w:val="21"/>
          <w:u w:val="single"/>
        </w:rPr>
        <w:t xml:space="preserve">   </w:t>
      </w:r>
      <w:r w:rsidRPr="00407DDC">
        <w:rPr>
          <w:rFonts w:ascii="宋体" w:eastAsia="等线" w:hAnsi="宋体" w:hint="eastAsia"/>
          <w:szCs w:val="21"/>
        </w:rPr>
        <w:t>月</w:t>
      </w:r>
      <w:r w:rsidRPr="00407DDC">
        <w:rPr>
          <w:rFonts w:ascii="宋体" w:eastAsia="等线" w:hAnsi="宋体" w:hint="eastAsia"/>
          <w:szCs w:val="21"/>
          <w:u w:val="single"/>
        </w:rPr>
        <w:t xml:space="preserve">   </w:t>
      </w:r>
      <w:r w:rsidRPr="00407DDC">
        <w:rPr>
          <w:rFonts w:ascii="宋体" w:eastAsia="等线" w:hAnsi="宋体" w:hint="eastAsia"/>
          <w:szCs w:val="21"/>
        </w:rPr>
        <w:t>日就</w:t>
      </w:r>
      <w:r w:rsidRPr="00407DDC">
        <w:rPr>
          <w:rFonts w:ascii="宋体" w:eastAsia="等线" w:hAnsi="宋体" w:hint="eastAsia"/>
          <w:snapToGrid w:val="0"/>
          <w:kern w:val="0"/>
          <w:szCs w:val="21"/>
          <w:u w:val="single"/>
        </w:rPr>
        <w:t xml:space="preserve">        </w:t>
      </w:r>
      <w:r w:rsidRPr="00407DDC">
        <w:rPr>
          <w:rFonts w:ascii="宋体" w:eastAsia="等线" w:hAnsi="宋体" w:hint="eastAsia"/>
          <w:snapToGrid w:val="0"/>
          <w:kern w:val="0"/>
          <w:szCs w:val="21"/>
        </w:rPr>
        <w:t>（标段编号）的</w:t>
      </w:r>
      <w:r w:rsidRPr="00407DDC">
        <w:rPr>
          <w:rFonts w:ascii="宋体" w:eastAsia="等线" w:hAnsi="宋体" w:hint="eastAsia"/>
          <w:snapToGrid w:val="0"/>
          <w:kern w:val="0"/>
          <w:szCs w:val="21"/>
          <w:u w:val="single"/>
        </w:rPr>
        <w:t xml:space="preserve">         </w:t>
      </w:r>
      <w:r w:rsidRPr="00407DDC">
        <w:rPr>
          <w:rFonts w:ascii="宋体" w:eastAsia="等线" w:hAnsi="宋体" w:hint="eastAsia"/>
          <w:snapToGrid w:val="0"/>
          <w:kern w:val="0"/>
          <w:szCs w:val="21"/>
        </w:rPr>
        <w:t>（标段名称）</w:t>
      </w:r>
      <w:r w:rsidRPr="00407DDC">
        <w:rPr>
          <w:rFonts w:ascii="宋体" w:eastAsia="等线" w:hAnsi="宋体" w:hint="eastAsia"/>
          <w:szCs w:val="21"/>
        </w:rPr>
        <w:t>有关事项协商一致共同签订</w:t>
      </w:r>
      <w:r w:rsidRPr="00407DDC">
        <w:rPr>
          <w:rFonts w:ascii="宋体" w:eastAsia="等线" w:hAnsi="宋体" w:hint="eastAsia"/>
          <w:szCs w:val="21"/>
          <w:u w:val="single"/>
        </w:rPr>
        <w:t>《</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hint="eastAsia"/>
          <w:szCs w:val="21"/>
          <w:u w:val="single"/>
        </w:rPr>
        <w:t>》</w:t>
      </w:r>
      <w:r w:rsidRPr="00407DDC">
        <w:rPr>
          <w:rFonts w:ascii="宋体" w:eastAsia="等线" w:hAnsi="宋体" w:hint="eastAsia"/>
          <w:szCs w:val="21"/>
        </w:rPr>
        <w:t>（以下简称“基础合同”），开立人根据基础合同了解到申请人为基础合同项下之承包人，受益人为基础合同项下之发包人，基于申请人</w:t>
      </w:r>
      <w:r w:rsidRPr="00407DDC">
        <w:rPr>
          <w:rFonts w:ascii="宋体" w:eastAsia="等线" w:hAnsi="宋体"/>
          <w:szCs w:val="21"/>
        </w:rPr>
        <w:t>的请求，</w:t>
      </w:r>
      <w:r w:rsidRPr="00407DDC">
        <w:rPr>
          <w:rFonts w:ascii="宋体" w:eastAsia="等线" w:hAnsi="宋体" w:hint="eastAsia"/>
          <w:szCs w:val="21"/>
        </w:rPr>
        <w:t>开立人</w:t>
      </w:r>
      <w:r w:rsidRPr="00407DDC">
        <w:rPr>
          <w:rFonts w:ascii="宋体" w:eastAsia="等线" w:hAnsi="宋体"/>
          <w:szCs w:val="21"/>
        </w:rPr>
        <w:t>同意就</w:t>
      </w:r>
      <w:r w:rsidRPr="00407DDC">
        <w:rPr>
          <w:rFonts w:ascii="宋体" w:eastAsia="等线" w:hAnsi="宋体" w:hint="eastAsia"/>
          <w:szCs w:val="21"/>
        </w:rPr>
        <w:t>申请人</w:t>
      </w:r>
      <w:r w:rsidRPr="00407DDC">
        <w:rPr>
          <w:rFonts w:ascii="宋体" w:eastAsia="等线" w:hAnsi="宋体"/>
          <w:szCs w:val="21"/>
        </w:rPr>
        <w:t>履行</w:t>
      </w:r>
      <w:r w:rsidRPr="00407DDC">
        <w:rPr>
          <w:rFonts w:ascii="宋体" w:eastAsia="等线" w:hAnsi="宋体" w:hint="eastAsia"/>
          <w:szCs w:val="21"/>
        </w:rPr>
        <w:t>与受益人签订的基础合同</w:t>
      </w:r>
      <w:r w:rsidRPr="00407DDC">
        <w:rPr>
          <w:rFonts w:ascii="宋体" w:eastAsia="等线" w:hAnsi="宋体"/>
          <w:szCs w:val="21"/>
        </w:rPr>
        <w:t>项下的义务</w:t>
      </w:r>
      <w:r w:rsidRPr="00407DDC">
        <w:rPr>
          <w:rFonts w:ascii="宋体" w:eastAsia="等线" w:hAnsi="宋体" w:hint="eastAsia"/>
          <w:szCs w:val="21"/>
        </w:rPr>
        <w:t>，</w:t>
      </w:r>
      <w:r w:rsidRPr="00407DDC">
        <w:rPr>
          <w:rFonts w:ascii="宋体" w:eastAsia="等线" w:hAnsi="宋体"/>
          <w:szCs w:val="21"/>
        </w:rPr>
        <w:t>向</w:t>
      </w:r>
      <w:r w:rsidRPr="00407DDC">
        <w:rPr>
          <w:rFonts w:ascii="宋体" w:eastAsia="等线" w:hAnsi="宋体" w:hint="eastAsia"/>
          <w:szCs w:val="21"/>
        </w:rPr>
        <w:t>受益人</w:t>
      </w:r>
      <w:r w:rsidRPr="00407DDC">
        <w:rPr>
          <w:rFonts w:ascii="宋体" w:eastAsia="等线" w:hAnsi="宋体"/>
          <w:szCs w:val="21"/>
        </w:rPr>
        <w:t>提供不可撤销、</w:t>
      </w:r>
      <w:r w:rsidRPr="00407DDC">
        <w:rPr>
          <w:rFonts w:ascii="宋体" w:eastAsia="等线" w:hAnsi="宋体" w:hint="eastAsia"/>
          <w:szCs w:val="21"/>
        </w:rPr>
        <w:t>不可转让的见索即付</w:t>
      </w:r>
      <w:r w:rsidRPr="00407DDC">
        <w:rPr>
          <w:rFonts w:ascii="宋体" w:eastAsia="等线" w:hAnsi="宋体"/>
          <w:szCs w:val="21"/>
        </w:rPr>
        <w:t>独立</w:t>
      </w:r>
      <w:r w:rsidRPr="00407DDC">
        <w:rPr>
          <w:rFonts w:ascii="宋体" w:eastAsia="等线" w:hAnsi="宋体" w:hint="eastAsia"/>
          <w:szCs w:val="21"/>
        </w:rPr>
        <w:t>保函（以下简称“本保函”）</w:t>
      </w:r>
      <w:r w:rsidRPr="00407DDC">
        <w:rPr>
          <w:rFonts w:ascii="宋体" w:eastAsia="等线" w:hAnsi="宋体"/>
          <w:szCs w:val="21"/>
        </w:rPr>
        <w:t>。</w:t>
      </w:r>
      <w:r w:rsidRPr="00407DDC">
        <w:rPr>
          <w:rFonts w:ascii="宋体" w:eastAsia="等线" w:hAnsi="宋体"/>
          <w:szCs w:val="21"/>
        </w:rPr>
        <w:t xml:space="preserve"> </w:t>
      </w:r>
    </w:p>
    <w:p w14:paraId="05588434"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一、本保函担保范围：承包人未按照基础合同的约定履行义务，应当向受益人承担的违约责任和赔偿因此造成的损失、利息、律师费、诉讼费用等实现债权的费用。</w:t>
      </w:r>
    </w:p>
    <w:p w14:paraId="2FD4781A"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二、本保函担保金额最高不超过</w:t>
      </w:r>
      <w:r w:rsidRPr="00407DDC">
        <w:rPr>
          <w:rFonts w:ascii="宋体" w:eastAsia="等线" w:hAnsi="宋体"/>
          <w:szCs w:val="21"/>
        </w:rPr>
        <w:t>人民币（大写）</w:t>
      </w:r>
      <w:r w:rsidRPr="00407DDC">
        <w:rPr>
          <w:rFonts w:ascii="宋体" w:eastAsia="等线" w:hAnsi="宋体"/>
          <w:szCs w:val="21"/>
          <w:u w:val="single"/>
        </w:rPr>
        <w:t xml:space="preserve">          </w:t>
      </w:r>
      <w:r w:rsidRPr="00407DDC">
        <w:rPr>
          <w:rFonts w:ascii="宋体" w:eastAsia="等线" w:hAnsi="宋体"/>
          <w:szCs w:val="21"/>
        </w:rPr>
        <w:t>元（</w:t>
      </w:r>
      <w:r w:rsidRPr="00407DDC">
        <w:rPr>
          <w:rFonts w:ascii="宋体" w:eastAsia="等线" w:hAnsi="宋体" w:cs="宋体" w:hint="eastAsia"/>
          <w:szCs w:val="21"/>
        </w:rPr>
        <w:t>¥</w:t>
      </w:r>
      <w:r w:rsidRPr="00407DDC">
        <w:rPr>
          <w:rFonts w:ascii="宋体" w:eastAsia="等线" w:hAnsi="宋体"/>
          <w:szCs w:val="21"/>
          <w:u w:val="single"/>
        </w:rPr>
        <w:t xml:space="preserve">       </w:t>
      </w:r>
      <w:r w:rsidRPr="00407DDC">
        <w:rPr>
          <w:rFonts w:ascii="宋体" w:eastAsia="等线" w:hAnsi="宋体"/>
          <w:szCs w:val="21"/>
        </w:rPr>
        <w:t>）。</w:t>
      </w:r>
      <w:r w:rsidRPr="00407DDC">
        <w:rPr>
          <w:rFonts w:ascii="宋体" w:eastAsia="等线" w:hAnsi="宋体"/>
          <w:szCs w:val="21"/>
        </w:rPr>
        <w:t xml:space="preserve"> </w:t>
      </w:r>
    </w:p>
    <w:p w14:paraId="051037EE"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三、本保函</w:t>
      </w:r>
      <w:r w:rsidRPr="00407DDC">
        <w:rPr>
          <w:rFonts w:ascii="宋体" w:eastAsia="等线" w:hAnsi="宋体"/>
          <w:szCs w:val="21"/>
        </w:rPr>
        <w:t>有效期自</w:t>
      </w:r>
      <w:r w:rsidRPr="00407DDC">
        <w:rPr>
          <w:rFonts w:ascii="宋体" w:eastAsia="等线" w:hAnsi="宋体" w:hint="eastAsia"/>
          <w:szCs w:val="21"/>
        </w:rPr>
        <w:t>开立之日起</w:t>
      </w:r>
      <w:proofErr w:type="gramStart"/>
      <w:r w:rsidRPr="00407DDC">
        <w:rPr>
          <w:rFonts w:ascii="宋体" w:eastAsia="等线" w:hAnsi="宋体"/>
          <w:szCs w:val="21"/>
        </w:rPr>
        <w:t>至</w:t>
      </w:r>
      <w:r w:rsidRPr="00407DDC">
        <w:rPr>
          <w:rFonts w:ascii="宋体" w:eastAsia="等线" w:hAnsi="宋体" w:hint="eastAsia"/>
          <w:szCs w:val="21"/>
        </w:rPr>
        <w:t>基础</w:t>
      </w:r>
      <w:proofErr w:type="gramEnd"/>
      <w:r w:rsidRPr="00407DDC">
        <w:rPr>
          <w:rFonts w:ascii="宋体" w:eastAsia="等线" w:hAnsi="宋体" w:hint="eastAsia"/>
          <w:szCs w:val="21"/>
        </w:rPr>
        <w:t>合同约定的缺陷责任期满之日止</w:t>
      </w:r>
      <w:r w:rsidRPr="00407DDC">
        <w:rPr>
          <w:rFonts w:ascii="宋体" w:eastAsia="等线" w:hAnsi="宋体"/>
          <w:szCs w:val="21"/>
        </w:rPr>
        <w:t>。</w:t>
      </w:r>
      <w:r w:rsidRPr="00407DDC">
        <w:rPr>
          <w:rFonts w:ascii="宋体" w:eastAsia="等线" w:hAnsi="宋体"/>
          <w:szCs w:val="21"/>
        </w:rPr>
        <w:t xml:space="preserve"> </w:t>
      </w:r>
    </w:p>
    <w:p w14:paraId="5A3E6350" w14:textId="77777777" w:rsidR="00E472F5" w:rsidRPr="00407DDC" w:rsidRDefault="00000000">
      <w:pPr>
        <w:spacing w:line="400" w:lineRule="exact"/>
        <w:ind w:firstLine="480"/>
        <w:rPr>
          <w:rFonts w:ascii="宋体" w:eastAsia="等线" w:hAnsi="宋体"/>
          <w:szCs w:val="21"/>
        </w:rPr>
      </w:pPr>
      <w:bookmarkStart w:id="571" w:name="_Hlk40302764"/>
      <w:r w:rsidRPr="00407DDC">
        <w:rPr>
          <w:rFonts w:ascii="宋体" w:eastAsia="等线" w:hAnsi="宋体" w:hint="eastAsia"/>
          <w:szCs w:val="21"/>
        </w:rPr>
        <w:t>四、开立人承诺，在收到受益人发来的书面付款通知后的七日内无条件支付，前述书面付款通知即为付款要求之单据，且应满足以下要求：</w:t>
      </w:r>
    </w:p>
    <w:bookmarkEnd w:id="571"/>
    <w:p w14:paraId="2674DEF3"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1</w:t>
      </w:r>
      <w:r w:rsidRPr="00407DDC">
        <w:rPr>
          <w:rFonts w:ascii="宋体" w:eastAsia="等线" w:hAnsi="宋体" w:hint="eastAsia"/>
          <w:szCs w:val="21"/>
        </w:rPr>
        <w:t>）付款通知到达的日期在本保函的有效期内；</w:t>
      </w:r>
    </w:p>
    <w:p w14:paraId="6C99DB34"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2</w:t>
      </w:r>
      <w:r w:rsidRPr="00407DDC">
        <w:rPr>
          <w:rFonts w:ascii="宋体" w:eastAsia="等线" w:hAnsi="宋体" w:hint="eastAsia"/>
          <w:szCs w:val="21"/>
        </w:rPr>
        <w:t>）载明要求支付的金额；</w:t>
      </w:r>
    </w:p>
    <w:p w14:paraId="657B4C4E"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3</w:t>
      </w:r>
      <w:r w:rsidRPr="00407DDC">
        <w:rPr>
          <w:rFonts w:ascii="宋体" w:eastAsia="等线" w:hAnsi="宋体" w:hint="eastAsia"/>
          <w:szCs w:val="21"/>
        </w:rPr>
        <w:t>）载明申请人违反合同义务的条款和内容；</w:t>
      </w:r>
    </w:p>
    <w:p w14:paraId="462B3443"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4</w:t>
      </w:r>
      <w:r w:rsidRPr="00407DDC">
        <w:rPr>
          <w:rFonts w:ascii="宋体" w:eastAsia="等线" w:hAnsi="宋体" w:hint="eastAsia"/>
          <w:szCs w:val="21"/>
        </w:rPr>
        <w:t>）声明不存在合同文件约定或我国法律规定免除申请人或开立人支付责任的情形；</w:t>
      </w:r>
    </w:p>
    <w:p w14:paraId="0280C5B6"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5</w:t>
      </w:r>
      <w:r w:rsidRPr="00407DDC">
        <w:rPr>
          <w:rFonts w:ascii="宋体" w:eastAsia="等线" w:hAnsi="宋体" w:hint="eastAsia"/>
          <w:szCs w:val="21"/>
        </w:rPr>
        <w:t>）付款通知应在本保函有效期内到达的地址是：</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hint="eastAsia"/>
          <w:szCs w:val="21"/>
        </w:rPr>
        <w:t>。</w:t>
      </w:r>
    </w:p>
    <w:p w14:paraId="212D82A7" w14:textId="77777777" w:rsidR="00E472F5" w:rsidRPr="00407DDC" w:rsidRDefault="00000000">
      <w:pPr>
        <w:spacing w:line="400" w:lineRule="exact"/>
        <w:rPr>
          <w:rFonts w:ascii="宋体" w:eastAsia="等线" w:hAnsi="宋体"/>
          <w:szCs w:val="21"/>
        </w:rPr>
      </w:pPr>
      <w:r w:rsidRPr="00407DDC">
        <w:rPr>
          <w:rFonts w:ascii="宋体" w:eastAsia="等线" w:hAnsi="宋体" w:hint="eastAsia"/>
          <w:szCs w:val="21"/>
        </w:rPr>
        <w:t xml:space="preserve">    </w:t>
      </w:r>
      <w:bookmarkStart w:id="572" w:name="_Hlk40303486"/>
      <w:r w:rsidRPr="00407DDC">
        <w:rPr>
          <w:rFonts w:ascii="宋体" w:eastAsia="等线" w:hAnsi="宋体" w:hint="eastAsia"/>
          <w:szCs w:val="21"/>
        </w:rPr>
        <w:t>受益人发出的书面付款通知应由其法定代表人（负责人）或授权代理人签字并加盖公章。</w:t>
      </w:r>
      <w:bookmarkEnd w:id="572"/>
    </w:p>
    <w:p w14:paraId="69FA0899"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五、</w:t>
      </w:r>
      <w:r w:rsidRPr="00407DDC">
        <w:rPr>
          <w:rFonts w:ascii="宋体" w:eastAsia="等线" w:hAnsi="宋体"/>
          <w:szCs w:val="21"/>
        </w:rPr>
        <w:t>本保函项下的权利不得转让，不得设定担保。</w:t>
      </w:r>
      <w:r w:rsidRPr="00407DDC">
        <w:rPr>
          <w:rFonts w:ascii="宋体" w:eastAsia="等线" w:hAnsi="宋体" w:hint="eastAsia"/>
          <w:szCs w:val="21"/>
        </w:rPr>
        <w:t>受益人</w:t>
      </w:r>
      <w:r w:rsidRPr="00407DDC">
        <w:rPr>
          <w:rFonts w:ascii="宋体" w:eastAsia="等线" w:hAnsi="宋体"/>
          <w:szCs w:val="21"/>
        </w:rPr>
        <w:t>未经我方书面同意转</w:t>
      </w:r>
      <w:r w:rsidRPr="00407DDC">
        <w:rPr>
          <w:rFonts w:ascii="宋体" w:eastAsia="等线" w:hAnsi="宋体"/>
          <w:szCs w:val="21"/>
        </w:rPr>
        <w:t xml:space="preserve"> </w:t>
      </w:r>
      <w:r w:rsidRPr="00407DDC">
        <w:rPr>
          <w:rFonts w:ascii="宋体" w:eastAsia="等线" w:hAnsi="宋体"/>
          <w:szCs w:val="21"/>
        </w:rPr>
        <w:t>让本保函或其项下任何权利，</w:t>
      </w:r>
      <w:r w:rsidRPr="00407DDC">
        <w:rPr>
          <w:rFonts w:ascii="宋体" w:eastAsia="等线" w:hAnsi="宋体" w:hint="eastAsia"/>
          <w:szCs w:val="21"/>
        </w:rPr>
        <w:t>对我方不发生法律效力</w:t>
      </w:r>
      <w:r w:rsidRPr="00407DDC">
        <w:rPr>
          <w:rFonts w:ascii="宋体" w:eastAsia="等线" w:hAnsi="宋体"/>
          <w:szCs w:val="21"/>
        </w:rPr>
        <w:t>。</w:t>
      </w:r>
      <w:r w:rsidRPr="00407DDC">
        <w:rPr>
          <w:rFonts w:ascii="宋体" w:eastAsia="等线" w:hAnsi="宋体"/>
          <w:szCs w:val="21"/>
        </w:rPr>
        <w:t xml:space="preserve"> </w:t>
      </w:r>
    </w:p>
    <w:p w14:paraId="3828D4D0"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六、与</w:t>
      </w:r>
      <w:r w:rsidRPr="00407DDC">
        <w:rPr>
          <w:rFonts w:ascii="宋体" w:eastAsia="等线" w:hAnsi="宋体"/>
          <w:szCs w:val="21"/>
        </w:rPr>
        <w:t>本保函</w:t>
      </w:r>
      <w:r w:rsidRPr="00407DDC">
        <w:rPr>
          <w:rFonts w:ascii="宋体" w:eastAsia="等线" w:hAnsi="宋体" w:hint="eastAsia"/>
          <w:szCs w:val="21"/>
        </w:rPr>
        <w:t>有关</w:t>
      </w:r>
      <w:r w:rsidRPr="00407DDC">
        <w:rPr>
          <w:rFonts w:ascii="宋体" w:eastAsia="等线" w:hAnsi="宋体"/>
          <w:szCs w:val="21"/>
        </w:rPr>
        <w:t>的</w:t>
      </w:r>
      <w:r w:rsidRPr="00407DDC">
        <w:rPr>
          <w:rFonts w:ascii="宋体" w:eastAsia="等线" w:hAnsi="宋体" w:hint="eastAsia"/>
          <w:szCs w:val="21"/>
        </w:rPr>
        <w:t>基础</w:t>
      </w:r>
      <w:r w:rsidRPr="00407DDC">
        <w:rPr>
          <w:rFonts w:ascii="宋体" w:eastAsia="等线" w:hAnsi="宋体"/>
          <w:szCs w:val="21"/>
        </w:rPr>
        <w:t>合同不成立、不生效、无效、被撤销、被解除，不影响本保函的独立有效。</w:t>
      </w:r>
      <w:r w:rsidRPr="00407DDC">
        <w:rPr>
          <w:rFonts w:ascii="宋体" w:eastAsia="等线" w:hAnsi="宋体"/>
          <w:szCs w:val="21"/>
        </w:rPr>
        <w:t xml:space="preserve"> </w:t>
      </w:r>
    </w:p>
    <w:p w14:paraId="1178F360" w14:textId="77777777" w:rsidR="00E472F5" w:rsidRPr="00407DDC" w:rsidRDefault="00000000">
      <w:pPr>
        <w:spacing w:line="400" w:lineRule="exact"/>
        <w:ind w:firstLineChars="200" w:firstLine="420"/>
        <w:rPr>
          <w:rFonts w:ascii="宋体" w:eastAsia="等线" w:hAnsi="宋体"/>
          <w:szCs w:val="21"/>
        </w:rPr>
      </w:pPr>
      <w:bookmarkStart w:id="573" w:name="_Hlk40303383"/>
      <w:bookmarkStart w:id="574" w:name="_Hlk40354981"/>
      <w:r w:rsidRPr="00407DDC">
        <w:rPr>
          <w:rFonts w:ascii="宋体" w:eastAsia="等线" w:hAnsi="宋体" w:hint="eastAsia"/>
          <w:szCs w:val="21"/>
        </w:rPr>
        <w:t>七、</w:t>
      </w:r>
      <w:r w:rsidRPr="00407DDC">
        <w:rPr>
          <w:rFonts w:ascii="宋体" w:eastAsia="等线" w:hAnsi="宋体"/>
          <w:szCs w:val="21"/>
        </w:rPr>
        <w:t>本保函项下的义务和责任均在保函</w:t>
      </w:r>
      <w:r w:rsidRPr="00407DDC">
        <w:rPr>
          <w:rFonts w:ascii="宋体" w:eastAsia="等线" w:hAnsi="宋体" w:hint="eastAsia"/>
          <w:szCs w:val="21"/>
        </w:rPr>
        <w:t>有效期</w:t>
      </w:r>
      <w:r w:rsidRPr="00407DDC">
        <w:rPr>
          <w:rFonts w:ascii="宋体" w:eastAsia="等线" w:hAnsi="宋体"/>
          <w:szCs w:val="21"/>
        </w:rPr>
        <w:t>到期后自动消灭。</w:t>
      </w:r>
      <w:r w:rsidRPr="00407DDC">
        <w:rPr>
          <w:rFonts w:ascii="宋体" w:eastAsia="等线" w:hAnsi="宋体"/>
          <w:szCs w:val="21"/>
        </w:rPr>
        <w:t xml:space="preserve"> </w:t>
      </w:r>
    </w:p>
    <w:p w14:paraId="681D6C1C" w14:textId="77777777" w:rsidR="00E472F5" w:rsidRPr="00407DDC" w:rsidRDefault="00000000">
      <w:pPr>
        <w:spacing w:line="400" w:lineRule="exact"/>
        <w:ind w:firstLineChars="200" w:firstLine="420"/>
        <w:rPr>
          <w:rFonts w:ascii="宋体" w:eastAsia="等线" w:hAnsi="宋体"/>
          <w:szCs w:val="21"/>
        </w:rPr>
      </w:pPr>
      <w:r w:rsidRPr="00407DDC">
        <w:rPr>
          <w:rFonts w:ascii="宋体" w:eastAsia="等线" w:hAnsi="宋体" w:hint="eastAsia"/>
          <w:szCs w:val="21"/>
        </w:rPr>
        <w:t>八、</w:t>
      </w:r>
      <w:r w:rsidRPr="00407DDC">
        <w:rPr>
          <w:rFonts w:ascii="宋体" w:eastAsia="等线" w:hAnsi="宋体"/>
          <w:szCs w:val="21"/>
        </w:rPr>
        <w:t>本保函</w:t>
      </w:r>
      <w:r w:rsidRPr="00407DDC">
        <w:rPr>
          <w:rFonts w:ascii="宋体" w:eastAsia="等线" w:hAnsi="宋体" w:hint="eastAsia"/>
          <w:szCs w:val="21"/>
        </w:rPr>
        <w:t>适用的法律为中华人民共和国法律，因本保函产生的纠纷案件，</w:t>
      </w:r>
      <w:bookmarkEnd w:id="573"/>
      <w:r w:rsidRPr="00407DDC">
        <w:rPr>
          <w:rFonts w:ascii="宋体" w:eastAsia="等线" w:hAnsi="宋体" w:hint="eastAsia"/>
          <w:szCs w:val="21"/>
        </w:rPr>
        <w:t>由受益人所在地人民法院管辖。</w:t>
      </w:r>
      <w:r w:rsidRPr="00407DDC">
        <w:rPr>
          <w:rFonts w:ascii="宋体" w:eastAsia="等线" w:hAnsi="宋体"/>
          <w:szCs w:val="21"/>
        </w:rPr>
        <w:t xml:space="preserve"> </w:t>
      </w:r>
    </w:p>
    <w:bookmarkEnd w:id="574"/>
    <w:p w14:paraId="4BC95DE4"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九、</w:t>
      </w:r>
      <w:r w:rsidRPr="00407DDC">
        <w:rPr>
          <w:rFonts w:ascii="宋体" w:eastAsia="等线" w:hAnsi="宋体"/>
          <w:szCs w:val="21"/>
        </w:rPr>
        <w:t>本保函自我方法定代表人</w:t>
      </w:r>
      <w:r w:rsidRPr="00407DDC">
        <w:rPr>
          <w:rFonts w:ascii="宋体" w:eastAsia="等线" w:hAnsi="宋体" w:hint="eastAsia"/>
          <w:szCs w:val="21"/>
        </w:rPr>
        <w:t>或授权代表</w:t>
      </w:r>
      <w:r w:rsidRPr="00407DDC">
        <w:rPr>
          <w:rFonts w:ascii="宋体" w:eastAsia="等线" w:hAnsi="宋体"/>
          <w:szCs w:val="21"/>
        </w:rPr>
        <w:t>签字</w:t>
      </w:r>
      <w:r w:rsidRPr="00407DDC">
        <w:rPr>
          <w:rFonts w:ascii="宋体" w:eastAsia="等线" w:hAnsi="宋体" w:hint="eastAsia"/>
          <w:szCs w:val="21"/>
        </w:rPr>
        <w:t>并</w:t>
      </w:r>
      <w:r w:rsidRPr="00407DDC">
        <w:rPr>
          <w:rFonts w:ascii="宋体" w:eastAsia="等线" w:hAnsi="宋体"/>
          <w:szCs w:val="21"/>
        </w:rPr>
        <w:t>加盖公章之日起生效。</w:t>
      </w:r>
      <w:r w:rsidRPr="00407DDC">
        <w:rPr>
          <w:rFonts w:ascii="宋体" w:eastAsia="等线" w:hAnsi="宋体"/>
          <w:szCs w:val="21"/>
        </w:rPr>
        <w:t xml:space="preserve"> </w:t>
      </w:r>
    </w:p>
    <w:p w14:paraId="0723C701" w14:textId="77777777" w:rsidR="00E472F5" w:rsidRPr="00407DDC" w:rsidRDefault="00E472F5">
      <w:pPr>
        <w:spacing w:line="360" w:lineRule="auto"/>
        <w:ind w:firstLineChars="200" w:firstLine="420"/>
        <w:rPr>
          <w:rFonts w:ascii="宋体" w:eastAsia="等线" w:hAnsi="宋体"/>
          <w:szCs w:val="21"/>
        </w:rPr>
      </w:pPr>
    </w:p>
    <w:p w14:paraId="0296164F" w14:textId="77777777" w:rsidR="00E472F5" w:rsidRPr="00407DDC" w:rsidRDefault="00E472F5">
      <w:pPr>
        <w:spacing w:line="360" w:lineRule="auto"/>
        <w:ind w:firstLineChars="200" w:firstLine="420"/>
        <w:rPr>
          <w:rFonts w:ascii="宋体" w:eastAsia="等线" w:hAnsi="宋体"/>
          <w:szCs w:val="21"/>
        </w:rPr>
      </w:pPr>
    </w:p>
    <w:p w14:paraId="52E276DE" w14:textId="77777777" w:rsidR="00E472F5" w:rsidRPr="00407DDC" w:rsidRDefault="00E472F5">
      <w:pPr>
        <w:spacing w:line="360" w:lineRule="auto"/>
        <w:ind w:firstLineChars="200" w:firstLine="420"/>
        <w:rPr>
          <w:rFonts w:ascii="宋体" w:eastAsia="等线" w:hAnsi="宋体"/>
          <w:szCs w:val="21"/>
        </w:rPr>
      </w:pPr>
    </w:p>
    <w:p w14:paraId="54F6F5E5"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开</w:t>
      </w:r>
      <w:r w:rsidRPr="00407DDC">
        <w:rPr>
          <w:rFonts w:ascii="宋体" w:eastAsia="等线" w:hAnsi="宋体" w:hint="eastAsia"/>
          <w:szCs w:val="21"/>
        </w:rPr>
        <w:t xml:space="preserve"> </w:t>
      </w:r>
      <w:r w:rsidRPr="00407DDC">
        <w:rPr>
          <w:rFonts w:ascii="宋体" w:eastAsia="等线" w:hAnsi="宋体" w:hint="eastAsia"/>
          <w:szCs w:val="21"/>
        </w:rPr>
        <w:t>立</w:t>
      </w:r>
      <w:r w:rsidRPr="00407DDC">
        <w:rPr>
          <w:rFonts w:ascii="宋体" w:eastAsia="等线" w:hAnsi="宋体" w:hint="eastAsia"/>
          <w:szCs w:val="21"/>
        </w:rPr>
        <w:t xml:space="preserve"> </w:t>
      </w:r>
      <w:r w:rsidRPr="00407DDC">
        <w:rPr>
          <w:rFonts w:ascii="宋体" w:eastAsia="等线" w:hAnsi="宋体" w:hint="eastAsia"/>
          <w:szCs w:val="21"/>
        </w:rPr>
        <w:t>人</w:t>
      </w:r>
      <w:r w:rsidRPr="00407DDC">
        <w:rPr>
          <w:rFonts w:ascii="宋体" w:eastAsia="等线" w:hAnsi="宋体"/>
          <w:szCs w:val="21"/>
        </w:rPr>
        <w:t>：</w:t>
      </w:r>
      <w:r w:rsidRPr="00407DDC">
        <w:rPr>
          <w:rFonts w:ascii="宋体" w:eastAsia="等线" w:hAnsi="宋体"/>
          <w:szCs w:val="21"/>
          <w:u w:val="single"/>
        </w:rPr>
        <w:t xml:space="preserve">                </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szCs w:val="21"/>
        </w:rPr>
        <w:t>（</w:t>
      </w:r>
      <w:r w:rsidRPr="00407DDC">
        <w:rPr>
          <w:rFonts w:ascii="宋体" w:eastAsia="等线" w:hAnsi="宋体" w:hint="eastAsia"/>
          <w:szCs w:val="21"/>
        </w:rPr>
        <w:t>公</w:t>
      </w:r>
      <w:r w:rsidRPr="00407DDC">
        <w:rPr>
          <w:rFonts w:ascii="宋体" w:eastAsia="等线" w:hAnsi="宋体"/>
          <w:szCs w:val="21"/>
        </w:rPr>
        <w:t>章）</w:t>
      </w:r>
      <w:r w:rsidRPr="00407DDC">
        <w:rPr>
          <w:rFonts w:ascii="宋体" w:eastAsia="等线" w:hAnsi="宋体"/>
          <w:szCs w:val="21"/>
        </w:rPr>
        <w:t xml:space="preserve"> </w:t>
      </w:r>
    </w:p>
    <w:p w14:paraId="21443B78"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法定代表人（或授权代表）：</w:t>
      </w:r>
      <w:r w:rsidRPr="00407DDC">
        <w:rPr>
          <w:rFonts w:ascii="宋体" w:eastAsia="等线" w:hAnsi="宋体"/>
          <w:szCs w:val="21"/>
          <w:u w:val="single"/>
        </w:rPr>
        <w:t xml:space="preserve">               </w:t>
      </w:r>
      <w:r w:rsidRPr="00407DDC">
        <w:rPr>
          <w:rFonts w:ascii="宋体" w:eastAsia="等线" w:hAnsi="宋体"/>
          <w:szCs w:val="21"/>
        </w:rPr>
        <w:t>（签字）</w:t>
      </w:r>
      <w:r w:rsidRPr="00407DDC">
        <w:rPr>
          <w:rFonts w:ascii="宋体" w:eastAsia="等线" w:hAnsi="宋体"/>
          <w:szCs w:val="21"/>
        </w:rPr>
        <w:t xml:space="preserve"> </w:t>
      </w:r>
    </w:p>
    <w:p w14:paraId="51AA25F0"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地</w:t>
      </w:r>
      <w:r w:rsidRPr="00407DDC">
        <w:rPr>
          <w:rFonts w:ascii="宋体" w:eastAsia="等线" w:hAnsi="宋体"/>
          <w:szCs w:val="21"/>
        </w:rPr>
        <w:t xml:space="preserve">    </w:t>
      </w:r>
      <w:r w:rsidRPr="00407DDC">
        <w:rPr>
          <w:rFonts w:ascii="宋体" w:eastAsia="等线" w:hAnsi="宋体"/>
          <w:szCs w:val="21"/>
        </w:rPr>
        <w:t>址：</w:t>
      </w:r>
      <w:r w:rsidRPr="00407DDC">
        <w:rPr>
          <w:rFonts w:ascii="宋体" w:eastAsia="等线" w:hAnsi="宋体"/>
          <w:szCs w:val="21"/>
          <w:u w:val="single"/>
        </w:rPr>
        <w:t xml:space="preserve">                                       </w:t>
      </w:r>
    </w:p>
    <w:p w14:paraId="077E3CA3"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邮政编码：</w:t>
      </w:r>
      <w:r w:rsidRPr="00407DDC">
        <w:rPr>
          <w:rFonts w:ascii="宋体" w:eastAsia="等线" w:hAnsi="宋体"/>
          <w:szCs w:val="21"/>
          <w:u w:val="single"/>
        </w:rPr>
        <w:t xml:space="preserve">                 </w:t>
      </w:r>
    </w:p>
    <w:p w14:paraId="10E8E188"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电</w:t>
      </w:r>
      <w:r w:rsidRPr="00407DDC">
        <w:rPr>
          <w:rFonts w:ascii="宋体" w:eastAsia="等线" w:hAnsi="宋体"/>
          <w:szCs w:val="21"/>
        </w:rPr>
        <w:t xml:space="preserve">    </w:t>
      </w:r>
      <w:r w:rsidRPr="00407DDC">
        <w:rPr>
          <w:rFonts w:ascii="宋体" w:eastAsia="等线" w:hAnsi="宋体"/>
          <w:szCs w:val="21"/>
        </w:rPr>
        <w:t>话：</w:t>
      </w:r>
      <w:r w:rsidRPr="00407DDC">
        <w:rPr>
          <w:rFonts w:ascii="宋体" w:eastAsia="等线" w:hAnsi="宋体"/>
          <w:szCs w:val="21"/>
          <w:u w:val="single"/>
        </w:rPr>
        <w:t xml:space="preserve">                 </w:t>
      </w:r>
    </w:p>
    <w:p w14:paraId="5120C73E" w14:textId="77777777" w:rsidR="00E472F5" w:rsidRPr="00407DDC" w:rsidRDefault="00000000">
      <w:pPr>
        <w:spacing w:line="360" w:lineRule="auto"/>
        <w:ind w:firstLineChars="200" w:firstLine="420"/>
        <w:rPr>
          <w:rFonts w:ascii="宋体" w:eastAsia="等线" w:hAnsi="宋体"/>
          <w:szCs w:val="21"/>
          <w:u w:val="single"/>
        </w:rPr>
      </w:pPr>
      <w:r w:rsidRPr="00407DDC">
        <w:rPr>
          <w:rFonts w:ascii="宋体" w:eastAsia="等线" w:hAnsi="宋体" w:hint="eastAsia"/>
          <w:szCs w:val="21"/>
        </w:rPr>
        <w:t>传</w:t>
      </w:r>
      <w:r w:rsidRPr="00407DDC">
        <w:rPr>
          <w:rFonts w:ascii="宋体" w:eastAsia="等线" w:hAnsi="宋体"/>
          <w:szCs w:val="21"/>
        </w:rPr>
        <w:t xml:space="preserve">    </w:t>
      </w:r>
      <w:r w:rsidRPr="00407DDC">
        <w:rPr>
          <w:rFonts w:ascii="宋体" w:eastAsia="等线" w:hAnsi="宋体"/>
          <w:szCs w:val="21"/>
        </w:rPr>
        <w:t>真：</w:t>
      </w:r>
      <w:r w:rsidRPr="00407DDC">
        <w:rPr>
          <w:rFonts w:ascii="宋体" w:eastAsia="等线" w:hAnsi="宋体"/>
          <w:szCs w:val="21"/>
          <w:u w:val="single"/>
        </w:rPr>
        <w:t xml:space="preserve">                 </w:t>
      </w:r>
    </w:p>
    <w:p w14:paraId="71886F23" w14:textId="77777777" w:rsidR="00E472F5" w:rsidRPr="00407DDC" w:rsidRDefault="00000000">
      <w:pPr>
        <w:spacing w:line="360" w:lineRule="auto"/>
        <w:ind w:leftChars="200" w:left="1323" w:hangingChars="430" w:hanging="903"/>
        <w:rPr>
          <w:rFonts w:ascii="宋体" w:eastAsia="等线" w:hAnsi="宋体"/>
          <w:szCs w:val="21"/>
        </w:rPr>
      </w:pPr>
      <w:r w:rsidRPr="00407DDC">
        <w:rPr>
          <w:rFonts w:ascii="宋体" w:eastAsia="等线" w:hAnsi="宋体" w:hint="eastAsia"/>
          <w:szCs w:val="21"/>
        </w:rPr>
        <w:t>开立时间：</w:t>
      </w:r>
      <w:r w:rsidRPr="00407DDC">
        <w:rPr>
          <w:rFonts w:ascii="宋体" w:eastAsia="等线" w:hAnsi="宋体"/>
          <w:szCs w:val="21"/>
          <w:u w:val="single"/>
        </w:rPr>
        <w:t xml:space="preserve">      </w:t>
      </w:r>
      <w:r w:rsidRPr="00407DDC">
        <w:rPr>
          <w:rFonts w:ascii="宋体" w:eastAsia="等线" w:hAnsi="宋体"/>
          <w:szCs w:val="21"/>
        </w:rPr>
        <w:t>年</w:t>
      </w:r>
      <w:r w:rsidRPr="00407DDC">
        <w:rPr>
          <w:rFonts w:ascii="宋体" w:eastAsia="等线" w:hAnsi="宋体"/>
          <w:szCs w:val="21"/>
          <w:u w:val="single"/>
        </w:rPr>
        <w:t xml:space="preserve">      </w:t>
      </w:r>
      <w:r w:rsidRPr="00407DDC">
        <w:rPr>
          <w:rFonts w:ascii="宋体" w:eastAsia="等线" w:hAnsi="宋体"/>
          <w:szCs w:val="21"/>
        </w:rPr>
        <w:t>月</w:t>
      </w:r>
      <w:r w:rsidRPr="00407DDC">
        <w:rPr>
          <w:rFonts w:ascii="宋体" w:eastAsia="等线" w:hAnsi="宋体"/>
          <w:szCs w:val="21"/>
          <w:u w:val="single"/>
        </w:rPr>
        <w:t xml:space="preserve">    </w:t>
      </w:r>
      <w:r w:rsidRPr="00407DDC">
        <w:rPr>
          <w:rFonts w:ascii="宋体" w:eastAsia="等线" w:hAnsi="宋体" w:hint="eastAsia"/>
          <w:szCs w:val="21"/>
        </w:rPr>
        <w:t>日</w:t>
      </w:r>
    </w:p>
    <w:p w14:paraId="1A1C74D9" w14:textId="77777777" w:rsidR="00E472F5" w:rsidRPr="00407DDC" w:rsidRDefault="00E472F5">
      <w:pPr>
        <w:ind w:firstLineChars="200" w:firstLine="420"/>
        <w:rPr>
          <w:rFonts w:ascii="等线" w:eastAsia="等线" w:hAnsi="等线"/>
          <w:szCs w:val="21"/>
        </w:rPr>
      </w:pPr>
    </w:p>
    <w:p w14:paraId="50BB684C" w14:textId="77777777" w:rsidR="00E472F5" w:rsidRPr="00407DDC" w:rsidRDefault="00E472F5">
      <w:pPr>
        <w:ind w:firstLineChars="200" w:firstLine="420"/>
        <w:rPr>
          <w:rFonts w:ascii="等线" w:eastAsia="等线" w:hAnsi="等线"/>
          <w:szCs w:val="21"/>
        </w:rPr>
      </w:pPr>
    </w:p>
    <w:p w14:paraId="409CFFAE" w14:textId="77777777" w:rsidR="00E472F5" w:rsidRPr="00407DDC" w:rsidRDefault="00E472F5">
      <w:pPr>
        <w:ind w:firstLineChars="200" w:firstLine="420"/>
        <w:rPr>
          <w:rFonts w:ascii="等线" w:eastAsia="等线" w:hAnsi="等线"/>
          <w:szCs w:val="21"/>
        </w:rPr>
      </w:pPr>
    </w:p>
    <w:p w14:paraId="62098868" w14:textId="77777777" w:rsidR="00E472F5" w:rsidRPr="00407DDC" w:rsidRDefault="00E472F5">
      <w:pPr>
        <w:ind w:firstLineChars="200" w:firstLine="420"/>
        <w:rPr>
          <w:rFonts w:ascii="等线" w:eastAsia="等线" w:hAnsi="等线"/>
          <w:szCs w:val="21"/>
        </w:rPr>
      </w:pPr>
    </w:p>
    <w:p w14:paraId="22C2E196" w14:textId="77777777" w:rsidR="00E472F5" w:rsidRPr="00407DDC" w:rsidRDefault="00E472F5">
      <w:pPr>
        <w:ind w:firstLineChars="200" w:firstLine="420"/>
        <w:rPr>
          <w:rFonts w:ascii="等线" w:eastAsia="等线" w:hAnsi="等线"/>
          <w:szCs w:val="21"/>
        </w:rPr>
      </w:pPr>
    </w:p>
    <w:p w14:paraId="29550F3C" w14:textId="77777777" w:rsidR="00E472F5" w:rsidRPr="00407DDC" w:rsidRDefault="00E472F5">
      <w:pPr>
        <w:ind w:firstLineChars="200" w:firstLine="420"/>
        <w:rPr>
          <w:rFonts w:ascii="等线" w:eastAsia="等线" w:hAnsi="等线"/>
          <w:szCs w:val="21"/>
        </w:rPr>
      </w:pPr>
    </w:p>
    <w:p w14:paraId="3F363F2C" w14:textId="77777777" w:rsidR="00E472F5" w:rsidRPr="00407DDC" w:rsidRDefault="00E472F5">
      <w:pPr>
        <w:ind w:firstLineChars="200" w:firstLine="420"/>
        <w:rPr>
          <w:rFonts w:ascii="等线" w:eastAsia="等线" w:hAnsi="等线"/>
          <w:szCs w:val="21"/>
        </w:rPr>
      </w:pPr>
    </w:p>
    <w:p w14:paraId="1F2254AD" w14:textId="77777777" w:rsidR="00E472F5" w:rsidRPr="00407DDC" w:rsidRDefault="00E472F5">
      <w:pPr>
        <w:ind w:firstLineChars="200" w:firstLine="420"/>
        <w:rPr>
          <w:rFonts w:ascii="等线" w:eastAsia="等线" w:hAnsi="等线"/>
          <w:szCs w:val="21"/>
        </w:rPr>
      </w:pPr>
    </w:p>
    <w:p w14:paraId="03173496" w14:textId="77777777" w:rsidR="00E472F5" w:rsidRPr="00407DDC" w:rsidRDefault="00E472F5">
      <w:pPr>
        <w:ind w:firstLineChars="200" w:firstLine="420"/>
        <w:rPr>
          <w:rFonts w:ascii="等线" w:eastAsia="等线" w:hAnsi="等线"/>
          <w:szCs w:val="21"/>
        </w:rPr>
      </w:pPr>
    </w:p>
    <w:p w14:paraId="2C4919C3" w14:textId="77777777" w:rsidR="00E472F5" w:rsidRPr="00407DDC" w:rsidRDefault="00E472F5">
      <w:pPr>
        <w:ind w:firstLineChars="200" w:firstLine="420"/>
        <w:rPr>
          <w:rFonts w:ascii="等线" w:eastAsia="等线" w:hAnsi="等线"/>
          <w:szCs w:val="21"/>
        </w:rPr>
      </w:pPr>
    </w:p>
    <w:p w14:paraId="0B6E1B52" w14:textId="77777777" w:rsidR="00E472F5" w:rsidRPr="00407DDC" w:rsidRDefault="00E472F5">
      <w:pPr>
        <w:ind w:firstLineChars="200" w:firstLine="420"/>
        <w:rPr>
          <w:rFonts w:ascii="等线" w:eastAsia="等线" w:hAnsi="等线"/>
          <w:szCs w:val="21"/>
        </w:rPr>
      </w:pPr>
    </w:p>
    <w:p w14:paraId="1A1ADC3A" w14:textId="77777777" w:rsidR="00E472F5" w:rsidRPr="00407DDC" w:rsidRDefault="00E472F5">
      <w:pPr>
        <w:ind w:firstLineChars="200" w:firstLine="420"/>
        <w:rPr>
          <w:rFonts w:ascii="等线" w:eastAsia="等线" w:hAnsi="等线"/>
          <w:szCs w:val="21"/>
        </w:rPr>
      </w:pPr>
    </w:p>
    <w:p w14:paraId="137F62D5" w14:textId="77777777" w:rsidR="00E472F5" w:rsidRPr="00407DDC" w:rsidRDefault="00E472F5">
      <w:pPr>
        <w:ind w:firstLineChars="200" w:firstLine="420"/>
        <w:rPr>
          <w:rFonts w:ascii="等线" w:eastAsia="等线" w:hAnsi="等线"/>
          <w:szCs w:val="21"/>
        </w:rPr>
      </w:pPr>
    </w:p>
    <w:p w14:paraId="18FF3CFA" w14:textId="77777777" w:rsidR="00E472F5" w:rsidRPr="00407DDC" w:rsidRDefault="00E472F5">
      <w:pPr>
        <w:ind w:firstLineChars="200" w:firstLine="420"/>
        <w:rPr>
          <w:rFonts w:ascii="等线" w:eastAsia="等线" w:hAnsi="等线"/>
          <w:szCs w:val="21"/>
        </w:rPr>
      </w:pPr>
    </w:p>
    <w:p w14:paraId="12D3141F" w14:textId="77777777" w:rsidR="00E472F5" w:rsidRPr="00407DDC" w:rsidRDefault="00E472F5">
      <w:pPr>
        <w:ind w:firstLineChars="200" w:firstLine="420"/>
        <w:rPr>
          <w:rFonts w:ascii="等线" w:eastAsia="等线" w:hAnsi="等线"/>
          <w:szCs w:val="21"/>
        </w:rPr>
      </w:pPr>
    </w:p>
    <w:p w14:paraId="46B79FCF" w14:textId="77777777" w:rsidR="00E472F5" w:rsidRPr="00407DDC" w:rsidRDefault="00E472F5">
      <w:pPr>
        <w:ind w:firstLineChars="200" w:firstLine="420"/>
        <w:rPr>
          <w:rFonts w:ascii="等线" w:eastAsia="等线" w:hAnsi="等线"/>
          <w:szCs w:val="21"/>
        </w:rPr>
      </w:pPr>
    </w:p>
    <w:p w14:paraId="0D7AAB08" w14:textId="77777777" w:rsidR="00E472F5" w:rsidRPr="00407DDC" w:rsidRDefault="00E472F5">
      <w:pPr>
        <w:ind w:firstLineChars="200" w:firstLine="420"/>
        <w:rPr>
          <w:rFonts w:ascii="等线" w:eastAsia="等线" w:hAnsi="等线"/>
          <w:szCs w:val="21"/>
        </w:rPr>
      </w:pPr>
    </w:p>
    <w:p w14:paraId="36001BC9" w14:textId="77777777" w:rsidR="00E472F5" w:rsidRPr="00407DDC" w:rsidRDefault="00E472F5">
      <w:pPr>
        <w:ind w:firstLineChars="200" w:firstLine="420"/>
        <w:rPr>
          <w:rFonts w:ascii="等线" w:eastAsia="等线" w:hAnsi="等线"/>
          <w:szCs w:val="21"/>
        </w:rPr>
      </w:pPr>
    </w:p>
    <w:p w14:paraId="3D36CB9B" w14:textId="77777777" w:rsidR="00E472F5" w:rsidRPr="00407DDC" w:rsidRDefault="00E472F5">
      <w:pPr>
        <w:ind w:firstLineChars="200" w:firstLine="420"/>
        <w:rPr>
          <w:rFonts w:ascii="等线" w:eastAsia="等线" w:hAnsi="等线"/>
          <w:szCs w:val="21"/>
        </w:rPr>
      </w:pPr>
    </w:p>
    <w:p w14:paraId="7A2DCE20" w14:textId="77777777" w:rsidR="00E472F5" w:rsidRPr="00407DDC" w:rsidRDefault="00E472F5">
      <w:pPr>
        <w:ind w:firstLineChars="200" w:firstLine="420"/>
        <w:rPr>
          <w:rFonts w:ascii="等线" w:eastAsia="等线" w:hAnsi="等线"/>
          <w:szCs w:val="21"/>
        </w:rPr>
      </w:pPr>
    </w:p>
    <w:p w14:paraId="4A499324" w14:textId="77777777" w:rsidR="00E472F5" w:rsidRPr="00407DDC" w:rsidRDefault="00E472F5">
      <w:pPr>
        <w:ind w:firstLineChars="200" w:firstLine="420"/>
        <w:rPr>
          <w:rFonts w:ascii="等线" w:eastAsia="等线" w:hAnsi="等线"/>
          <w:szCs w:val="21"/>
        </w:rPr>
      </w:pPr>
    </w:p>
    <w:p w14:paraId="039EAD1D" w14:textId="77777777" w:rsidR="00E472F5" w:rsidRPr="00407DDC" w:rsidRDefault="00E472F5">
      <w:pPr>
        <w:ind w:firstLineChars="200" w:firstLine="420"/>
        <w:rPr>
          <w:rFonts w:ascii="等线" w:eastAsia="等线" w:hAnsi="等线"/>
          <w:szCs w:val="21"/>
        </w:rPr>
      </w:pPr>
    </w:p>
    <w:p w14:paraId="7963EDA0" w14:textId="77777777" w:rsidR="00E472F5" w:rsidRPr="00407DDC" w:rsidRDefault="00E472F5">
      <w:pPr>
        <w:ind w:firstLineChars="200" w:firstLine="420"/>
        <w:rPr>
          <w:rFonts w:ascii="等线" w:eastAsia="等线" w:hAnsi="等线"/>
          <w:szCs w:val="21"/>
        </w:rPr>
      </w:pPr>
    </w:p>
    <w:p w14:paraId="09A006E5" w14:textId="77777777" w:rsidR="00E472F5" w:rsidRPr="00407DDC" w:rsidRDefault="00E472F5">
      <w:pPr>
        <w:ind w:firstLineChars="200" w:firstLine="420"/>
        <w:rPr>
          <w:rFonts w:ascii="等线" w:eastAsia="等线" w:hAnsi="等线"/>
          <w:szCs w:val="21"/>
        </w:rPr>
      </w:pPr>
    </w:p>
    <w:p w14:paraId="5B3524BB" w14:textId="77777777" w:rsidR="00E472F5" w:rsidRPr="00407DDC" w:rsidRDefault="00E472F5">
      <w:pPr>
        <w:ind w:firstLineChars="200" w:firstLine="420"/>
        <w:rPr>
          <w:rFonts w:ascii="等线" w:eastAsia="等线" w:hAnsi="等线"/>
          <w:szCs w:val="21"/>
        </w:rPr>
      </w:pPr>
    </w:p>
    <w:p w14:paraId="20CEF3DA" w14:textId="77777777" w:rsidR="00E472F5" w:rsidRPr="00407DDC" w:rsidRDefault="00E472F5">
      <w:pPr>
        <w:ind w:firstLineChars="200" w:firstLine="420"/>
        <w:rPr>
          <w:rFonts w:ascii="等线" w:eastAsia="等线" w:hAnsi="等线"/>
          <w:szCs w:val="21"/>
        </w:rPr>
      </w:pPr>
    </w:p>
    <w:p w14:paraId="3E6DA479" w14:textId="77777777" w:rsidR="00E472F5" w:rsidRPr="00407DDC" w:rsidRDefault="00E472F5">
      <w:pPr>
        <w:ind w:firstLineChars="200" w:firstLine="420"/>
        <w:rPr>
          <w:rFonts w:ascii="等线" w:eastAsia="等线" w:hAnsi="等线"/>
          <w:szCs w:val="21"/>
        </w:rPr>
      </w:pPr>
    </w:p>
    <w:p w14:paraId="0F4B8B3B" w14:textId="77777777" w:rsidR="00E472F5" w:rsidRPr="00407DDC" w:rsidRDefault="00E472F5">
      <w:pPr>
        <w:ind w:firstLineChars="200" w:firstLine="420"/>
        <w:rPr>
          <w:rFonts w:ascii="等线" w:eastAsia="等线" w:hAnsi="等线"/>
          <w:szCs w:val="21"/>
        </w:rPr>
      </w:pPr>
    </w:p>
    <w:p w14:paraId="6028FEAB" w14:textId="77777777" w:rsidR="00E472F5" w:rsidRPr="00407DDC" w:rsidRDefault="00E472F5">
      <w:pPr>
        <w:ind w:firstLineChars="200" w:firstLine="420"/>
        <w:rPr>
          <w:rFonts w:ascii="等线" w:eastAsia="等线" w:hAnsi="等线"/>
          <w:szCs w:val="21"/>
        </w:rPr>
      </w:pPr>
    </w:p>
    <w:p w14:paraId="1FBED4B8" w14:textId="77777777" w:rsidR="00E472F5" w:rsidRPr="00407DDC" w:rsidRDefault="00000000">
      <w:pPr>
        <w:ind w:firstLineChars="200" w:firstLine="420"/>
        <w:rPr>
          <w:rFonts w:ascii="等线" w:eastAsia="等线" w:hAnsi="等线"/>
          <w:b/>
          <w:bCs/>
          <w:szCs w:val="21"/>
        </w:rPr>
      </w:pPr>
      <w:r w:rsidRPr="00407DDC">
        <w:rPr>
          <w:rFonts w:ascii="等线" w:eastAsia="等线" w:hAnsi="等线" w:hint="eastAsia"/>
          <w:b/>
          <w:bCs/>
          <w:szCs w:val="21"/>
        </w:rPr>
        <w:t>附件</w:t>
      </w:r>
      <w:r w:rsidRPr="00407DDC">
        <w:rPr>
          <w:rFonts w:ascii="等线" w:eastAsia="等线" w:hAnsi="等线"/>
          <w:b/>
          <w:bCs/>
          <w:szCs w:val="21"/>
        </w:rPr>
        <w:t xml:space="preserve">2 </w:t>
      </w:r>
      <w:r w:rsidRPr="00407DDC">
        <w:rPr>
          <w:rFonts w:ascii="等线" w:eastAsia="等线" w:hAnsi="等线" w:hint="eastAsia"/>
          <w:b/>
          <w:bCs/>
          <w:szCs w:val="21"/>
        </w:rPr>
        <w:t>预付款担保</w:t>
      </w:r>
    </w:p>
    <w:p w14:paraId="76F34E36" w14:textId="77777777" w:rsidR="00E472F5" w:rsidRPr="00407DDC" w:rsidRDefault="00000000">
      <w:pPr>
        <w:spacing w:line="360" w:lineRule="auto"/>
        <w:jc w:val="center"/>
        <w:rPr>
          <w:rFonts w:ascii="宋体" w:eastAsia="等线" w:hAnsi="宋体"/>
          <w:b/>
          <w:bCs/>
          <w:sz w:val="32"/>
          <w:szCs w:val="32"/>
        </w:rPr>
      </w:pPr>
      <w:r w:rsidRPr="00407DDC">
        <w:rPr>
          <w:rFonts w:ascii="宋体" w:eastAsia="等线" w:hAnsi="宋体" w:hint="eastAsia"/>
          <w:b/>
          <w:bCs/>
          <w:sz w:val="32"/>
          <w:szCs w:val="32"/>
        </w:rPr>
        <w:t>预付款保函示范文本</w:t>
      </w:r>
    </w:p>
    <w:p w14:paraId="6F0C76BC" w14:textId="77777777" w:rsidR="00E472F5" w:rsidRPr="00407DDC" w:rsidRDefault="00000000">
      <w:pPr>
        <w:wordWrap w:val="0"/>
        <w:spacing w:line="360" w:lineRule="auto"/>
        <w:jc w:val="right"/>
        <w:rPr>
          <w:rFonts w:ascii="宋体" w:eastAsia="等线" w:hAnsi="宋体"/>
          <w:szCs w:val="21"/>
        </w:rPr>
      </w:pPr>
      <w:r w:rsidRPr="00407DDC">
        <w:rPr>
          <w:rFonts w:ascii="宋体" w:eastAsia="等线" w:hAnsi="宋体" w:hint="eastAsia"/>
          <w:szCs w:val="21"/>
        </w:rPr>
        <w:lastRenderedPageBreak/>
        <w:t>编号：</w:t>
      </w:r>
      <w:r w:rsidRPr="00407DDC">
        <w:rPr>
          <w:rFonts w:ascii="宋体" w:eastAsia="等线" w:hAnsi="宋体" w:hint="eastAsia"/>
          <w:szCs w:val="21"/>
        </w:rPr>
        <w:t xml:space="preserve"> </w:t>
      </w:r>
      <w:r w:rsidRPr="00407DDC">
        <w:rPr>
          <w:rFonts w:ascii="宋体" w:eastAsia="等线" w:hAnsi="宋体"/>
          <w:szCs w:val="21"/>
        </w:rPr>
        <w:t xml:space="preserve">          </w:t>
      </w:r>
    </w:p>
    <w:p w14:paraId="4C33F3B8" w14:textId="77777777" w:rsidR="00E472F5" w:rsidRPr="00407DDC" w:rsidRDefault="00E472F5">
      <w:pPr>
        <w:spacing w:line="360" w:lineRule="auto"/>
        <w:rPr>
          <w:rFonts w:ascii="宋体" w:eastAsia="等线" w:hAnsi="宋体"/>
          <w:szCs w:val="21"/>
        </w:rPr>
      </w:pPr>
    </w:p>
    <w:p w14:paraId="0019C991" w14:textId="77777777" w:rsidR="00E472F5" w:rsidRPr="00407DDC" w:rsidRDefault="00000000">
      <w:pPr>
        <w:spacing w:line="360" w:lineRule="auto"/>
        <w:rPr>
          <w:rFonts w:ascii="宋体" w:eastAsia="等线" w:hAnsi="宋体"/>
          <w:szCs w:val="21"/>
        </w:rPr>
      </w:pPr>
      <w:r w:rsidRPr="00407DDC">
        <w:rPr>
          <w:rFonts w:ascii="宋体" w:eastAsia="等线" w:hAnsi="宋体"/>
          <w:szCs w:val="21"/>
          <w:u w:val="single"/>
        </w:rPr>
        <w:t xml:space="preserve">              </w:t>
      </w:r>
      <w:r w:rsidRPr="00407DDC">
        <w:rPr>
          <w:rFonts w:ascii="宋体" w:eastAsia="等线" w:hAnsi="宋体"/>
          <w:szCs w:val="21"/>
        </w:rPr>
        <w:t>（</w:t>
      </w:r>
      <w:r w:rsidRPr="00407DDC">
        <w:rPr>
          <w:rFonts w:ascii="宋体" w:eastAsia="等线" w:hAnsi="宋体" w:hint="eastAsia"/>
          <w:szCs w:val="21"/>
        </w:rPr>
        <w:t>受益人</w:t>
      </w:r>
      <w:r w:rsidRPr="00407DDC">
        <w:rPr>
          <w:rFonts w:ascii="宋体" w:eastAsia="等线" w:hAnsi="宋体"/>
          <w:szCs w:val="21"/>
        </w:rPr>
        <w:t>名称）：</w:t>
      </w:r>
      <w:r w:rsidRPr="00407DDC">
        <w:rPr>
          <w:rFonts w:ascii="宋体" w:eastAsia="等线" w:hAnsi="宋体"/>
          <w:szCs w:val="21"/>
        </w:rPr>
        <w:t xml:space="preserve"> </w:t>
      </w:r>
    </w:p>
    <w:p w14:paraId="78566C7B"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鉴于</w:t>
      </w:r>
      <w:r w:rsidRPr="00407DDC">
        <w:rPr>
          <w:rFonts w:ascii="宋体" w:eastAsia="等线" w:hAnsi="宋体"/>
          <w:szCs w:val="21"/>
          <w:u w:val="single"/>
        </w:rPr>
        <w:t xml:space="preserve">        </w:t>
      </w:r>
      <w:r w:rsidRPr="00407DDC">
        <w:rPr>
          <w:rFonts w:ascii="宋体" w:eastAsia="等线" w:hAnsi="宋体"/>
          <w:szCs w:val="21"/>
        </w:rPr>
        <w:t>（以下简称</w:t>
      </w:r>
      <w:r w:rsidRPr="00407DDC">
        <w:rPr>
          <w:rFonts w:ascii="宋体" w:eastAsia="等线" w:hAnsi="宋体"/>
          <w:szCs w:val="21"/>
        </w:rPr>
        <w:t>“</w:t>
      </w:r>
      <w:r w:rsidRPr="00407DDC">
        <w:rPr>
          <w:rFonts w:ascii="宋体" w:eastAsia="等线" w:hAnsi="宋体" w:hint="eastAsia"/>
          <w:szCs w:val="21"/>
        </w:rPr>
        <w:t>受益人</w:t>
      </w:r>
      <w:r w:rsidRPr="00407DDC">
        <w:rPr>
          <w:rFonts w:ascii="宋体" w:eastAsia="等线" w:hAnsi="宋体"/>
          <w:szCs w:val="21"/>
        </w:rPr>
        <w:t>”</w:t>
      </w:r>
      <w:r w:rsidRPr="00407DDC">
        <w:rPr>
          <w:rFonts w:ascii="宋体" w:eastAsia="等线" w:hAnsi="宋体"/>
          <w:szCs w:val="21"/>
        </w:rPr>
        <w:t>）</w:t>
      </w:r>
      <w:r w:rsidRPr="00407DDC">
        <w:rPr>
          <w:rFonts w:ascii="宋体" w:eastAsia="等线" w:hAnsi="宋体" w:hint="eastAsia"/>
          <w:szCs w:val="21"/>
        </w:rPr>
        <w:t>与</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szCs w:val="21"/>
        </w:rPr>
        <w:t>（以下简称</w:t>
      </w:r>
      <w:r w:rsidRPr="00407DDC">
        <w:rPr>
          <w:rFonts w:ascii="宋体" w:eastAsia="等线" w:hAnsi="宋体"/>
          <w:szCs w:val="21"/>
        </w:rPr>
        <w:t>“</w:t>
      </w:r>
      <w:r w:rsidRPr="00407DDC">
        <w:rPr>
          <w:rFonts w:ascii="宋体" w:eastAsia="等线" w:hAnsi="宋体" w:hint="eastAsia"/>
          <w:szCs w:val="21"/>
        </w:rPr>
        <w:t>申请人</w:t>
      </w:r>
      <w:r w:rsidRPr="00407DDC">
        <w:rPr>
          <w:rFonts w:ascii="宋体" w:eastAsia="等线" w:hAnsi="宋体"/>
          <w:szCs w:val="21"/>
        </w:rPr>
        <w:t>”</w:t>
      </w:r>
      <w:r w:rsidRPr="00407DDC">
        <w:rPr>
          <w:rFonts w:ascii="宋体" w:eastAsia="等线" w:hAnsi="宋体"/>
          <w:szCs w:val="21"/>
        </w:rPr>
        <w:t>）</w:t>
      </w:r>
      <w:r w:rsidRPr="00407DDC">
        <w:rPr>
          <w:rFonts w:ascii="宋体" w:eastAsia="等线" w:hAnsi="宋体" w:hint="eastAsia"/>
          <w:szCs w:val="21"/>
        </w:rPr>
        <w:t>于</w:t>
      </w:r>
      <w:r w:rsidRPr="00407DDC">
        <w:rPr>
          <w:rFonts w:ascii="宋体" w:eastAsia="等线" w:hAnsi="宋体" w:hint="eastAsia"/>
          <w:szCs w:val="21"/>
          <w:u w:val="single"/>
        </w:rPr>
        <w:t xml:space="preserve">   </w:t>
      </w:r>
      <w:r w:rsidRPr="00407DDC">
        <w:rPr>
          <w:rFonts w:ascii="宋体" w:eastAsia="等线" w:hAnsi="宋体" w:hint="eastAsia"/>
          <w:szCs w:val="21"/>
        </w:rPr>
        <w:t>年</w:t>
      </w:r>
      <w:r w:rsidRPr="00407DDC">
        <w:rPr>
          <w:rFonts w:ascii="宋体" w:eastAsia="等线" w:hAnsi="宋体" w:hint="eastAsia"/>
          <w:szCs w:val="21"/>
          <w:u w:val="single"/>
        </w:rPr>
        <w:t xml:space="preserve">   </w:t>
      </w:r>
      <w:r w:rsidRPr="00407DDC">
        <w:rPr>
          <w:rFonts w:ascii="宋体" w:eastAsia="等线" w:hAnsi="宋体" w:hint="eastAsia"/>
          <w:szCs w:val="21"/>
        </w:rPr>
        <w:t>月</w:t>
      </w:r>
      <w:r w:rsidRPr="00407DDC">
        <w:rPr>
          <w:rFonts w:ascii="宋体" w:eastAsia="等线" w:hAnsi="宋体" w:hint="eastAsia"/>
          <w:szCs w:val="21"/>
          <w:u w:val="single"/>
        </w:rPr>
        <w:t xml:space="preserve">   </w:t>
      </w:r>
      <w:r w:rsidRPr="00407DDC">
        <w:rPr>
          <w:rFonts w:ascii="宋体" w:eastAsia="等线" w:hAnsi="宋体" w:hint="eastAsia"/>
          <w:szCs w:val="21"/>
        </w:rPr>
        <w:t>日就</w:t>
      </w:r>
      <w:r w:rsidRPr="00407DDC">
        <w:rPr>
          <w:rFonts w:ascii="宋体" w:eastAsia="等线" w:hAnsi="宋体" w:hint="eastAsia"/>
          <w:snapToGrid w:val="0"/>
          <w:kern w:val="0"/>
          <w:szCs w:val="21"/>
          <w:u w:val="single"/>
        </w:rPr>
        <w:t xml:space="preserve">        </w:t>
      </w:r>
      <w:r w:rsidRPr="00407DDC">
        <w:rPr>
          <w:rFonts w:ascii="宋体" w:eastAsia="等线" w:hAnsi="宋体" w:hint="eastAsia"/>
          <w:snapToGrid w:val="0"/>
          <w:kern w:val="0"/>
          <w:szCs w:val="21"/>
        </w:rPr>
        <w:t>（标段编号）的</w:t>
      </w:r>
      <w:r w:rsidRPr="00407DDC">
        <w:rPr>
          <w:rFonts w:ascii="宋体" w:eastAsia="等线" w:hAnsi="宋体" w:hint="eastAsia"/>
          <w:snapToGrid w:val="0"/>
          <w:kern w:val="0"/>
          <w:szCs w:val="21"/>
          <w:u w:val="single"/>
        </w:rPr>
        <w:t xml:space="preserve">         </w:t>
      </w:r>
      <w:r w:rsidRPr="00407DDC">
        <w:rPr>
          <w:rFonts w:ascii="宋体" w:eastAsia="等线" w:hAnsi="宋体" w:hint="eastAsia"/>
          <w:snapToGrid w:val="0"/>
          <w:kern w:val="0"/>
          <w:szCs w:val="21"/>
        </w:rPr>
        <w:t>（标段名称）</w:t>
      </w:r>
      <w:r w:rsidRPr="00407DDC">
        <w:rPr>
          <w:rFonts w:ascii="宋体" w:eastAsia="等线" w:hAnsi="宋体" w:hint="eastAsia"/>
          <w:szCs w:val="21"/>
        </w:rPr>
        <w:t>有关事项协商一致共同签订</w:t>
      </w:r>
      <w:r w:rsidRPr="00407DDC">
        <w:rPr>
          <w:rFonts w:ascii="宋体" w:eastAsia="等线" w:hAnsi="宋体" w:hint="eastAsia"/>
          <w:szCs w:val="21"/>
          <w:u w:val="single"/>
        </w:rPr>
        <w:t>《</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hint="eastAsia"/>
          <w:szCs w:val="21"/>
          <w:u w:val="single"/>
        </w:rPr>
        <w:t>》</w:t>
      </w:r>
      <w:r w:rsidRPr="00407DDC">
        <w:rPr>
          <w:rFonts w:ascii="宋体" w:eastAsia="等线" w:hAnsi="宋体" w:hint="eastAsia"/>
          <w:szCs w:val="21"/>
        </w:rPr>
        <w:t>（以下简称“基础合同”），开立人根据主合同了解到申请人为主合同项下之承包人，受益人为主合同项下之发包人，基于申请人</w:t>
      </w:r>
      <w:r w:rsidRPr="00407DDC">
        <w:rPr>
          <w:rFonts w:ascii="宋体" w:eastAsia="等线" w:hAnsi="宋体"/>
          <w:szCs w:val="21"/>
        </w:rPr>
        <w:t>的请求，</w:t>
      </w:r>
      <w:r w:rsidRPr="00407DDC">
        <w:rPr>
          <w:rFonts w:ascii="宋体" w:eastAsia="等线" w:hAnsi="宋体" w:hint="eastAsia"/>
          <w:szCs w:val="21"/>
        </w:rPr>
        <w:t>开立人</w:t>
      </w:r>
      <w:r w:rsidRPr="00407DDC">
        <w:rPr>
          <w:rFonts w:ascii="宋体" w:eastAsia="等线" w:hAnsi="宋体"/>
          <w:szCs w:val="21"/>
        </w:rPr>
        <w:t>同意就</w:t>
      </w:r>
      <w:r w:rsidRPr="00407DDC">
        <w:rPr>
          <w:rFonts w:ascii="宋体" w:eastAsia="等线" w:hAnsi="宋体" w:hint="eastAsia"/>
          <w:szCs w:val="21"/>
        </w:rPr>
        <w:t>申请人按照合同约定正确和合理地为合同目的使用预付款，</w:t>
      </w:r>
      <w:r w:rsidRPr="00407DDC">
        <w:rPr>
          <w:rFonts w:ascii="宋体" w:eastAsia="等线" w:hAnsi="宋体"/>
          <w:szCs w:val="21"/>
        </w:rPr>
        <w:t>向受益人提供不可撤销、</w:t>
      </w:r>
      <w:r w:rsidRPr="00407DDC">
        <w:rPr>
          <w:rFonts w:ascii="宋体" w:eastAsia="等线" w:hAnsi="宋体" w:hint="eastAsia"/>
          <w:szCs w:val="21"/>
        </w:rPr>
        <w:t>不可转让的见索即付</w:t>
      </w:r>
      <w:r w:rsidRPr="00407DDC">
        <w:rPr>
          <w:rFonts w:ascii="宋体" w:eastAsia="等线" w:hAnsi="宋体"/>
          <w:szCs w:val="21"/>
        </w:rPr>
        <w:t>独立</w:t>
      </w:r>
      <w:r w:rsidRPr="00407DDC">
        <w:rPr>
          <w:rFonts w:ascii="宋体" w:eastAsia="等线" w:hAnsi="宋体" w:hint="eastAsia"/>
          <w:szCs w:val="21"/>
        </w:rPr>
        <w:t>保函（以下简称“本保函”）</w:t>
      </w:r>
      <w:r w:rsidRPr="00407DDC">
        <w:rPr>
          <w:rFonts w:ascii="宋体" w:eastAsia="等线" w:hAnsi="宋体"/>
          <w:szCs w:val="21"/>
        </w:rPr>
        <w:t>。</w:t>
      </w:r>
      <w:r w:rsidRPr="00407DDC">
        <w:rPr>
          <w:rFonts w:ascii="宋体" w:eastAsia="等线" w:hAnsi="宋体"/>
          <w:szCs w:val="21"/>
        </w:rPr>
        <w:t xml:space="preserve"> </w:t>
      </w:r>
    </w:p>
    <w:p w14:paraId="268C9C5A"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一、本保函担保范围：申请人未按照合同约定正确和合理地为合同目的使用预付款，应当向受益人承担的违约责任和赔偿因此造成的损失、利息、律师费、诉讼费用等实现债权的费用。</w:t>
      </w:r>
    </w:p>
    <w:p w14:paraId="7B56FEEF"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二、本保函担保金额最高不超过</w:t>
      </w:r>
      <w:r w:rsidRPr="00407DDC">
        <w:rPr>
          <w:rFonts w:ascii="宋体" w:eastAsia="等线" w:hAnsi="宋体"/>
          <w:szCs w:val="21"/>
        </w:rPr>
        <w:t>人民币（大写）</w:t>
      </w:r>
      <w:r w:rsidRPr="00407DDC">
        <w:rPr>
          <w:rFonts w:ascii="宋体" w:eastAsia="等线" w:hAnsi="宋体"/>
          <w:szCs w:val="21"/>
          <w:u w:val="single"/>
        </w:rPr>
        <w:t xml:space="preserve">          </w:t>
      </w:r>
      <w:r w:rsidRPr="00407DDC">
        <w:rPr>
          <w:rFonts w:ascii="宋体" w:eastAsia="等线" w:hAnsi="宋体"/>
          <w:szCs w:val="21"/>
        </w:rPr>
        <w:t>元（</w:t>
      </w:r>
      <w:r w:rsidRPr="00407DDC">
        <w:rPr>
          <w:rFonts w:ascii="宋体" w:eastAsia="等线" w:hAnsi="宋体"/>
          <w:szCs w:val="21"/>
        </w:rPr>
        <w:t>¥</w:t>
      </w:r>
      <w:r w:rsidRPr="00407DDC">
        <w:rPr>
          <w:rFonts w:ascii="宋体" w:eastAsia="等线" w:hAnsi="宋体"/>
          <w:szCs w:val="21"/>
          <w:u w:val="single"/>
        </w:rPr>
        <w:t xml:space="preserve">       </w:t>
      </w:r>
      <w:r w:rsidRPr="00407DDC">
        <w:rPr>
          <w:rFonts w:ascii="宋体" w:eastAsia="等线" w:hAnsi="宋体"/>
          <w:szCs w:val="21"/>
        </w:rPr>
        <w:t>）。</w:t>
      </w:r>
      <w:r w:rsidRPr="00407DDC">
        <w:rPr>
          <w:rFonts w:ascii="宋体" w:eastAsia="等线" w:hAnsi="宋体"/>
          <w:szCs w:val="21"/>
        </w:rPr>
        <w:t xml:space="preserve"> </w:t>
      </w:r>
    </w:p>
    <w:p w14:paraId="537F19A6"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三、本保函</w:t>
      </w:r>
      <w:r w:rsidRPr="00407DDC">
        <w:rPr>
          <w:rFonts w:ascii="宋体" w:eastAsia="等线" w:hAnsi="宋体"/>
          <w:szCs w:val="21"/>
        </w:rPr>
        <w:t>有效期自</w:t>
      </w:r>
      <w:r w:rsidRPr="00407DDC">
        <w:rPr>
          <w:rFonts w:ascii="宋体" w:eastAsia="等线" w:hAnsi="宋体" w:hint="eastAsia"/>
          <w:szCs w:val="21"/>
        </w:rPr>
        <w:t>开立之日起</w:t>
      </w:r>
      <w:r w:rsidRPr="00407DDC">
        <w:rPr>
          <w:rFonts w:ascii="宋体" w:eastAsia="等线" w:hAnsi="宋体"/>
          <w:szCs w:val="21"/>
        </w:rPr>
        <w:t>至</w:t>
      </w:r>
      <w:r w:rsidRPr="00407DDC">
        <w:rPr>
          <w:rFonts w:ascii="宋体" w:eastAsia="等线" w:hAnsi="宋体" w:hint="eastAsia"/>
          <w:szCs w:val="21"/>
        </w:rPr>
        <w:t>发包人全额扣回预付款之日止。</w:t>
      </w:r>
    </w:p>
    <w:p w14:paraId="4E07D4D6" w14:textId="77777777" w:rsidR="00E472F5" w:rsidRPr="00407DDC" w:rsidRDefault="00000000">
      <w:pPr>
        <w:spacing w:line="400" w:lineRule="exact"/>
        <w:ind w:firstLine="480"/>
        <w:rPr>
          <w:rFonts w:ascii="宋体" w:eastAsia="等线" w:hAnsi="宋体"/>
          <w:szCs w:val="21"/>
        </w:rPr>
      </w:pPr>
      <w:r w:rsidRPr="00407DDC">
        <w:rPr>
          <w:rFonts w:ascii="宋体" w:eastAsia="等线" w:hAnsi="宋体" w:hint="eastAsia"/>
          <w:szCs w:val="21"/>
        </w:rPr>
        <w:t>四、开立人承诺，在收到受益人发来的书面付款通知后的七日内无条件支付，前述书面付款通知即为付款要求之单据，且应满足以下要求：</w:t>
      </w:r>
    </w:p>
    <w:p w14:paraId="1D7D0649"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1</w:t>
      </w:r>
      <w:r w:rsidRPr="00407DDC">
        <w:rPr>
          <w:rFonts w:ascii="宋体" w:eastAsia="等线" w:hAnsi="宋体" w:hint="eastAsia"/>
          <w:szCs w:val="21"/>
        </w:rPr>
        <w:t>）付款通知到达的日期在本保函的有效期内；</w:t>
      </w:r>
    </w:p>
    <w:p w14:paraId="6066F19D"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2</w:t>
      </w:r>
      <w:r w:rsidRPr="00407DDC">
        <w:rPr>
          <w:rFonts w:ascii="宋体" w:eastAsia="等线" w:hAnsi="宋体" w:hint="eastAsia"/>
          <w:szCs w:val="21"/>
        </w:rPr>
        <w:t>）载明要求支付的金额；</w:t>
      </w:r>
    </w:p>
    <w:p w14:paraId="684FFEBB"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3</w:t>
      </w:r>
      <w:r w:rsidRPr="00407DDC">
        <w:rPr>
          <w:rFonts w:ascii="宋体" w:eastAsia="等线" w:hAnsi="宋体" w:hint="eastAsia"/>
          <w:szCs w:val="21"/>
        </w:rPr>
        <w:t>）载明申请人违反合同义务的条款和内容；</w:t>
      </w:r>
    </w:p>
    <w:p w14:paraId="5FEC3EF2"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4</w:t>
      </w:r>
      <w:r w:rsidRPr="00407DDC">
        <w:rPr>
          <w:rFonts w:ascii="宋体" w:eastAsia="等线" w:hAnsi="宋体" w:hint="eastAsia"/>
          <w:szCs w:val="21"/>
        </w:rPr>
        <w:t>）声明不存在合同文件约定或我国法律规定免除申请人或开立人支付责任的情形；</w:t>
      </w:r>
    </w:p>
    <w:p w14:paraId="0537C327"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5</w:t>
      </w:r>
      <w:r w:rsidRPr="00407DDC">
        <w:rPr>
          <w:rFonts w:ascii="宋体" w:eastAsia="等线" w:hAnsi="宋体" w:hint="eastAsia"/>
          <w:szCs w:val="21"/>
        </w:rPr>
        <w:t>）付款通知应在本保函有效期内到达的地址是：</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hint="eastAsia"/>
          <w:szCs w:val="21"/>
        </w:rPr>
        <w:t>。</w:t>
      </w:r>
    </w:p>
    <w:p w14:paraId="47465E99" w14:textId="77777777" w:rsidR="00E472F5" w:rsidRPr="00407DDC" w:rsidRDefault="00000000">
      <w:pPr>
        <w:spacing w:line="400" w:lineRule="exact"/>
        <w:rPr>
          <w:rFonts w:ascii="宋体" w:eastAsia="等线" w:hAnsi="宋体"/>
          <w:szCs w:val="21"/>
        </w:rPr>
      </w:pPr>
      <w:r w:rsidRPr="00407DDC">
        <w:rPr>
          <w:rFonts w:ascii="宋体" w:eastAsia="等线" w:hAnsi="宋体" w:hint="eastAsia"/>
          <w:szCs w:val="21"/>
        </w:rPr>
        <w:t xml:space="preserve">    </w:t>
      </w:r>
      <w:r w:rsidRPr="00407DDC">
        <w:rPr>
          <w:rFonts w:ascii="宋体" w:eastAsia="等线" w:hAnsi="宋体" w:hint="eastAsia"/>
          <w:szCs w:val="21"/>
        </w:rPr>
        <w:t>受益人发出的书面付款通知应由其法定代表人（负责人）或授权代理人签字并加盖公章。</w:t>
      </w:r>
    </w:p>
    <w:p w14:paraId="71A7EC98" w14:textId="77777777" w:rsidR="00E472F5" w:rsidRPr="00407DDC" w:rsidRDefault="00000000">
      <w:pPr>
        <w:spacing w:line="400" w:lineRule="exact"/>
        <w:ind w:firstLineChars="200" w:firstLine="420"/>
        <w:rPr>
          <w:rFonts w:ascii="宋体" w:eastAsia="等线" w:hAnsi="宋体"/>
          <w:szCs w:val="21"/>
        </w:rPr>
      </w:pPr>
      <w:r w:rsidRPr="00407DDC">
        <w:rPr>
          <w:rFonts w:ascii="宋体" w:eastAsia="等线" w:hAnsi="宋体" w:hint="eastAsia"/>
          <w:szCs w:val="21"/>
        </w:rPr>
        <w:t>五、</w:t>
      </w:r>
      <w:r w:rsidRPr="00407DDC">
        <w:rPr>
          <w:rFonts w:ascii="宋体" w:eastAsia="等线" w:hAnsi="宋体"/>
          <w:szCs w:val="21"/>
        </w:rPr>
        <w:t>本保函项下的权利不得转让，不得设定担保。</w:t>
      </w:r>
      <w:r w:rsidRPr="00407DDC">
        <w:rPr>
          <w:rFonts w:ascii="宋体" w:eastAsia="等线" w:hAnsi="宋体" w:hint="eastAsia"/>
          <w:szCs w:val="21"/>
        </w:rPr>
        <w:t>受益人</w:t>
      </w:r>
      <w:r w:rsidRPr="00407DDC">
        <w:rPr>
          <w:rFonts w:ascii="宋体" w:eastAsia="等线" w:hAnsi="宋体"/>
          <w:szCs w:val="21"/>
        </w:rPr>
        <w:t>未经开立人书面同意转让本保函或其项下任何权利，</w:t>
      </w:r>
      <w:r w:rsidRPr="00407DDC">
        <w:rPr>
          <w:rFonts w:ascii="宋体" w:eastAsia="等线" w:hAnsi="宋体" w:hint="eastAsia"/>
          <w:szCs w:val="21"/>
        </w:rPr>
        <w:t>对开立人不发生法律效力</w:t>
      </w:r>
      <w:r w:rsidRPr="00407DDC">
        <w:rPr>
          <w:rFonts w:ascii="宋体" w:eastAsia="等线" w:hAnsi="宋体"/>
          <w:szCs w:val="21"/>
        </w:rPr>
        <w:t>。</w:t>
      </w:r>
      <w:r w:rsidRPr="00407DDC">
        <w:rPr>
          <w:rFonts w:ascii="宋体" w:eastAsia="等线" w:hAnsi="宋体"/>
          <w:szCs w:val="21"/>
        </w:rPr>
        <w:t xml:space="preserve"> </w:t>
      </w:r>
    </w:p>
    <w:p w14:paraId="522C7B54" w14:textId="77777777" w:rsidR="00E472F5" w:rsidRPr="00407DDC" w:rsidRDefault="00000000">
      <w:pPr>
        <w:spacing w:line="400" w:lineRule="exact"/>
        <w:ind w:firstLineChars="200" w:firstLine="420"/>
        <w:rPr>
          <w:rFonts w:ascii="等线" w:eastAsia="等线" w:hAnsi="等线"/>
          <w:szCs w:val="21"/>
        </w:rPr>
      </w:pPr>
      <w:r w:rsidRPr="00407DDC">
        <w:rPr>
          <w:rFonts w:ascii="宋体" w:eastAsia="等线" w:hAnsi="宋体" w:hint="eastAsia"/>
          <w:szCs w:val="21"/>
        </w:rPr>
        <w:t>六、</w:t>
      </w:r>
      <w:r w:rsidRPr="00407DDC">
        <w:rPr>
          <w:rFonts w:ascii="宋体" w:eastAsia="等线" w:hAnsi="宋体"/>
          <w:szCs w:val="21"/>
        </w:rPr>
        <w:t>本保函项下的基础交易不成立、不生效、无效、被撤销、被解除，不影响本保函的独立有效。</w:t>
      </w:r>
    </w:p>
    <w:p w14:paraId="0F8425F4" w14:textId="77777777" w:rsidR="00E472F5" w:rsidRPr="00407DDC" w:rsidRDefault="00000000">
      <w:pPr>
        <w:spacing w:line="400" w:lineRule="exact"/>
        <w:ind w:firstLineChars="200" w:firstLine="420"/>
        <w:rPr>
          <w:rFonts w:ascii="宋体" w:eastAsia="等线" w:hAnsi="宋体"/>
          <w:szCs w:val="21"/>
        </w:rPr>
      </w:pPr>
      <w:r w:rsidRPr="00407DDC">
        <w:rPr>
          <w:rFonts w:ascii="宋体" w:eastAsia="等线" w:hAnsi="宋体" w:hint="eastAsia"/>
          <w:szCs w:val="21"/>
        </w:rPr>
        <w:t>七、</w:t>
      </w:r>
      <w:r w:rsidRPr="00407DDC">
        <w:rPr>
          <w:rFonts w:ascii="宋体" w:eastAsia="等线" w:hAnsi="宋体"/>
          <w:szCs w:val="21"/>
        </w:rPr>
        <w:t>本保函项下的义务和责任均在保函</w:t>
      </w:r>
      <w:r w:rsidRPr="00407DDC">
        <w:rPr>
          <w:rFonts w:ascii="宋体" w:eastAsia="等线" w:hAnsi="宋体" w:hint="eastAsia"/>
          <w:szCs w:val="21"/>
        </w:rPr>
        <w:t>有效期</w:t>
      </w:r>
      <w:r w:rsidRPr="00407DDC">
        <w:rPr>
          <w:rFonts w:ascii="宋体" w:eastAsia="等线" w:hAnsi="宋体"/>
          <w:szCs w:val="21"/>
        </w:rPr>
        <w:t>到期后自动消灭。</w:t>
      </w:r>
      <w:r w:rsidRPr="00407DDC">
        <w:rPr>
          <w:rFonts w:ascii="宋体" w:eastAsia="等线" w:hAnsi="宋体"/>
          <w:szCs w:val="21"/>
        </w:rPr>
        <w:t xml:space="preserve"> </w:t>
      </w:r>
    </w:p>
    <w:p w14:paraId="5BB0AC59" w14:textId="77777777" w:rsidR="00E472F5" w:rsidRPr="00407DDC" w:rsidRDefault="00000000">
      <w:pPr>
        <w:spacing w:line="400" w:lineRule="exact"/>
        <w:ind w:firstLineChars="200" w:firstLine="420"/>
        <w:rPr>
          <w:rFonts w:ascii="宋体" w:eastAsia="等线" w:hAnsi="宋体"/>
          <w:szCs w:val="21"/>
        </w:rPr>
      </w:pPr>
      <w:r w:rsidRPr="00407DDC">
        <w:rPr>
          <w:rFonts w:ascii="宋体" w:eastAsia="等线" w:hAnsi="宋体" w:hint="eastAsia"/>
          <w:szCs w:val="21"/>
        </w:rPr>
        <w:t>八、</w:t>
      </w:r>
      <w:r w:rsidRPr="00407DDC">
        <w:rPr>
          <w:rFonts w:ascii="宋体" w:eastAsia="等线" w:hAnsi="宋体"/>
          <w:szCs w:val="21"/>
        </w:rPr>
        <w:t>本保函</w:t>
      </w:r>
      <w:r w:rsidRPr="00407DDC">
        <w:rPr>
          <w:rFonts w:ascii="宋体" w:eastAsia="等线" w:hAnsi="宋体" w:hint="eastAsia"/>
          <w:szCs w:val="21"/>
        </w:rPr>
        <w:t>适用的法律为中华人民共和国法律，因本保函产生的纠纷案件，由受益人所在地人民法院管辖。</w:t>
      </w:r>
      <w:r w:rsidRPr="00407DDC">
        <w:rPr>
          <w:rFonts w:ascii="宋体" w:eastAsia="等线" w:hAnsi="宋体"/>
          <w:szCs w:val="21"/>
        </w:rPr>
        <w:t xml:space="preserve"> </w:t>
      </w:r>
    </w:p>
    <w:p w14:paraId="23D0C0B4"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九、</w:t>
      </w:r>
      <w:r w:rsidRPr="00407DDC">
        <w:rPr>
          <w:rFonts w:ascii="宋体" w:eastAsia="等线" w:hAnsi="宋体"/>
          <w:szCs w:val="21"/>
        </w:rPr>
        <w:t>本保函自我方法定代表人</w:t>
      </w:r>
      <w:r w:rsidRPr="00407DDC">
        <w:rPr>
          <w:rFonts w:ascii="宋体" w:eastAsia="等线" w:hAnsi="宋体" w:hint="eastAsia"/>
          <w:szCs w:val="21"/>
        </w:rPr>
        <w:t>或授权代表</w:t>
      </w:r>
      <w:r w:rsidRPr="00407DDC">
        <w:rPr>
          <w:rFonts w:ascii="宋体" w:eastAsia="等线" w:hAnsi="宋体"/>
          <w:szCs w:val="21"/>
        </w:rPr>
        <w:t>签字</w:t>
      </w:r>
      <w:r w:rsidRPr="00407DDC">
        <w:rPr>
          <w:rFonts w:ascii="宋体" w:eastAsia="等线" w:hAnsi="宋体" w:hint="eastAsia"/>
          <w:szCs w:val="21"/>
        </w:rPr>
        <w:t>并</w:t>
      </w:r>
      <w:r w:rsidRPr="00407DDC">
        <w:rPr>
          <w:rFonts w:ascii="宋体" w:eastAsia="等线" w:hAnsi="宋体"/>
          <w:szCs w:val="21"/>
        </w:rPr>
        <w:t>加盖公章之日起生效。</w:t>
      </w:r>
      <w:r w:rsidRPr="00407DDC">
        <w:rPr>
          <w:rFonts w:ascii="宋体" w:eastAsia="等线" w:hAnsi="宋体"/>
          <w:szCs w:val="21"/>
        </w:rPr>
        <w:t xml:space="preserve"> </w:t>
      </w:r>
    </w:p>
    <w:p w14:paraId="1A7D8239" w14:textId="77777777" w:rsidR="00E472F5" w:rsidRPr="00407DDC" w:rsidRDefault="00E472F5">
      <w:pPr>
        <w:spacing w:line="360" w:lineRule="auto"/>
        <w:ind w:firstLineChars="200" w:firstLine="420"/>
        <w:rPr>
          <w:rFonts w:ascii="宋体" w:eastAsia="等线" w:hAnsi="宋体"/>
          <w:szCs w:val="21"/>
        </w:rPr>
      </w:pPr>
    </w:p>
    <w:p w14:paraId="5BF98D76" w14:textId="77777777" w:rsidR="00E472F5" w:rsidRPr="00407DDC" w:rsidRDefault="00E472F5">
      <w:pPr>
        <w:spacing w:line="360" w:lineRule="auto"/>
        <w:ind w:firstLineChars="200" w:firstLine="420"/>
        <w:rPr>
          <w:rFonts w:ascii="宋体" w:eastAsia="等线" w:hAnsi="宋体"/>
          <w:szCs w:val="21"/>
        </w:rPr>
      </w:pPr>
    </w:p>
    <w:p w14:paraId="0FB4D005" w14:textId="77777777" w:rsidR="00E472F5" w:rsidRPr="00407DDC" w:rsidRDefault="00E472F5">
      <w:pPr>
        <w:spacing w:line="360" w:lineRule="auto"/>
        <w:ind w:firstLineChars="200" w:firstLine="420"/>
        <w:rPr>
          <w:rFonts w:ascii="宋体" w:eastAsia="等线" w:hAnsi="宋体"/>
          <w:szCs w:val="21"/>
        </w:rPr>
      </w:pPr>
    </w:p>
    <w:p w14:paraId="269D15BA"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lastRenderedPageBreak/>
        <w:t>开</w:t>
      </w:r>
      <w:r w:rsidRPr="00407DDC">
        <w:rPr>
          <w:rFonts w:ascii="宋体" w:eastAsia="等线" w:hAnsi="宋体" w:hint="eastAsia"/>
          <w:szCs w:val="21"/>
        </w:rPr>
        <w:t xml:space="preserve"> </w:t>
      </w:r>
      <w:r w:rsidRPr="00407DDC">
        <w:rPr>
          <w:rFonts w:ascii="宋体" w:eastAsia="等线" w:hAnsi="宋体" w:hint="eastAsia"/>
          <w:szCs w:val="21"/>
        </w:rPr>
        <w:t>立</w:t>
      </w:r>
      <w:r w:rsidRPr="00407DDC">
        <w:rPr>
          <w:rFonts w:ascii="宋体" w:eastAsia="等线" w:hAnsi="宋体" w:hint="eastAsia"/>
          <w:szCs w:val="21"/>
        </w:rPr>
        <w:t xml:space="preserve"> </w:t>
      </w:r>
      <w:r w:rsidRPr="00407DDC">
        <w:rPr>
          <w:rFonts w:ascii="宋体" w:eastAsia="等线" w:hAnsi="宋体" w:hint="eastAsia"/>
          <w:szCs w:val="21"/>
        </w:rPr>
        <w:t>人</w:t>
      </w:r>
      <w:r w:rsidRPr="00407DDC">
        <w:rPr>
          <w:rFonts w:ascii="宋体" w:eastAsia="等线" w:hAnsi="宋体"/>
          <w:szCs w:val="21"/>
        </w:rPr>
        <w:t>：</w:t>
      </w:r>
      <w:r w:rsidRPr="00407DDC">
        <w:rPr>
          <w:rFonts w:ascii="宋体" w:eastAsia="等线" w:hAnsi="宋体"/>
          <w:szCs w:val="21"/>
          <w:u w:val="single"/>
        </w:rPr>
        <w:t xml:space="preserve">                </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szCs w:val="21"/>
        </w:rPr>
        <w:t>（</w:t>
      </w:r>
      <w:r w:rsidRPr="00407DDC">
        <w:rPr>
          <w:rFonts w:ascii="宋体" w:eastAsia="等线" w:hAnsi="宋体" w:hint="eastAsia"/>
          <w:szCs w:val="21"/>
        </w:rPr>
        <w:t>公</w:t>
      </w:r>
      <w:r w:rsidRPr="00407DDC">
        <w:rPr>
          <w:rFonts w:ascii="宋体" w:eastAsia="等线" w:hAnsi="宋体"/>
          <w:szCs w:val="21"/>
        </w:rPr>
        <w:t>章）</w:t>
      </w:r>
      <w:r w:rsidRPr="00407DDC">
        <w:rPr>
          <w:rFonts w:ascii="宋体" w:eastAsia="等线" w:hAnsi="宋体"/>
          <w:szCs w:val="21"/>
        </w:rPr>
        <w:t xml:space="preserve"> </w:t>
      </w:r>
    </w:p>
    <w:p w14:paraId="7357461A"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法定代表人（或授权代表）：</w:t>
      </w:r>
      <w:r w:rsidRPr="00407DDC">
        <w:rPr>
          <w:rFonts w:ascii="宋体" w:eastAsia="等线" w:hAnsi="宋体"/>
          <w:szCs w:val="21"/>
          <w:u w:val="single"/>
        </w:rPr>
        <w:t xml:space="preserve">               </w:t>
      </w:r>
      <w:r w:rsidRPr="00407DDC">
        <w:rPr>
          <w:rFonts w:ascii="宋体" w:eastAsia="等线" w:hAnsi="宋体"/>
          <w:szCs w:val="21"/>
        </w:rPr>
        <w:t>（签字）</w:t>
      </w:r>
      <w:r w:rsidRPr="00407DDC">
        <w:rPr>
          <w:rFonts w:ascii="宋体" w:eastAsia="等线" w:hAnsi="宋体"/>
          <w:szCs w:val="21"/>
        </w:rPr>
        <w:t xml:space="preserve"> </w:t>
      </w:r>
    </w:p>
    <w:p w14:paraId="762942DC"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地</w:t>
      </w:r>
      <w:r w:rsidRPr="00407DDC">
        <w:rPr>
          <w:rFonts w:ascii="宋体" w:eastAsia="等线" w:hAnsi="宋体"/>
          <w:szCs w:val="21"/>
        </w:rPr>
        <w:t xml:space="preserve">    </w:t>
      </w:r>
      <w:r w:rsidRPr="00407DDC">
        <w:rPr>
          <w:rFonts w:ascii="宋体" w:eastAsia="等线" w:hAnsi="宋体"/>
          <w:szCs w:val="21"/>
        </w:rPr>
        <w:t>址：</w:t>
      </w:r>
      <w:r w:rsidRPr="00407DDC">
        <w:rPr>
          <w:rFonts w:ascii="宋体" w:eastAsia="等线" w:hAnsi="宋体"/>
          <w:szCs w:val="21"/>
          <w:u w:val="single"/>
        </w:rPr>
        <w:t xml:space="preserve">                                       </w:t>
      </w:r>
    </w:p>
    <w:p w14:paraId="27F6F606"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邮政编码：</w:t>
      </w:r>
      <w:r w:rsidRPr="00407DDC">
        <w:rPr>
          <w:rFonts w:ascii="宋体" w:eastAsia="等线" w:hAnsi="宋体"/>
          <w:szCs w:val="21"/>
          <w:u w:val="single"/>
        </w:rPr>
        <w:t xml:space="preserve">                 </w:t>
      </w:r>
    </w:p>
    <w:p w14:paraId="484900A6"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电</w:t>
      </w:r>
      <w:r w:rsidRPr="00407DDC">
        <w:rPr>
          <w:rFonts w:ascii="宋体" w:eastAsia="等线" w:hAnsi="宋体"/>
          <w:szCs w:val="21"/>
        </w:rPr>
        <w:t xml:space="preserve">    </w:t>
      </w:r>
      <w:r w:rsidRPr="00407DDC">
        <w:rPr>
          <w:rFonts w:ascii="宋体" w:eastAsia="等线" w:hAnsi="宋体"/>
          <w:szCs w:val="21"/>
        </w:rPr>
        <w:t>话：</w:t>
      </w:r>
      <w:r w:rsidRPr="00407DDC">
        <w:rPr>
          <w:rFonts w:ascii="宋体" w:eastAsia="等线" w:hAnsi="宋体"/>
          <w:szCs w:val="21"/>
          <w:u w:val="single"/>
        </w:rPr>
        <w:t xml:space="preserve">                 </w:t>
      </w:r>
    </w:p>
    <w:p w14:paraId="33AAAA2F" w14:textId="77777777" w:rsidR="00E472F5" w:rsidRPr="00407DDC" w:rsidRDefault="00000000">
      <w:pPr>
        <w:spacing w:line="360" w:lineRule="auto"/>
        <w:ind w:firstLineChars="200" w:firstLine="420"/>
        <w:rPr>
          <w:rFonts w:ascii="宋体" w:eastAsia="等线" w:hAnsi="宋体"/>
          <w:szCs w:val="21"/>
          <w:u w:val="single"/>
        </w:rPr>
      </w:pPr>
      <w:r w:rsidRPr="00407DDC">
        <w:rPr>
          <w:rFonts w:ascii="宋体" w:eastAsia="等线" w:hAnsi="宋体" w:hint="eastAsia"/>
          <w:szCs w:val="21"/>
        </w:rPr>
        <w:t>传</w:t>
      </w:r>
      <w:r w:rsidRPr="00407DDC">
        <w:rPr>
          <w:rFonts w:ascii="宋体" w:eastAsia="等线" w:hAnsi="宋体"/>
          <w:szCs w:val="21"/>
        </w:rPr>
        <w:t xml:space="preserve">    </w:t>
      </w:r>
      <w:r w:rsidRPr="00407DDC">
        <w:rPr>
          <w:rFonts w:ascii="宋体" w:eastAsia="等线" w:hAnsi="宋体"/>
          <w:szCs w:val="21"/>
        </w:rPr>
        <w:t>真：</w:t>
      </w:r>
      <w:r w:rsidRPr="00407DDC">
        <w:rPr>
          <w:rFonts w:ascii="宋体" w:eastAsia="等线" w:hAnsi="宋体"/>
          <w:szCs w:val="21"/>
          <w:u w:val="single"/>
        </w:rPr>
        <w:t xml:space="preserve">                 </w:t>
      </w:r>
    </w:p>
    <w:p w14:paraId="354FAAA9" w14:textId="77777777" w:rsidR="00E472F5" w:rsidRPr="00407DDC" w:rsidRDefault="00000000">
      <w:pPr>
        <w:spacing w:line="360" w:lineRule="auto"/>
        <w:ind w:leftChars="200" w:left="1323" w:hangingChars="430" w:hanging="903"/>
        <w:rPr>
          <w:rFonts w:ascii="宋体" w:eastAsia="等线" w:hAnsi="宋体"/>
          <w:szCs w:val="21"/>
        </w:rPr>
      </w:pPr>
      <w:r w:rsidRPr="00407DDC">
        <w:rPr>
          <w:rFonts w:ascii="宋体" w:eastAsia="等线" w:hAnsi="宋体" w:hint="eastAsia"/>
          <w:szCs w:val="21"/>
        </w:rPr>
        <w:t>开立时间：</w:t>
      </w:r>
      <w:r w:rsidRPr="00407DDC">
        <w:rPr>
          <w:rFonts w:ascii="宋体" w:eastAsia="等线" w:hAnsi="宋体"/>
          <w:szCs w:val="21"/>
          <w:u w:val="single"/>
        </w:rPr>
        <w:t xml:space="preserve">      </w:t>
      </w:r>
      <w:r w:rsidRPr="00407DDC">
        <w:rPr>
          <w:rFonts w:ascii="宋体" w:eastAsia="等线" w:hAnsi="宋体"/>
          <w:szCs w:val="21"/>
        </w:rPr>
        <w:t>年</w:t>
      </w:r>
      <w:r w:rsidRPr="00407DDC">
        <w:rPr>
          <w:rFonts w:ascii="宋体" w:eastAsia="等线" w:hAnsi="宋体"/>
          <w:szCs w:val="21"/>
          <w:u w:val="single"/>
        </w:rPr>
        <w:t xml:space="preserve">      </w:t>
      </w:r>
      <w:r w:rsidRPr="00407DDC">
        <w:rPr>
          <w:rFonts w:ascii="宋体" w:eastAsia="等线" w:hAnsi="宋体"/>
          <w:szCs w:val="21"/>
        </w:rPr>
        <w:t>月</w:t>
      </w:r>
      <w:r w:rsidRPr="00407DDC">
        <w:rPr>
          <w:rFonts w:ascii="宋体" w:eastAsia="等线" w:hAnsi="宋体"/>
          <w:szCs w:val="21"/>
          <w:u w:val="single"/>
        </w:rPr>
        <w:t xml:space="preserve">    </w:t>
      </w:r>
      <w:r w:rsidRPr="00407DDC">
        <w:rPr>
          <w:rFonts w:ascii="宋体" w:eastAsia="等线" w:hAnsi="宋体" w:hint="eastAsia"/>
          <w:szCs w:val="21"/>
        </w:rPr>
        <w:t>日</w:t>
      </w:r>
    </w:p>
    <w:p w14:paraId="4C52EA37" w14:textId="77777777" w:rsidR="00E472F5" w:rsidRPr="00407DDC" w:rsidRDefault="00E472F5">
      <w:pPr>
        <w:ind w:firstLineChars="200" w:firstLine="420"/>
        <w:rPr>
          <w:rFonts w:ascii="等线" w:eastAsia="等线" w:hAnsi="等线"/>
          <w:szCs w:val="21"/>
        </w:rPr>
      </w:pPr>
    </w:p>
    <w:p w14:paraId="23F00B23" w14:textId="77777777" w:rsidR="00E472F5" w:rsidRPr="00407DDC" w:rsidRDefault="00E472F5">
      <w:pPr>
        <w:ind w:firstLineChars="200" w:firstLine="420"/>
        <w:rPr>
          <w:rFonts w:ascii="等线" w:eastAsia="等线" w:hAnsi="等线"/>
          <w:szCs w:val="21"/>
        </w:rPr>
      </w:pPr>
    </w:p>
    <w:p w14:paraId="4AE7F84F" w14:textId="77777777" w:rsidR="00E472F5" w:rsidRPr="00407DDC" w:rsidRDefault="00E472F5">
      <w:pPr>
        <w:ind w:firstLineChars="200" w:firstLine="420"/>
        <w:rPr>
          <w:rFonts w:ascii="等线" w:eastAsia="等线" w:hAnsi="等线"/>
          <w:szCs w:val="21"/>
        </w:rPr>
      </w:pPr>
    </w:p>
    <w:p w14:paraId="402DCA30" w14:textId="77777777" w:rsidR="00E472F5" w:rsidRPr="00407DDC" w:rsidRDefault="00E472F5">
      <w:pPr>
        <w:ind w:firstLineChars="200" w:firstLine="420"/>
        <w:rPr>
          <w:rFonts w:ascii="等线" w:eastAsia="等线" w:hAnsi="等线"/>
          <w:szCs w:val="21"/>
        </w:rPr>
      </w:pPr>
    </w:p>
    <w:p w14:paraId="37B264F6" w14:textId="77777777" w:rsidR="00E472F5" w:rsidRPr="00407DDC" w:rsidRDefault="00E472F5">
      <w:pPr>
        <w:ind w:firstLineChars="200" w:firstLine="420"/>
        <w:rPr>
          <w:rFonts w:ascii="等线" w:eastAsia="等线" w:hAnsi="等线"/>
          <w:szCs w:val="21"/>
        </w:rPr>
      </w:pPr>
    </w:p>
    <w:p w14:paraId="51D7FCD2" w14:textId="77777777" w:rsidR="00E472F5" w:rsidRPr="00407DDC" w:rsidRDefault="00E472F5">
      <w:pPr>
        <w:ind w:firstLineChars="200" w:firstLine="420"/>
        <w:rPr>
          <w:rFonts w:ascii="等线" w:eastAsia="等线" w:hAnsi="等线"/>
          <w:szCs w:val="21"/>
        </w:rPr>
      </w:pPr>
    </w:p>
    <w:p w14:paraId="660ADAC1" w14:textId="77777777" w:rsidR="00E472F5" w:rsidRPr="00407DDC" w:rsidRDefault="00E472F5">
      <w:pPr>
        <w:ind w:firstLineChars="200" w:firstLine="420"/>
        <w:rPr>
          <w:rFonts w:ascii="等线" w:eastAsia="等线" w:hAnsi="等线"/>
          <w:szCs w:val="21"/>
        </w:rPr>
      </w:pPr>
    </w:p>
    <w:p w14:paraId="49770F7B" w14:textId="77777777" w:rsidR="00E472F5" w:rsidRPr="00407DDC" w:rsidRDefault="00E472F5">
      <w:pPr>
        <w:ind w:firstLineChars="200" w:firstLine="420"/>
        <w:rPr>
          <w:rFonts w:ascii="等线" w:eastAsia="等线" w:hAnsi="等线"/>
          <w:szCs w:val="21"/>
        </w:rPr>
      </w:pPr>
    </w:p>
    <w:p w14:paraId="7799B4B3" w14:textId="77777777" w:rsidR="00E472F5" w:rsidRPr="00407DDC" w:rsidRDefault="00E472F5">
      <w:pPr>
        <w:ind w:firstLineChars="200" w:firstLine="420"/>
        <w:rPr>
          <w:rFonts w:ascii="等线" w:eastAsia="等线" w:hAnsi="等线"/>
          <w:szCs w:val="21"/>
        </w:rPr>
      </w:pPr>
    </w:p>
    <w:p w14:paraId="5EB6411E" w14:textId="77777777" w:rsidR="00E472F5" w:rsidRPr="00407DDC" w:rsidRDefault="00E472F5">
      <w:pPr>
        <w:ind w:firstLineChars="200" w:firstLine="420"/>
        <w:rPr>
          <w:rFonts w:ascii="等线" w:eastAsia="等线" w:hAnsi="等线"/>
          <w:szCs w:val="21"/>
        </w:rPr>
      </w:pPr>
    </w:p>
    <w:p w14:paraId="10ED131D" w14:textId="77777777" w:rsidR="00E472F5" w:rsidRPr="00407DDC" w:rsidRDefault="00E472F5">
      <w:pPr>
        <w:ind w:firstLineChars="200" w:firstLine="420"/>
        <w:rPr>
          <w:rFonts w:ascii="等线" w:eastAsia="等线" w:hAnsi="等线"/>
          <w:szCs w:val="21"/>
        </w:rPr>
      </w:pPr>
    </w:p>
    <w:p w14:paraId="7202F2A2" w14:textId="77777777" w:rsidR="00E472F5" w:rsidRPr="00407DDC" w:rsidRDefault="00E472F5">
      <w:pPr>
        <w:ind w:firstLineChars="200" w:firstLine="420"/>
        <w:rPr>
          <w:rFonts w:ascii="等线" w:eastAsia="等线" w:hAnsi="等线"/>
          <w:szCs w:val="21"/>
        </w:rPr>
      </w:pPr>
    </w:p>
    <w:p w14:paraId="76232C68" w14:textId="77777777" w:rsidR="00E472F5" w:rsidRPr="00407DDC" w:rsidRDefault="00E472F5">
      <w:pPr>
        <w:ind w:firstLineChars="200" w:firstLine="420"/>
        <w:rPr>
          <w:rFonts w:ascii="等线" w:eastAsia="等线" w:hAnsi="等线"/>
          <w:szCs w:val="21"/>
        </w:rPr>
      </w:pPr>
    </w:p>
    <w:p w14:paraId="3E6B7FDA" w14:textId="77777777" w:rsidR="00E472F5" w:rsidRPr="00407DDC" w:rsidRDefault="00E472F5">
      <w:pPr>
        <w:ind w:firstLineChars="200" w:firstLine="420"/>
        <w:rPr>
          <w:rFonts w:ascii="等线" w:eastAsia="等线" w:hAnsi="等线"/>
          <w:szCs w:val="21"/>
        </w:rPr>
      </w:pPr>
    </w:p>
    <w:p w14:paraId="3D14A197" w14:textId="77777777" w:rsidR="00E472F5" w:rsidRPr="00407DDC" w:rsidRDefault="00E472F5">
      <w:pPr>
        <w:ind w:firstLineChars="200" w:firstLine="420"/>
        <w:rPr>
          <w:rFonts w:ascii="等线" w:eastAsia="等线" w:hAnsi="等线"/>
          <w:szCs w:val="21"/>
        </w:rPr>
      </w:pPr>
    </w:p>
    <w:p w14:paraId="5B87FE10" w14:textId="77777777" w:rsidR="00E472F5" w:rsidRPr="00407DDC" w:rsidRDefault="00E472F5">
      <w:pPr>
        <w:ind w:firstLineChars="200" w:firstLine="420"/>
        <w:rPr>
          <w:rFonts w:ascii="等线" w:eastAsia="等线" w:hAnsi="等线"/>
          <w:szCs w:val="21"/>
        </w:rPr>
      </w:pPr>
    </w:p>
    <w:p w14:paraId="0B2A8E59" w14:textId="77777777" w:rsidR="00E472F5" w:rsidRPr="00407DDC" w:rsidRDefault="00E472F5">
      <w:pPr>
        <w:ind w:firstLineChars="200" w:firstLine="420"/>
        <w:rPr>
          <w:rFonts w:ascii="等线" w:eastAsia="等线" w:hAnsi="等线"/>
          <w:szCs w:val="21"/>
        </w:rPr>
      </w:pPr>
    </w:p>
    <w:p w14:paraId="7AA39A56" w14:textId="77777777" w:rsidR="00E472F5" w:rsidRPr="00407DDC" w:rsidRDefault="00E472F5">
      <w:pPr>
        <w:ind w:firstLineChars="200" w:firstLine="420"/>
        <w:rPr>
          <w:rFonts w:ascii="等线" w:eastAsia="等线" w:hAnsi="等线"/>
          <w:szCs w:val="21"/>
        </w:rPr>
      </w:pPr>
    </w:p>
    <w:p w14:paraId="7164C34F" w14:textId="77777777" w:rsidR="00E472F5" w:rsidRPr="00407DDC" w:rsidRDefault="00E472F5">
      <w:pPr>
        <w:ind w:firstLineChars="200" w:firstLine="420"/>
        <w:rPr>
          <w:rFonts w:ascii="等线" w:eastAsia="等线" w:hAnsi="等线"/>
          <w:szCs w:val="21"/>
        </w:rPr>
      </w:pPr>
    </w:p>
    <w:p w14:paraId="41A5A775" w14:textId="77777777" w:rsidR="00E472F5" w:rsidRPr="00407DDC" w:rsidRDefault="00E472F5">
      <w:pPr>
        <w:ind w:firstLineChars="200" w:firstLine="420"/>
        <w:rPr>
          <w:rFonts w:ascii="等线" w:eastAsia="等线" w:hAnsi="等线"/>
          <w:szCs w:val="21"/>
        </w:rPr>
      </w:pPr>
    </w:p>
    <w:p w14:paraId="0B1613CA" w14:textId="77777777" w:rsidR="00E472F5" w:rsidRPr="00407DDC" w:rsidRDefault="00E472F5">
      <w:pPr>
        <w:ind w:firstLineChars="200" w:firstLine="420"/>
        <w:rPr>
          <w:rFonts w:ascii="等线" w:eastAsia="等线" w:hAnsi="等线"/>
          <w:szCs w:val="21"/>
        </w:rPr>
      </w:pPr>
    </w:p>
    <w:p w14:paraId="6901EF84" w14:textId="77777777" w:rsidR="00E472F5" w:rsidRPr="00407DDC" w:rsidRDefault="00E472F5">
      <w:pPr>
        <w:ind w:firstLineChars="200" w:firstLine="420"/>
        <w:rPr>
          <w:rFonts w:ascii="等线" w:eastAsia="等线" w:hAnsi="等线"/>
          <w:szCs w:val="21"/>
        </w:rPr>
      </w:pPr>
    </w:p>
    <w:p w14:paraId="0A4E9191" w14:textId="77777777" w:rsidR="00E472F5" w:rsidRPr="00407DDC" w:rsidRDefault="00E472F5">
      <w:pPr>
        <w:ind w:firstLineChars="200" w:firstLine="420"/>
        <w:rPr>
          <w:rFonts w:ascii="等线" w:eastAsia="等线" w:hAnsi="等线"/>
          <w:szCs w:val="21"/>
        </w:rPr>
      </w:pPr>
    </w:p>
    <w:p w14:paraId="03332FC3" w14:textId="77777777" w:rsidR="00E472F5" w:rsidRPr="00407DDC" w:rsidRDefault="00E472F5">
      <w:pPr>
        <w:ind w:firstLineChars="200" w:firstLine="420"/>
        <w:rPr>
          <w:rFonts w:ascii="等线" w:eastAsia="等线" w:hAnsi="等线"/>
          <w:szCs w:val="21"/>
        </w:rPr>
      </w:pPr>
    </w:p>
    <w:p w14:paraId="5DBBF546" w14:textId="77777777" w:rsidR="00E472F5" w:rsidRPr="00407DDC" w:rsidRDefault="00E472F5">
      <w:pPr>
        <w:ind w:firstLineChars="200" w:firstLine="420"/>
        <w:rPr>
          <w:rFonts w:ascii="等线" w:eastAsia="等线" w:hAnsi="等线"/>
          <w:szCs w:val="21"/>
        </w:rPr>
      </w:pPr>
    </w:p>
    <w:p w14:paraId="0EBD696F" w14:textId="77777777" w:rsidR="00E472F5" w:rsidRPr="00407DDC" w:rsidRDefault="00E472F5">
      <w:pPr>
        <w:ind w:firstLineChars="200" w:firstLine="420"/>
        <w:rPr>
          <w:rFonts w:ascii="等线" w:eastAsia="等线" w:hAnsi="等线"/>
          <w:szCs w:val="21"/>
        </w:rPr>
      </w:pPr>
    </w:p>
    <w:p w14:paraId="13827A21" w14:textId="77777777" w:rsidR="00E472F5" w:rsidRPr="00407DDC" w:rsidRDefault="00E472F5">
      <w:pPr>
        <w:spacing w:line="360" w:lineRule="auto"/>
        <w:jc w:val="left"/>
        <w:rPr>
          <w:rFonts w:ascii="宋体" w:eastAsia="等线" w:hAnsi="宋体"/>
          <w:b/>
          <w:bCs/>
          <w:sz w:val="32"/>
          <w:szCs w:val="32"/>
        </w:rPr>
      </w:pPr>
    </w:p>
    <w:p w14:paraId="0F93FD50" w14:textId="77777777" w:rsidR="00E472F5" w:rsidRPr="00407DDC" w:rsidRDefault="00E472F5">
      <w:pPr>
        <w:spacing w:line="360" w:lineRule="auto"/>
        <w:jc w:val="left"/>
        <w:rPr>
          <w:rFonts w:ascii="宋体" w:eastAsia="等线" w:hAnsi="宋体"/>
          <w:b/>
          <w:bCs/>
          <w:sz w:val="32"/>
          <w:szCs w:val="32"/>
        </w:rPr>
      </w:pPr>
    </w:p>
    <w:p w14:paraId="3B6997D1" w14:textId="77777777" w:rsidR="00E472F5" w:rsidRPr="00407DDC" w:rsidRDefault="00E472F5">
      <w:pPr>
        <w:spacing w:line="360" w:lineRule="auto"/>
        <w:jc w:val="left"/>
        <w:rPr>
          <w:rFonts w:ascii="宋体" w:eastAsia="等线" w:hAnsi="宋体"/>
          <w:b/>
          <w:bCs/>
          <w:sz w:val="32"/>
          <w:szCs w:val="32"/>
        </w:rPr>
      </w:pPr>
    </w:p>
    <w:p w14:paraId="5CF1F7C7" w14:textId="77777777" w:rsidR="00E472F5" w:rsidRPr="00407DDC" w:rsidRDefault="00000000">
      <w:pPr>
        <w:spacing w:line="360" w:lineRule="auto"/>
        <w:jc w:val="left"/>
        <w:rPr>
          <w:rFonts w:ascii="等线" w:eastAsia="等线" w:hAnsi="等线"/>
          <w:b/>
          <w:bCs/>
          <w:szCs w:val="21"/>
        </w:rPr>
      </w:pPr>
      <w:r w:rsidRPr="00407DDC">
        <w:rPr>
          <w:rFonts w:ascii="等线" w:eastAsia="等线" w:hAnsi="等线" w:hint="eastAsia"/>
          <w:b/>
          <w:bCs/>
          <w:szCs w:val="21"/>
        </w:rPr>
        <w:t>附件</w:t>
      </w:r>
      <w:r w:rsidRPr="00407DDC">
        <w:rPr>
          <w:rFonts w:ascii="等线" w:eastAsia="等线" w:hAnsi="等线"/>
          <w:b/>
          <w:bCs/>
          <w:szCs w:val="21"/>
        </w:rPr>
        <w:t xml:space="preserve">3 </w:t>
      </w:r>
      <w:r w:rsidRPr="00407DDC">
        <w:rPr>
          <w:rFonts w:ascii="等线" w:eastAsia="等线" w:hAnsi="等线" w:hint="eastAsia"/>
          <w:b/>
          <w:bCs/>
          <w:szCs w:val="21"/>
        </w:rPr>
        <w:t>支付担保</w:t>
      </w:r>
    </w:p>
    <w:p w14:paraId="49BB78BD" w14:textId="77777777" w:rsidR="00E472F5" w:rsidRPr="00407DDC" w:rsidRDefault="00000000">
      <w:pPr>
        <w:spacing w:line="360" w:lineRule="auto"/>
        <w:jc w:val="center"/>
        <w:rPr>
          <w:rFonts w:ascii="宋体" w:eastAsia="等线" w:hAnsi="宋体"/>
          <w:b/>
          <w:bCs/>
          <w:sz w:val="32"/>
          <w:szCs w:val="32"/>
        </w:rPr>
      </w:pPr>
      <w:r w:rsidRPr="00407DDC">
        <w:rPr>
          <w:rFonts w:ascii="宋体" w:eastAsia="等线" w:hAnsi="宋体" w:hint="eastAsia"/>
          <w:b/>
          <w:bCs/>
          <w:sz w:val="32"/>
          <w:szCs w:val="32"/>
        </w:rPr>
        <w:lastRenderedPageBreak/>
        <w:t>支付保函示范文本</w:t>
      </w:r>
    </w:p>
    <w:p w14:paraId="3813D6A2" w14:textId="77777777" w:rsidR="00E472F5" w:rsidRPr="00407DDC" w:rsidRDefault="00000000">
      <w:pPr>
        <w:wordWrap w:val="0"/>
        <w:spacing w:line="360" w:lineRule="auto"/>
        <w:jc w:val="right"/>
        <w:rPr>
          <w:rFonts w:ascii="宋体" w:eastAsia="等线" w:hAnsi="宋体"/>
          <w:szCs w:val="21"/>
        </w:rPr>
      </w:pPr>
      <w:r w:rsidRPr="00407DDC">
        <w:rPr>
          <w:rFonts w:ascii="宋体" w:eastAsia="等线" w:hAnsi="宋体" w:hint="eastAsia"/>
          <w:szCs w:val="21"/>
        </w:rPr>
        <w:t>编号：</w:t>
      </w:r>
      <w:r w:rsidRPr="00407DDC">
        <w:rPr>
          <w:rFonts w:ascii="宋体" w:eastAsia="等线" w:hAnsi="宋体" w:hint="eastAsia"/>
          <w:szCs w:val="21"/>
        </w:rPr>
        <w:t xml:space="preserve"> </w:t>
      </w:r>
      <w:r w:rsidRPr="00407DDC">
        <w:rPr>
          <w:rFonts w:ascii="宋体" w:eastAsia="等线" w:hAnsi="宋体"/>
          <w:szCs w:val="21"/>
        </w:rPr>
        <w:t xml:space="preserve">          </w:t>
      </w:r>
    </w:p>
    <w:p w14:paraId="6C1DD4DF" w14:textId="77777777" w:rsidR="00E472F5" w:rsidRPr="00407DDC" w:rsidRDefault="00E472F5">
      <w:pPr>
        <w:spacing w:line="360" w:lineRule="auto"/>
        <w:rPr>
          <w:rFonts w:ascii="宋体" w:eastAsia="等线" w:hAnsi="宋体"/>
          <w:szCs w:val="21"/>
        </w:rPr>
      </w:pPr>
    </w:p>
    <w:p w14:paraId="4F7C6EEA" w14:textId="77777777" w:rsidR="00E472F5" w:rsidRPr="00407DDC" w:rsidRDefault="00000000">
      <w:pPr>
        <w:spacing w:line="360" w:lineRule="auto"/>
        <w:rPr>
          <w:rFonts w:ascii="宋体" w:eastAsia="等线" w:hAnsi="宋体"/>
          <w:szCs w:val="21"/>
        </w:rPr>
      </w:pPr>
      <w:bookmarkStart w:id="575" w:name="_Hlk40355074"/>
      <w:r w:rsidRPr="00407DDC">
        <w:rPr>
          <w:rFonts w:ascii="宋体" w:eastAsia="等线" w:hAnsi="宋体"/>
          <w:szCs w:val="21"/>
          <w:u w:val="single"/>
        </w:rPr>
        <w:t xml:space="preserve">              </w:t>
      </w:r>
      <w:r w:rsidRPr="00407DDC">
        <w:rPr>
          <w:rFonts w:ascii="宋体" w:eastAsia="等线" w:hAnsi="宋体"/>
          <w:szCs w:val="21"/>
        </w:rPr>
        <w:t>（</w:t>
      </w:r>
      <w:r w:rsidRPr="00407DDC">
        <w:rPr>
          <w:rFonts w:ascii="宋体" w:eastAsia="等线" w:hAnsi="宋体" w:hint="eastAsia"/>
          <w:szCs w:val="21"/>
        </w:rPr>
        <w:t>受益人</w:t>
      </w:r>
      <w:r w:rsidRPr="00407DDC">
        <w:rPr>
          <w:rFonts w:ascii="宋体" w:eastAsia="等线" w:hAnsi="宋体"/>
          <w:szCs w:val="21"/>
        </w:rPr>
        <w:t>名称）：</w:t>
      </w:r>
      <w:r w:rsidRPr="00407DDC">
        <w:rPr>
          <w:rFonts w:ascii="宋体" w:eastAsia="等线" w:hAnsi="宋体"/>
          <w:szCs w:val="21"/>
        </w:rPr>
        <w:t xml:space="preserve"> </w:t>
      </w:r>
    </w:p>
    <w:bookmarkEnd w:id="575"/>
    <w:p w14:paraId="73B7E33E"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鉴于</w:t>
      </w:r>
      <w:r w:rsidRPr="00407DDC">
        <w:rPr>
          <w:rFonts w:ascii="宋体" w:eastAsia="等线" w:hAnsi="宋体"/>
          <w:szCs w:val="21"/>
          <w:u w:val="single"/>
        </w:rPr>
        <w:t xml:space="preserve">        </w:t>
      </w:r>
      <w:r w:rsidRPr="00407DDC">
        <w:rPr>
          <w:rFonts w:ascii="宋体" w:eastAsia="等线" w:hAnsi="宋体"/>
          <w:szCs w:val="21"/>
        </w:rPr>
        <w:t>（以下简称</w:t>
      </w:r>
      <w:r w:rsidRPr="00407DDC">
        <w:rPr>
          <w:rFonts w:ascii="宋体" w:eastAsia="等线" w:hAnsi="宋体"/>
          <w:szCs w:val="21"/>
        </w:rPr>
        <w:t>“</w:t>
      </w:r>
      <w:r w:rsidRPr="00407DDC">
        <w:rPr>
          <w:rFonts w:ascii="宋体" w:eastAsia="等线" w:hAnsi="宋体" w:hint="eastAsia"/>
          <w:szCs w:val="21"/>
        </w:rPr>
        <w:t>受益人</w:t>
      </w:r>
      <w:r w:rsidRPr="00407DDC">
        <w:rPr>
          <w:rFonts w:ascii="宋体" w:eastAsia="等线" w:hAnsi="宋体"/>
          <w:szCs w:val="21"/>
        </w:rPr>
        <w:t>”</w:t>
      </w:r>
      <w:r w:rsidRPr="00407DDC">
        <w:rPr>
          <w:rFonts w:ascii="宋体" w:eastAsia="等线" w:hAnsi="宋体"/>
          <w:szCs w:val="21"/>
        </w:rPr>
        <w:t>）</w:t>
      </w:r>
      <w:r w:rsidRPr="00407DDC">
        <w:rPr>
          <w:rFonts w:ascii="宋体" w:eastAsia="等线" w:hAnsi="宋体" w:hint="eastAsia"/>
          <w:szCs w:val="21"/>
        </w:rPr>
        <w:t>与</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szCs w:val="21"/>
        </w:rPr>
        <w:t>（以下简称</w:t>
      </w:r>
      <w:r w:rsidRPr="00407DDC">
        <w:rPr>
          <w:rFonts w:ascii="宋体" w:eastAsia="等线" w:hAnsi="宋体"/>
          <w:szCs w:val="21"/>
        </w:rPr>
        <w:t>“</w:t>
      </w:r>
      <w:r w:rsidRPr="00407DDC">
        <w:rPr>
          <w:rFonts w:ascii="宋体" w:eastAsia="等线" w:hAnsi="宋体" w:hint="eastAsia"/>
          <w:szCs w:val="21"/>
        </w:rPr>
        <w:t>申请人</w:t>
      </w:r>
      <w:r w:rsidRPr="00407DDC">
        <w:rPr>
          <w:rFonts w:ascii="宋体" w:eastAsia="等线" w:hAnsi="宋体"/>
          <w:szCs w:val="21"/>
        </w:rPr>
        <w:t>”</w:t>
      </w:r>
      <w:r w:rsidRPr="00407DDC">
        <w:rPr>
          <w:rFonts w:ascii="宋体" w:eastAsia="等线" w:hAnsi="宋体"/>
          <w:szCs w:val="21"/>
        </w:rPr>
        <w:t>）</w:t>
      </w:r>
      <w:r w:rsidRPr="00407DDC">
        <w:rPr>
          <w:rFonts w:ascii="宋体" w:eastAsia="等线" w:hAnsi="宋体" w:hint="eastAsia"/>
          <w:szCs w:val="21"/>
        </w:rPr>
        <w:t>于</w:t>
      </w:r>
      <w:r w:rsidRPr="00407DDC">
        <w:rPr>
          <w:rFonts w:ascii="宋体" w:eastAsia="等线" w:hAnsi="宋体" w:hint="eastAsia"/>
          <w:szCs w:val="21"/>
          <w:u w:val="single"/>
        </w:rPr>
        <w:t xml:space="preserve">   </w:t>
      </w:r>
      <w:r w:rsidRPr="00407DDC">
        <w:rPr>
          <w:rFonts w:ascii="宋体" w:eastAsia="等线" w:hAnsi="宋体" w:hint="eastAsia"/>
          <w:szCs w:val="21"/>
        </w:rPr>
        <w:t>年</w:t>
      </w:r>
      <w:r w:rsidRPr="00407DDC">
        <w:rPr>
          <w:rFonts w:ascii="宋体" w:eastAsia="等线" w:hAnsi="宋体" w:hint="eastAsia"/>
          <w:szCs w:val="21"/>
          <w:u w:val="single"/>
        </w:rPr>
        <w:t xml:space="preserve">   </w:t>
      </w:r>
      <w:r w:rsidRPr="00407DDC">
        <w:rPr>
          <w:rFonts w:ascii="宋体" w:eastAsia="等线" w:hAnsi="宋体" w:hint="eastAsia"/>
          <w:szCs w:val="21"/>
        </w:rPr>
        <w:t>月</w:t>
      </w:r>
      <w:r w:rsidRPr="00407DDC">
        <w:rPr>
          <w:rFonts w:ascii="宋体" w:eastAsia="等线" w:hAnsi="宋体" w:hint="eastAsia"/>
          <w:szCs w:val="21"/>
          <w:u w:val="single"/>
        </w:rPr>
        <w:t xml:space="preserve">   </w:t>
      </w:r>
      <w:r w:rsidRPr="00407DDC">
        <w:rPr>
          <w:rFonts w:ascii="宋体" w:eastAsia="等线" w:hAnsi="宋体" w:hint="eastAsia"/>
          <w:szCs w:val="21"/>
        </w:rPr>
        <w:t>日就</w:t>
      </w:r>
      <w:r w:rsidRPr="00407DDC">
        <w:rPr>
          <w:rFonts w:ascii="宋体" w:eastAsia="等线" w:hAnsi="宋体" w:hint="eastAsia"/>
          <w:snapToGrid w:val="0"/>
          <w:kern w:val="0"/>
          <w:szCs w:val="21"/>
          <w:u w:val="single"/>
        </w:rPr>
        <w:t xml:space="preserve">        </w:t>
      </w:r>
      <w:r w:rsidRPr="00407DDC">
        <w:rPr>
          <w:rFonts w:ascii="宋体" w:eastAsia="等线" w:hAnsi="宋体" w:hint="eastAsia"/>
          <w:snapToGrid w:val="0"/>
          <w:kern w:val="0"/>
          <w:szCs w:val="21"/>
        </w:rPr>
        <w:t>（标段编号）的</w:t>
      </w:r>
      <w:r w:rsidRPr="00407DDC">
        <w:rPr>
          <w:rFonts w:ascii="宋体" w:eastAsia="等线" w:hAnsi="宋体" w:hint="eastAsia"/>
          <w:snapToGrid w:val="0"/>
          <w:kern w:val="0"/>
          <w:szCs w:val="21"/>
          <w:u w:val="single"/>
        </w:rPr>
        <w:t xml:space="preserve">         </w:t>
      </w:r>
      <w:r w:rsidRPr="00407DDC">
        <w:rPr>
          <w:rFonts w:ascii="宋体" w:eastAsia="等线" w:hAnsi="宋体" w:hint="eastAsia"/>
          <w:snapToGrid w:val="0"/>
          <w:kern w:val="0"/>
          <w:szCs w:val="21"/>
        </w:rPr>
        <w:t>（标段名称）</w:t>
      </w:r>
      <w:r w:rsidRPr="00407DDC">
        <w:rPr>
          <w:rFonts w:ascii="宋体" w:eastAsia="等线" w:hAnsi="宋体" w:hint="eastAsia"/>
          <w:szCs w:val="21"/>
        </w:rPr>
        <w:t>有关事项协商一致共同签订</w:t>
      </w:r>
      <w:r w:rsidRPr="00407DDC">
        <w:rPr>
          <w:rFonts w:ascii="宋体" w:eastAsia="等线" w:hAnsi="宋体" w:hint="eastAsia"/>
          <w:szCs w:val="21"/>
          <w:u w:val="single"/>
        </w:rPr>
        <w:t>《</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hint="eastAsia"/>
          <w:szCs w:val="21"/>
          <w:u w:val="single"/>
        </w:rPr>
        <w:t>》</w:t>
      </w:r>
      <w:r w:rsidRPr="00407DDC">
        <w:rPr>
          <w:rFonts w:ascii="宋体" w:eastAsia="等线" w:hAnsi="宋体" w:hint="eastAsia"/>
          <w:szCs w:val="21"/>
        </w:rPr>
        <w:t>（以下简称基础合同</w:t>
      </w:r>
      <w:proofErr w:type="gramStart"/>
      <w:r w:rsidRPr="00407DDC">
        <w:rPr>
          <w:rFonts w:ascii="宋体" w:eastAsia="等线" w:hAnsi="宋体" w:hint="eastAsia"/>
          <w:szCs w:val="21"/>
        </w:rPr>
        <w:t>”</w:t>
      </w:r>
      <w:proofErr w:type="gramEnd"/>
      <w:r w:rsidRPr="00407DDC">
        <w:rPr>
          <w:rFonts w:ascii="宋体" w:eastAsia="等线" w:hAnsi="宋体" w:hint="eastAsia"/>
          <w:szCs w:val="21"/>
        </w:rPr>
        <w:t>），开立人根据基础合同了解到申请人为基础合同项下之发包人，受益人为基础合同项下之承包人，基于申请人</w:t>
      </w:r>
      <w:r w:rsidRPr="00407DDC">
        <w:rPr>
          <w:rFonts w:ascii="宋体" w:eastAsia="等线" w:hAnsi="宋体"/>
          <w:szCs w:val="21"/>
        </w:rPr>
        <w:t>的请求，</w:t>
      </w:r>
      <w:r w:rsidRPr="00407DDC">
        <w:rPr>
          <w:rFonts w:ascii="宋体" w:eastAsia="等线" w:hAnsi="宋体" w:hint="eastAsia"/>
          <w:szCs w:val="21"/>
        </w:rPr>
        <w:t>开立人</w:t>
      </w:r>
      <w:r w:rsidRPr="00407DDC">
        <w:rPr>
          <w:rFonts w:ascii="宋体" w:eastAsia="等线" w:hAnsi="宋体"/>
          <w:szCs w:val="21"/>
        </w:rPr>
        <w:t>同意就</w:t>
      </w:r>
      <w:r w:rsidRPr="00407DDC">
        <w:rPr>
          <w:rFonts w:ascii="宋体" w:eastAsia="等线" w:hAnsi="宋体" w:hint="eastAsia"/>
          <w:szCs w:val="21"/>
        </w:rPr>
        <w:t>申请人</w:t>
      </w:r>
      <w:r w:rsidRPr="00407DDC">
        <w:rPr>
          <w:rFonts w:ascii="宋体" w:eastAsia="等线" w:hAnsi="宋体"/>
          <w:szCs w:val="21"/>
        </w:rPr>
        <w:t>履行</w:t>
      </w:r>
      <w:r w:rsidRPr="00407DDC">
        <w:rPr>
          <w:rFonts w:ascii="宋体" w:eastAsia="等线" w:hAnsi="宋体" w:hint="eastAsia"/>
          <w:szCs w:val="21"/>
        </w:rPr>
        <w:t>与受益人签订的基础合同</w:t>
      </w:r>
      <w:r w:rsidRPr="00407DDC">
        <w:rPr>
          <w:rFonts w:ascii="宋体" w:eastAsia="等线" w:hAnsi="宋体"/>
          <w:szCs w:val="21"/>
        </w:rPr>
        <w:t>项下的</w:t>
      </w:r>
      <w:r w:rsidRPr="00407DDC">
        <w:rPr>
          <w:rFonts w:ascii="宋体" w:eastAsia="等线" w:hAnsi="宋体" w:hint="eastAsia"/>
          <w:szCs w:val="21"/>
        </w:rPr>
        <w:t>工程款（指基础合同约定的除工程质量保修金以外的工程款）付款</w:t>
      </w:r>
      <w:r w:rsidRPr="00407DDC">
        <w:rPr>
          <w:rFonts w:ascii="宋体" w:eastAsia="等线" w:hAnsi="宋体"/>
          <w:szCs w:val="21"/>
        </w:rPr>
        <w:t>义务</w:t>
      </w:r>
      <w:r w:rsidRPr="00407DDC">
        <w:rPr>
          <w:rFonts w:ascii="宋体" w:eastAsia="等线" w:hAnsi="宋体" w:hint="eastAsia"/>
          <w:szCs w:val="21"/>
        </w:rPr>
        <w:t>，</w:t>
      </w:r>
      <w:r w:rsidRPr="00407DDC">
        <w:rPr>
          <w:rFonts w:ascii="宋体" w:eastAsia="等线" w:hAnsi="宋体"/>
          <w:szCs w:val="21"/>
        </w:rPr>
        <w:t>向受益人提供不可撤销、</w:t>
      </w:r>
      <w:r w:rsidRPr="00407DDC">
        <w:rPr>
          <w:rFonts w:ascii="宋体" w:eastAsia="等线" w:hAnsi="宋体" w:hint="eastAsia"/>
          <w:szCs w:val="21"/>
        </w:rPr>
        <w:t>不可转让的见索即付</w:t>
      </w:r>
      <w:r w:rsidRPr="00407DDC">
        <w:rPr>
          <w:rFonts w:ascii="宋体" w:eastAsia="等线" w:hAnsi="宋体"/>
          <w:szCs w:val="21"/>
        </w:rPr>
        <w:t>独立</w:t>
      </w:r>
      <w:r w:rsidRPr="00407DDC">
        <w:rPr>
          <w:rFonts w:ascii="宋体" w:eastAsia="等线" w:hAnsi="宋体" w:hint="eastAsia"/>
          <w:szCs w:val="21"/>
        </w:rPr>
        <w:t>保函（以下简称“本保函”）</w:t>
      </w:r>
      <w:r w:rsidRPr="00407DDC">
        <w:rPr>
          <w:rFonts w:ascii="宋体" w:eastAsia="等线" w:hAnsi="宋体"/>
          <w:szCs w:val="21"/>
        </w:rPr>
        <w:t>。</w:t>
      </w:r>
      <w:r w:rsidRPr="00407DDC">
        <w:rPr>
          <w:rFonts w:ascii="宋体" w:eastAsia="等线" w:hAnsi="宋体"/>
          <w:szCs w:val="21"/>
        </w:rPr>
        <w:t xml:space="preserve"> </w:t>
      </w:r>
    </w:p>
    <w:p w14:paraId="7095B25D"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一、本保函担保范围：申请人未履行基础合同约定的工程款支付义务，应当向受益人承担的违约责任和赔偿因此造成的损失、利息、律师费、诉讼费用等实现债权的费用。</w:t>
      </w:r>
    </w:p>
    <w:p w14:paraId="39E888E8"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二、本保函担保金额最高不超过</w:t>
      </w:r>
      <w:r w:rsidRPr="00407DDC">
        <w:rPr>
          <w:rFonts w:ascii="宋体" w:eastAsia="等线" w:hAnsi="宋体"/>
          <w:szCs w:val="21"/>
        </w:rPr>
        <w:t>人民币（大写）</w:t>
      </w:r>
      <w:r w:rsidRPr="00407DDC">
        <w:rPr>
          <w:rFonts w:ascii="宋体" w:eastAsia="等线" w:hAnsi="宋体"/>
          <w:szCs w:val="21"/>
          <w:u w:val="single"/>
        </w:rPr>
        <w:t xml:space="preserve">          </w:t>
      </w:r>
      <w:r w:rsidRPr="00407DDC">
        <w:rPr>
          <w:rFonts w:ascii="宋体" w:eastAsia="等线" w:hAnsi="宋体"/>
          <w:szCs w:val="21"/>
        </w:rPr>
        <w:t>元（</w:t>
      </w:r>
      <w:r w:rsidRPr="00407DDC">
        <w:rPr>
          <w:rFonts w:ascii="宋体" w:eastAsia="等线" w:hAnsi="宋体"/>
          <w:szCs w:val="21"/>
        </w:rPr>
        <w:t>¥</w:t>
      </w:r>
      <w:r w:rsidRPr="00407DDC">
        <w:rPr>
          <w:rFonts w:ascii="宋体" w:eastAsia="等线" w:hAnsi="宋体"/>
          <w:szCs w:val="21"/>
          <w:u w:val="single"/>
        </w:rPr>
        <w:t xml:space="preserve">       </w:t>
      </w:r>
      <w:r w:rsidRPr="00407DDC">
        <w:rPr>
          <w:rFonts w:ascii="宋体" w:eastAsia="等线" w:hAnsi="宋体"/>
          <w:szCs w:val="21"/>
        </w:rPr>
        <w:t>）。</w:t>
      </w:r>
      <w:r w:rsidRPr="00407DDC">
        <w:rPr>
          <w:rFonts w:ascii="宋体" w:eastAsia="等线" w:hAnsi="宋体"/>
          <w:szCs w:val="21"/>
        </w:rPr>
        <w:t xml:space="preserve"> </w:t>
      </w:r>
    </w:p>
    <w:p w14:paraId="28D8EE25"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三、本保函</w:t>
      </w:r>
      <w:r w:rsidRPr="00407DDC">
        <w:rPr>
          <w:rFonts w:ascii="宋体" w:eastAsia="等线" w:hAnsi="宋体"/>
          <w:szCs w:val="21"/>
        </w:rPr>
        <w:t>有效期自</w:t>
      </w:r>
      <w:r w:rsidRPr="00407DDC">
        <w:rPr>
          <w:rFonts w:ascii="宋体" w:eastAsia="等线" w:hAnsi="宋体" w:hint="eastAsia"/>
          <w:szCs w:val="21"/>
        </w:rPr>
        <w:t>开立之日起</w:t>
      </w:r>
      <w:proofErr w:type="gramStart"/>
      <w:r w:rsidRPr="00407DDC">
        <w:rPr>
          <w:rFonts w:ascii="宋体" w:eastAsia="等线" w:hAnsi="宋体"/>
          <w:szCs w:val="21"/>
        </w:rPr>
        <w:t>至</w:t>
      </w:r>
      <w:r w:rsidRPr="00407DDC">
        <w:rPr>
          <w:rFonts w:ascii="宋体" w:eastAsia="等线" w:hAnsi="宋体" w:hint="eastAsia"/>
          <w:szCs w:val="21"/>
        </w:rPr>
        <w:t>基础</w:t>
      </w:r>
      <w:proofErr w:type="gramEnd"/>
      <w:r w:rsidRPr="00407DDC">
        <w:rPr>
          <w:rFonts w:ascii="宋体" w:eastAsia="等线" w:hAnsi="宋体" w:hint="eastAsia"/>
          <w:szCs w:val="21"/>
        </w:rPr>
        <w:t>合同约定的除工程质量保修金以外的全部工程结算款项支付之日后</w:t>
      </w:r>
      <w:r w:rsidRPr="00407DDC">
        <w:rPr>
          <w:rFonts w:ascii="宋体" w:eastAsia="等线" w:hAnsi="宋体" w:hint="eastAsia"/>
          <w:szCs w:val="21"/>
          <w:u w:val="single"/>
        </w:rPr>
        <w:t xml:space="preserve">    </w:t>
      </w:r>
      <w:r w:rsidRPr="00407DDC">
        <w:rPr>
          <w:rFonts w:ascii="宋体" w:eastAsia="等线" w:hAnsi="宋体" w:hint="eastAsia"/>
          <w:szCs w:val="21"/>
        </w:rPr>
        <w:t>日止</w:t>
      </w:r>
      <w:r w:rsidRPr="00407DDC">
        <w:rPr>
          <w:rFonts w:ascii="宋体" w:eastAsia="等线" w:hAnsi="宋体"/>
          <w:szCs w:val="21"/>
        </w:rPr>
        <w:t>。</w:t>
      </w:r>
      <w:r w:rsidRPr="00407DDC">
        <w:rPr>
          <w:rFonts w:ascii="宋体" w:eastAsia="等线" w:hAnsi="宋体"/>
          <w:szCs w:val="21"/>
        </w:rPr>
        <w:t xml:space="preserve"> </w:t>
      </w:r>
    </w:p>
    <w:p w14:paraId="2534CE52" w14:textId="77777777" w:rsidR="00E472F5" w:rsidRPr="00407DDC" w:rsidRDefault="00000000">
      <w:pPr>
        <w:spacing w:line="400" w:lineRule="exact"/>
        <w:ind w:firstLine="480"/>
        <w:rPr>
          <w:rFonts w:ascii="宋体" w:eastAsia="等线" w:hAnsi="宋体"/>
          <w:szCs w:val="21"/>
        </w:rPr>
      </w:pPr>
      <w:r w:rsidRPr="00407DDC">
        <w:rPr>
          <w:rFonts w:ascii="宋体" w:eastAsia="等线" w:hAnsi="宋体" w:hint="eastAsia"/>
          <w:szCs w:val="21"/>
        </w:rPr>
        <w:t>四、开立人承诺，在收到受益人发来的书面付款通知后的七日内无条件支付，前述书面付款通知即为付款要求之单据，且应满足以下要求：</w:t>
      </w:r>
    </w:p>
    <w:p w14:paraId="75DBE133"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1</w:t>
      </w:r>
      <w:r w:rsidRPr="00407DDC">
        <w:rPr>
          <w:rFonts w:ascii="宋体" w:eastAsia="等线" w:hAnsi="宋体" w:hint="eastAsia"/>
          <w:szCs w:val="21"/>
        </w:rPr>
        <w:t>）付款通知到达的日期在本保函的有效期内；</w:t>
      </w:r>
    </w:p>
    <w:p w14:paraId="0F5B5153"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2</w:t>
      </w:r>
      <w:r w:rsidRPr="00407DDC">
        <w:rPr>
          <w:rFonts w:ascii="宋体" w:eastAsia="等线" w:hAnsi="宋体" w:hint="eastAsia"/>
          <w:szCs w:val="21"/>
        </w:rPr>
        <w:t>）载明要求支付的金额；</w:t>
      </w:r>
    </w:p>
    <w:p w14:paraId="3D4B90EE"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3</w:t>
      </w:r>
      <w:r w:rsidRPr="00407DDC">
        <w:rPr>
          <w:rFonts w:ascii="宋体" w:eastAsia="等线" w:hAnsi="宋体" w:hint="eastAsia"/>
          <w:szCs w:val="21"/>
        </w:rPr>
        <w:t>）载明申请人违反合同义务的条款和内容；</w:t>
      </w:r>
    </w:p>
    <w:p w14:paraId="1703C1A5"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4</w:t>
      </w:r>
      <w:r w:rsidRPr="00407DDC">
        <w:rPr>
          <w:rFonts w:ascii="宋体" w:eastAsia="等线" w:hAnsi="宋体" w:hint="eastAsia"/>
          <w:szCs w:val="21"/>
        </w:rPr>
        <w:t>）声明不存在合同文件约定或我国法律规定免除申请人或开立人支付责任的情形；</w:t>
      </w:r>
    </w:p>
    <w:p w14:paraId="06289FDA"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w:t>
      </w:r>
      <w:r w:rsidRPr="00407DDC">
        <w:rPr>
          <w:rFonts w:ascii="宋体" w:eastAsia="等线" w:hAnsi="宋体" w:hint="eastAsia"/>
          <w:szCs w:val="21"/>
        </w:rPr>
        <w:t>5</w:t>
      </w:r>
      <w:r w:rsidRPr="00407DDC">
        <w:rPr>
          <w:rFonts w:ascii="宋体" w:eastAsia="等线" w:hAnsi="宋体" w:hint="eastAsia"/>
          <w:szCs w:val="21"/>
        </w:rPr>
        <w:t>）付款通知应在本保函有效期内到达的地址是：</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hint="eastAsia"/>
          <w:szCs w:val="21"/>
        </w:rPr>
        <w:t>。</w:t>
      </w:r>
    </w:p>
    <w:p w14:paraId="5F89178E" w14:textId="77777777" w:rsidR="00E472F5" w:rsidRPr="00407DDC" w:rsidRDefault="00000000">
      <w:pPr>
        <w:spacing w:line="400" w:lineRule="exact"/>
        <w:rPr>
          <w:rFonts w:ascii="宋体" w:eastAsia="等线" w:hAnsi="宋体"/>
          <w:szCs w:val="21"/>
        </w:rPr>
      </w:pPr>
      <w:r w:rsidRPr="00407DDC">
        <w:rPr>
          <w:rFonts w:ascii="宋体" w:eastAsia="等线" w:hAnsi="宋体" w:hint="eastAsia"/>
          <w:szCs w:val="21"/>
        </w:rPr>
        <w:t xml:space="preserve">    </w:t>
      </w:r>
      <w:r w:rsidRPr="00407DDC">
        <w:rPr>
          <w:rFonts w:ascii="宋体" w:eastAsia="等线" w:hAnsi="宋体" w:hint="eastAsia"/>
          <w:szCs w:val="21"/>
        </w:rPr>
        <w:t>受益人发出的书面付款通知应由其法定代表人（负责人）或授权代理人签字并加盖公章。</w:t>
      </w:r>
    </w:p>
    <w:p w14:paraId="2959869E" w14:textId="77777777" w:rsidR="00E472F5" w:rsidRPr="00407DDC" w:rsidRDefault="00000000">
      <w:pPr>
        <w:spacing w:line="400" w:lineRule="exact"/>
        <w:ind w:firstLineChars="200" w:firstLine="420"/>
        <w:rPr>
          <w:rFonts w:ascii="宋体" w:eastAsia="等线" w:hAnsi="宋体"/>
          <w:szCs w:val="21"/>
        </w:rPr>
      </w:pPr>
      <w:r w:rsidRPr="00407DDC">
        <w:rPr>
          <w:rFonts w:ascii="宋体" w:eastAsia="等线" w:hAnsi="宋体" w:hint="eastAsia"/>
          <w:szCs w:val="21"/>
        </w:rPr>
        <w:t>五、</w:t>
      </w:r>
      <w:r w:rsidRPr="00407DDC">
        <w:rPr>
          <w:rFonts w:ascii="宋体" w:eastAsia="等线" w:hAnsi="宋体"/>
          <w:szCs w:val="21"/>
        </w:rPr>
        <w:t>本保函项下的权利不得转让，不得设定担保。</w:t>
      </w:r>
      <w:r w:rsidRPr="00407DDC">
        <w:rPr>
          <w:rFonts w:ascii="宋体" w:eastAsia="等线" w:hAnsi="宋体" w:hint="eastAsia"/>
          <w:szCs w:val="21"/>
        </w:rPr>
        <w:t>受益人</w:t>
      </w:r>
      <w:r w:rsidRPr="00407DDC">
        <w:rPr>
          <w:rFonts w:ascii="宋体" w:eastAsia="等线" w:hAnsi="宋体"/>
          <w:szCs w:val="21"/>
        </w:rPr>
        <w:t>未经开立人书面同意转让本保函或其项下任何权利，</w:t>
      </w:r>
      <w:r w:rsidRPr="00407DDC">
        <w:rPr>
          <w:rFonts w:ascii="宋体" w:eastAsia="等线" w:hAnsi="宋体" w:hint="eastAsia"/>
          <w:szCs w:val="21"/>
        </w:rPr>
        <w:t>对开立人不发生法律效力</w:t>
      </w:r>
      <w:r w:rsidRPr="00407DDC">
        <w:rPr>
          <w:rFonts w:ascii="宋体" w:eastAsia="等线" w:hAnsi="宋体"/>
          <w:szCs w:val="21"/>
        </w:rPr>
        <w:t>。</w:t>
      </w:r>
      <w:r w:rsidRPr="00407DDC">
        <w:rPr>
          <w:rFonts w:ascii="宋体" w:eastAsia="等线" w:hAnsi="宋体"/>
          <w:szCs w:val="21"/>
        </w:rPr>
        <w:t xml:space="preserve"> </w:t>
      </w:r>
    </w:p>
    <w:p w14:paraId="6A8E21AE" w14:textId="77777777" w:rsidR="00E472F5" w:rsidRPr="00407DDC" w:rsidRDefault="00000000">
      <w:pPr>
        <w:spacing w:line="400" w:lineRule="exact"/>
        <w:ind w:firstLineChars="200" w:firstLine="420"/>
        <w:rPr>
          <w:rFonts w:ascii="等线" w:eastAsia="等线" w:hAnsi="等线"/>
          <w:szCs w:val="21"/>
        </w:rPr>
      </w:pPr>
      <w:r w:rsidRPr="00407DDC">
        <w:rPr>
          <w:rFonts w:ascii="宋体" w:eastAsia="等线" w:hAnsi="宋体" w:hint="eastAsia"/>
          <w:szCs w:val="21"/>
        </w:rPr>
        <w:t>六、</w:t>
      </w:r>
      <w:r w:rsidRPr="00407DDC">
        <w:rPr>
          <w:rFonts w:ascii="宋体" w:eastAsia="等线" w:hAnsi="宋体"/>
          <w:szCs w:val="21"/>
        </w:rPr>
        <w:t>本保函项下的基础交易不成立、不生效、无效、被撤销、被解除，不影响本保函的独立有效。</w:t>
      </w:r>
    </w:p>
    <w:p w14:paraId="69AEF895" w14:textId="77777777" w:rsidR="00E472F5" w:rsidRPr="00407DDC" w:rsidRDefault="00000000">
      <w:pPr>
        <w:spacing w:line="400" w:lineRule="exact"/>
        <w:ind w:firstLineChars="200" w:firstLine="420"/>
        <w:rPr>
          <w:rFonts w:ascii="宋体" w:eastAsia="等线" w:hAnsi="宋体"/>
          <w:szCs w:val="21"/>
        </w:rPr>
      </w:pPr>
      <w:r w:rsidRPr="00407DDC">
        <w:rPr>
          <w:rFonts w:ascii="宋体" w:eastAsia="等线" w:hAnsi="宋体" w:hint="eastAsia"/>
          <w:szCs w:val="21"/>
        </w:rPr>
        <w:t>七、</w:t>
      </w:r>
      <w:r w:rsidRPr="00407DDC">
        <w:rPr>
          <w:rFonts w:ascii="宋体" w:eastAsia="等线" w:hAnsi="宋体"/>
          <w:szCs w:val="21"/>
        </w:rPr>
        <w:t>本保函项下的义务和责任均在保函</w:t>
      </w:r>
      <w:r w:rsidRPr="00407DDC">
        <w:rPr>
          <w:rFonts w:ascii="宋体" w:eastAsia="等线" w:hAnsi="宋体" w:hint="eastAsia"/>
          <w:szCs w:val="21"/>
        </w:rPr>
        <w:t>有效期</w:t>
      </w:r>
      <w:r w:rsidRPr="00407DDC">
        <w:rPr>
          <w:rFonts w:ascii="宋体" w:eastAsia="等线" w:hAnsi="宋体"/>
          <w:szCs w:val="21"/>
        </w:rPr>
        <w:t>到期后自动消灭。</w:t>
      </w:r>
      <w:r w:rsidRPr="00407DDC">
        <w:rPr>
          <w:rFonts w:ascii="宋体" w:eastAsia="等线" w:hAnsi="宋体"/>
          <w:szCs w:val="21"/>
        </w:rPr>
        <w:t xml:space="preserve"> </w:t>
      </w:r>
    </w:p>
    <w:p w14:paraId="78836D4D" w14:textId="77777777" w:rsidR="00E472F5" w:rsidRPr="00407DDC" w:rsidRDefault="00000000">
      <w:pPr>
        <w:spacing w:line="400" w:lineRule="exact"/>
        <w:ind w:firstLineChars="200" w:firstLine="420"/>
        <w:rPr>
          <w:rFonts w:ascii="宋体" w:eastAsia="等线" w:hAnsi="宋体"/>
          <w:szCs w:val="21"/>
        </w:rPr>
      </w:pPr>
      <w:r w:rsidRPr="00407DDC">
        <w:rPr>
          <w:rFonts w:ascii="宋体" w:eastAsia="等线" w:hAnsi="宋体" w:hint="eastAsia"/>
          <w:szCs w:val="21"/>
        </w:rPr>
        <w:t>八、</w:t>
      </w:r>
      <w:r w:rsidRPr="00407DDC">
        <w:rPr>
          <w:rFonts w:ascii="宋体" w:eastAsia="等线" w:hAnsi="宋体"/>
          <w:szCs w:val="21"/>
        </w:rPr>
        <w:t>本保函</w:t>
      </w:r>
      <w:r w:rsidRPr="00407DDC">
        <w:rPr>
          <w:rFonts w:ascii="宋体" w:eastAsia="等线" w:hAnsi="宋体" w:hint="eastAsia"/>
          <w:szCs w:val="21"/>
        </w:rPr>
        <w:t>适用的法律为中华人民共和国法律，因本保函产生的纠纷案件，由申请人所在地人民法院管辖。</w:t>
      </w:r>
      <w:r w:rsidRPr="00407DDC">
        <w:rPr>
          <w:rFonts w:ascii="宋体" w:eastAsia="等线" w:hAnsi="宋体"/>
          <w:szCs w:val="21"/>
        </w:rPr>
        <w:t xml:space="preserve"> </w:t>
      </w:r>
    </w:p>
    <w:p w14:paraId="650528DE"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九、</w:t>
      </w:r>
      <w:r w:rsidRPr="00407DDC">
        <w:rPr>
          <w:rFonts w:ascii="宋体" w:eastAsia="等线" w:hAnsi="宋体"/>
          <w:szCs w:val="21"/>
        </w:rPr>
        <w:t>本保函自我方法定代表人</w:t>
      </w:r>
      <w:r w:rsidRPr="00407DDC">
        <w:rPr>
          <w:rFonts w:ascii="宋体" w:eastAsia="等线" w:hAnsi="宋体" w:hint="eastAsia"/>
          <w:szCs w:val="21"/>
        </w:rPr>
        <w:t>或授权代表</w:t>
      </w:r>
      <w:r w:rsidRPr="00407DDC">
        <w:rPr>
          <w:rFonts w:ascii="宋体" w:eastAsia="等线" w:hAnsi="宋体"/>
          <w:szCs w:val="21"/>
        </w:rPr>
        <w:t>签字</w:t>
      </w:r>
      <w:r w:rsidRPr="00407DDC">
        <w:rPr>
          <w:rFonts w:ascii="宋体" w:eastAsia="等线" w:hAnsi="宋体" w:hint="eastAsia"/>
          <w:szCs w:val="21"/>
        </w:rPr>
        <w:t>并</w:t>
      </w:r>
      <w:r w:rsidRPr="00407DDC">
        <w:rPr>
          <w:rFonts w:ascii="宋体" w:eastAsia="等线" w:hAnsi="宋体"/>
          <w:szCs w:val="21"/>
        </w:rPr>
        <w:t>加盖公章之日起生效。</w:t>
      </w:r>
      <w:r w:rsidRPr="00407DDC">
        <w:rPr>
          <w:rFonts w:ascii="宋体" w:eastAsia="等线" w:hAnsi="宋体"/>
          <w:szCs w:val="21"/>
        </w:rPr>
        <w:t xml:space="preserve"> </w:t>
      </w:r>
    </w:p>
    <w:p w14:paraId="11FDBD45" w14:textId="77777777" w:rsidR="00E472F5" w:rsidRPr="00407DDC" w:rsidRDefault="00E472F5">
      <w:pPr>
        <w:spacing w:line="360" w:lineRule="auto"/>
        <w:ind w:firstLineChars="200" w:firstLine="420"/>
        <w:rPr>
          <w:rFonts w:ascii="宋体" w:eastAsia="等线" w:hAnsi="宋体"/>
          <w:szCs w:val="21"/>
        </w:rPr>
      </w:pPr>
    </w:p>
    <w:p w14:paraId="4E52B3C4" w14:textId="77777777" w:rsidR="00E472F5" w:rsidRPr="00407DDC" w:rsidRDefault="00E472F5">
      <w:pPr>
        <w:spacing w:line="360" w:lineRule="auto"/>
        <w:ind w:firstLineChars="200" w:firstLine="420"/>
        <w:rPr>
          <w:rFonts w:ascii="宋体" w:eastAsia="等线" w:hAnsi="宋体"/>
          <w:szCs w:val="21"/>
        </w:rPr>
      </w:pPr>
    </w:p>
    <w:p w14:paraId="55C74CC7"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开</w:t>
      </w:r>
      <w:r w:rsidRPr="00407DDC">
        <w:rPr>
          <w:rFonts w:ascii="宋体" w:eastAsia="等线" w:hAnsi="宋体" w:hint="eastAsia"/>
          <w:szCs w:val="21"/>
        </w:rPr>
        <w:t xml:space="preserve"> </w:t>
      </w:r>
      <w:r w:rsidRPr="00407DDC">
        <w:rPr>
          <w:rFonts w:ascii="宋体" w:eastAsia="等线" w:hAnsi="宋体" w:hint="eastAsia"/>
          <w:szCs w:val="21"/>
        </w:rPr>
        <w:t>立</w:t>
      </w:r>
      <w:r w:rsidRPr="00407DDC">
        <w:rPr>
          <w:rFonts w:ascii="宋体" w:eastAsia="等线" w:hAnsi="宋体" w:hint="eastAsia"/>
          <w:szCs w:val="21"/>
        </w:rPr>
        <w:t xml:space="preserve"> </w:t>
      </w:r>
      <w:r w:rsidRPr="00407DDC">
        <w:rPr>
          <w:rFonts w:ascii="宋体" w:eastAsia="等线" w:hAnsi="宋体" w:hint="eastAsia"/>
          <w:szCs w:val="21"/>
        </w:rPr>
        <w:t>人</w:t>
      </w:r>
      <w:r w:rsidRPr="00407DDC">
        <w:rPr>
          <w:rFonts w:ascii="宋体" w:eastAsia="等线" w:hAnsi="宋体"/>
          <w:szCs w:val="21"/>
        </w:rPr>
        <w:t>：</w:t>
      </w:r>
      <w:r w:rsidRPr="00407DDC">
        <w:rPr>
          <w:rFonts w:ascii="宋体" w:eastAsia="等线" w:hAnsi="宋体"/>
          <w:szCs w:val="21"/>
          <w:u w:val="single"/>
        </w:rPr>
        <w:t xml:space="preserve">                </w:t>
      </w:r>
      <w:r w:rsidRPr="00407DDC">
        <w:rPr>
          <w:rFonts w:ascii="宋体" w:eastAsia="等线" w:hAnsi="宋体" w:hint="eastAsia"/>
          <w:szCs w:val="21"/>
          <w:u w:val="single"/>
        </w:rPr>
        <w:t xml:space="preserve">             </w:t>
      </w:r>
      <w:r w:rsidRPr="00407DDC">
        <w:rPr>
          <w:rFonts w:ascii="宋体" w:eastAsia="等线" w:hAnsi="宋体"/>
          <w:szCs w:val="21"/>
          <w:u w:val="single"/>
        </w:rPr>
        <w:t xml:space="preserve"> </w:t>
      </w:r>
      <w:r w:rsidRPr="00407DDC">
        <w:rPr>
          <w:rFonts w:ascii="宋体" w:eastAsia="等线" w:hAnsi="宋体"/>
          <w:szCs w:val="21"/>
        </w:rPr>
        <w:t>（</w:t>
      </w:r>
      <w:r w:rsidRPr="00407DDC">
        <w:rPr>
          <w:rFonts w:ascii="宋体" w:eastAsia="等线" w:hAnsi="宋体" w:hint="eastAsia"/>
          <w:szCs w:val="21"/>
        </w:rPr>
        <w:t>公</w:t>
      </w:r>
      <w:r w:rsidRPr="00407DDC">
        <w:rPr>
          <w:rFonts w:ascii="宋体" w:eastAsia="等线" w:hAnsi="宋体"/>
          <w:szCs w:val="21"/>
        </w:rPr>
        <w:t>章）</w:t>
      </w:r>
      <w:r w:rsidRPr="00407DDC">
        <w:rPr>
          <w:rFonts w:ascii="宋体" w:eastAsia="等线" w:hAnsi="宋体"/>
          <w:szCs w:val="21"/>
        </w:rPr>
        <w:t xml:space="preserve"> </w:t>
      </w:r>
    </w:p>
    <w:p w14:paraId="59D961AE"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法定代表人（或授权代表）：</w:t>
      </w:r>
      <w:r w:rsidRPr="00407DDC">
        <w:rPr>
          <w:rFonts w:ascii="宋体" w:eastAsia="等线" w:hAnsi="宋体"/>
          <w:szCs w:val="21"/>
          <w:u w:val="single"/>
        </w:rPr>
        <w:t xml:space="preserve">               </w:t>
      </w:r>
      <w:r w:rsidRPr="00407DDC">
        <w:rPr>
          <w:rFonts w:ascii="宋体" w:eastAsia="等线" w:hAnsi="宋体"/>
          <w:szCs w:val="21"/>
        </w:rPr>
        <w:t>（签字）</w:t>
      </w:r>
      <w:r w:rsidRPr="00407DDC">
        <w:rPr>
          <w:rFonts w:ascii="宋体" w:eastAsia="等线" w:hAnsi="宋体"/>
          <w:szCs w:val="21"/>
        </w:rPr>
        <w:t xml:space="preserve"> </w:t>
      </w:r>
    </w:p>
    <w:p w14:paraId="038545ED"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地</w:t>
      </w:r>
      <w:r w:rsidRPr="00407DDC">
        <w:rPr>
          <w:rFonts w:ascii="宋体" w:eastAsia="等线" w:hAnsi="宋体"/>
          <w:szCs w:val="21"/>
        </w:rPr>
        <w:t xml:space="preserve">    </w:t>
      </w:r>
      <w:r w:rsidRPr="00407DDC">
        <w:rPr>
          <w:rFonts w:ascii="宋体" w:eastAsia="等线" w:hAnsi="宋体"/>
          <w:szCs w:val="21"/>
        </w:rPr>
        <w:t>址：</w:t>
      </w:r>
      <w:r w:rsidRPr="00407DDC">
        <w:rPr>
          <w:rFonts w:ascii="宋体" w:eastAsia="等线" w:hAnsi="宋体"/>
          <w:szCs w:val="21"/>
          <w:u w:val="single"/>
        </w:rPr>
        <w:t xml:space="preserve">                                       </w:t>
      </w:r>
    </w:p>
    <w:p w14:paraId="2AD85649"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邮政编码：</w:t>
      </w:r>
      <w:r w:rsidRPr="00407DDC">
        <w:rPr>
          <w:rFonts w:ascii="宋体" w:eastAsia="等线" w:hAnsi="宋体"/>
          <w:szCs w:val="21"/>
          <w:u w:val="single"/>
        </w:rPr>
        <w:t xml:space="preserve">                 </w:t>
      </w:r>
    </w:p>
    <w:p w14:paraId="48730968" w14:textId="77777777" w:rsidR="00E472F5" w:rsidRPr="00407DDC" w:rsidRDefault="00000000">
      <w:pPr>
        <w:spacing w:line="360" w:lineRule="auto"/>
        <w:ind w:firstLineChars="200" w:firstLine="420"/>
        <w:rPr>
          <w:rFonts w:ascii="宋体" w:eastAsia="等线" w:hAnsi="宋体"/>
          <w:szCs w:val="21"/>
        </w:rPr>
      </w:pPr>
      <w:r w:rsidRPr="00407DDC">
        <w:rPr>
          <w:rFonts w:ascii="宋体" w:eastAsia="等线" w:hAnsi="宋体" w:hint="eastAsia"/>
          <w:szCs w:val="21"/>
        </w:rPr>
        <w:t>电</w:t>
      </w:r>
      <w:r w:rsidRPr="00407DDC">
        <w:rPr>
          <w:rFonts w:ascii="宋体" w:eastAsia="等线" w:hAnsi="宋体"/>
          <w:szCs w:val="21"/>
        </w:rPr>
        <w:t xml:space="preserve">    </w:t>
      </w:r>
      <w:r w:rsidRPr="00407DDC">
        <w:rPr>
          <w:rFonts w:ascii="宋体" w:eastAsia="等线" w:hAnsi="宋体"/>
          <w:szCs w:val="21"/>
        </w:rPr>
        <w:t>话：</w:t>
      </w:r>
      <w:r w:rsidRPr="00407DDC">
        <w:rPr>
          <w:rFonts w:ascii="宋体" w:eastAsia="等线" w:hAnsi="宋体"/>
          <w:szCs w:val="21"/>
          <w:u w:val="single"/>
        </w:rPr>
        <w:t xml:space="preserve">                 </w:t>
      </w:r>
    </w:p>
    <w:p w14:paraId="003CC14A" w14:textId="77777777" w:rsidR="00E472F5" w:rsidRPr="00407DDC" w:rsidRDefault="00000000">
      <w:pPr>
        <w:spacing w:line="360" w:lineRule="auto"/>
        <w:ind w:firstLineChars="200" w:firstLine="420"/>
        <w:rPr>
          <w:rFonts w:ascii="宋体" w:eastAsia="等线" w:hAnsi="宋体"/>
          <w:szCs w:val="21"/>
          <w:u w:val="single"/>
        </w:rPr>
      </w:pPr>
      <w:r w:rsidRPr="00407DDC">
        <w:rPr>
          <w:rFonts w:ascii="宋体" w:eastAsia="等线" w:hAnsi="宋体" w:hint="eastAsia"/>
          <w:szCs w:val="21"/>
        </w:rPr>
        <w:t>传</w:t>
      </w:r>
      <w:r w:rsidRPr="00407DDC">
        <w:rPr>
          <w:rFonts w:ascii="宋体" w:eastAsia="等线" w:hAnsi="宋体"/>
          <w:szCs w:val="21"/>
        </w:rPr>
        <w:t xml:space="preserve">    </w:t>
      </w:r>
      <w:r w:rsidRPr="00407DDC">
        <w:rPr>
          <w:rFonts w:ascii="宋体" w:eastAsia="等线" w:hAnsi="宋体"/>
          <w:szCs w:val="21"/>
        </w:rPr>
        <w:t>真：</w:t>
      </w:r>
      <w:r w:rsidRPr="00407DDC">
        <w:rPr>
          <w:rFonts w:ascii="宋体" w:eastAsia="等线" w:hAnsi="宋体"/>
          <w:szCs w:val="21"/>
          <w:u w:val="single"/>
        </w:rPr>
        <w:t xml:space="preserve">                 </w:t>
      </w:r>
    </w:p>
    <w:p w14:paraId="35CFD394" w14:textId="77777777" w:rsidR="00E472F5" w:rsidRPr="00407DDC" w:rsidRDefault="00000000">
      <w:pPr>
        <w:snapToGrid w:val="0"/>
        <w:spacing w:line="400" w:lineRule="exact"/>
        <w:rPr>
          <w:szCs w:val="21"/>
        </w:rPr>
      </w:pPr>
      <w:r w:rsidRPr="00407DDC">
        <w:rPr>
          <w:rFonts w:ascii="宋体" w:eastAsia="等线" w:hAnsi="宋体" w:hint="eastAsia"/>
          <w:szCs w:val="21"/>
        </w:rPr>
        <w:t>开立时间：</w:t>
      </w:r>
      <w:r w:rsidRPr="00407DDC">
        <w:rPr>
          <w:rFonts w:ascii="宋体" w:eastAsia="等线" w:hAnsi="宋体"/>
          <w:szCs w:val="21"/>
          <w:u w:val="single"/>
        </w:rPr>
        <w:t xml:space="preserve">      </w:t>
      </w:r>
      <w:r w:rsidRPr="00407DDC">
        <w:rPr>
          <w:rFonts w:ascii="宋体" w:eastAsia="等线" w:hAnsi="宋体"/>
          <w:szCs w:val="21"/>
        </w:rPr>
        <w:t>年</w:t>
      </w:r>
      <w:r w:rsidRPr="00407DDC">
        <w:rPr>
          <w:rFonts w:ascii="宋体" w:eastAsia="等线" w:hAnsi="宋体"/>
          <w:szCs w:val="21"/>
          <w:u w:val="single"/>
        </w:rPr>
        <w:t xml:space="preserve">      </w:t>
      </w:r>
      <w:r w:rsidRPr="00407DDC">
        <w:rPr>
          <w:rFonts w:ascii="宋体" w:eastAsia="等线" w:hAnsi="宋体"/>
          <w:szCs w:val="21"/>
        </w:rPr>
        <w:t>月</w:t>
      </w:r>
      <w:r w:rsidRPr="00407DDC">
        <w:rPr>
          <w:rFonts w:ascii="宋体" w:eastAsia="等线" w:hAnsi="宋体"/>
          <w:szCs w:val="21"/>
          <w:u w:val="single"/>
        </w:rPr>
        <w:t xml:space="preserve">    </w:t>
      </w:r>
      <w:r w:rsidRPr="00407DDC">
        <w:rPr>
          <w:rFonts w:ascii="宋体" w:eastAsia="等线" w:hAnsi="宋体" w:hint="eastAsia"/>
          <w:szCs w:val="21"/>
        </w:rPr>
        <w:t>日</w:t>
      </w:r>
      <w:permEnd w:id="1533162568"/>
    </w:p>
    <w:p w14:paraId="00F4A83E" w14:textId="77777777" w:rsidR="00E472F5" w:rsidRPr="00407DDC" w:rsidRDefault="00000000">
      <w:pPr>
        <w:snapToGrid w:val="0"/>
        <w:spacing w:line="400" w:lineRule="exact"/>
        <w:jc w:val="center"/>
        <w:outlineLvl w:val="0"/>
        <w:rPr>
          <w:rFonts w:ascii="宋体" w:hAnsi="宋体"/>
          <w:b/>
          <w:bCs/>
          <w:kern w:val="44"/>
          <w:sz w:val="36"/>
          <w:szCs w:val="36"/>
        </w:rPr>
      </w:pPr>
      <w:r w:rsidRPr="00407DDC">
        <w:rPr>
          <w:rFonts w:ascii="宋体" w:hAnsi="宋体" w:hint="eastAsia"/>
          <w:kern w:val="0"/>
          <w:szCs w:val="21"/>
        </w:rPr>
        <w:br w:type="page"/>
      </w:r>
      <w:bookmarkStart w:id="576" w:name="_Toc96524005"/>
      <w:r w:rsidRPr="00407DDC">
        <w:rPr>
          <w:rFonts w:ascii="宋体" w:hAnsi="宋体" w:hint="eastAsia"/>
          <w:b/>
          <w:bCs/>
          <w:kern w:val="44"/>
          <w:sz w:val="36"/>
          <w:szCs w:val="36"/>
        </w:rPr>
        <w:lastRenderedPageBreak/>
        <w:t>第六章  投标文件格式（参考）</w:t>
      </w:r>
      <w:bookmarkEnd w:id="576"/>
    </w:p>
    <w:p w14:paraId="44E6FB5C" w14:textId="77777777" w:rsidR="00E472F5" w:rsidRPr="00407DDC" w:rsidRDefault="00000000">
      <w:pPr>
        <w:snapToGrid w:val="0"/>
        <w:spacing w:line="400" w:lineRule="exact"/>
        <w:jc w:val="center"/>
        <w:rPr>
          <w:szCs w:val="21"/>
        </w:rPr>
      </w:pPr>
      <w:r w:rsidRPr="00407DDC">
        <w:rPr>
          <w:rFonts w:hint="eastAsia"/>
          <w:szCs w:val="21"/>
        </w:rPr>
        <w:t>（未提供格式的按招标文件规定编制）</w:t>
      </w:r>
    </w:p>
    <w:p w14:paraId="6C45D209" w14:textId="77777777" w:rsidR="00E472F5" w:rsidRPr="00407DDC" w:rsidRDefault="00E472F5">
      <w:pPr>
        <w:snapToGrid w:val="0"/>
        <w:spacing w:line="400" w:lineRule="exact"/>
        <w:rPr>
          <w:rFonts w:eastAsia="黑体"/>
          <w:sz w:val="20"/>
          <w:szCs w:val="20"/>
        </w:rPr>
      </w:pPr>
    </w:p>
    <w:p w14:paraId="4D9791DD" w14:textId="77777777" w:rsidR="00E472F5" w:rsidRPr="00407DDC" w:rsidRDefault="00000000">
      <w:pPr>
        <w:snapToGrid w:val="0"/>
        <w:spacing w:line="400" w:lineRule="exact"/>
        <w:jc w:val="center"/>
        <w:rPr>
          <w:sz w:val="32"/>
          <w:szCs w:val="32"/>
        </w:rPr>
      </w:pPr>
      <w:r w:rsidRPr="00407DDC">
        <w:rPr>
          <w:rFonts w:hint="eastAsia"/>
          <w:sz w:val="32"/>
          <w:szCs w:val="32"/>
        </w:rPr>
        <w:t>第一部分（设计团队招标）</w:t>
      </w:r>
    </w:p>
    <w:p w14:paraId="4AC3A905" w14:textId="77777777" w:rsidR="00E472F5" w:rsidRPr="00407DDC" w:rsidRDefault="00000000">
      <w:pPr>
        <w:snapToGrid w:val="0"/>
        <w:spacing w:line="400" w:lineRule="exact"/>
        <w:jc w:val="center"/>
        <w:rPr>
          <w:sz w:val="32"/>
          <w:szCs w:val="32"/>
        </w:rPr>
      </w:pPr>
      <w:proofErr w:type="gramStart"/>
      <w:r w:rsidRPr="00407DDC">
        <w:rPr>
          <w:rFonts w:hint="eastAsia"/>
          <w:sz w:val="32"/>
          <w:szCs w:val="32"/>
        </w:rPr>
        <w:t>标函技术标</w:t>
      </w:r>
      <w:proofErr w:type="gramEnd"/>
    </w:p>
    <w:p w14:paraId="4F380792" w14:textId="77777777" w:rsidR="00E472F5" w:rsidRPr="00407DDC" w:rsidRDefault="00000000">
      <w:pPr>
        <w:snapToGrid w:val="0"/>
        <w:spacing w:line="400" w:lineRule="exact"/>
        <w:jc w:val="center"/>
        <w:rPr>
          <w:rFonts w:cs="Courier New"/>
          <w:sz w:val="18"/>
          <w:szCs w:val="18"/>
        </w:rPr>
      </w:pPr>
      <w:r w:rsidRPr="00407DDC">
        <w:rPr>
          <w:rFonts w:cs="Courier New" w:hint="eastAsia"/>
          <w:sz w:val="18"/>
          <w:szCs w:val="18"/>
        </w:rPr>
        <w:t>正本或副本</w:t>
      </w:r>
    </w:p>
    <w:p w14:paraId="33875550" w14:textId="77777777" w:rsidR="00E472F5" w:rsidRPr="00407DDC" w:rsidRDefault="00E472F5">
      <w:pPr>
        <w:snapToGrid w:val="0"/>
        <w:spacing w:line="400" w:lineRule="exact"/>
        <w:jc w:val="center"/>
        <w:rPr>
          <w:rFonts w:cs="Courier New"/>
          <w:sz w:val="36"/>
          <w:szCs w:val="21"/>
        </w:rPr>
      </w:pPr>
    </w:p>
    <w:p w14:paraId="69E0BFC4" w14:textId="77777777" w:rsidR="00E472F5" w:rsidRPr="00407DDC" w:rsidRDefault="00000000">
      <w:pPr>
        <w:snapToGrid w:val="0"/>
        <w:spacing w:line="400" w:lineRule="exact"/>
        <w:jc w:val="center"/>
        <w:rPr>
          <w:rFonts w:cs="Courier New"/>
          <w:sz w:val="36"/>
          <w:szCs w:val="36"/>
        </w:rPr>
      </w:pPr>
      <w:permStart w:id="1697677112" w:edGrp="everyone"/>
      <w:r w:rsidRPr="00407DDC">
        <w:rPr>
          <w:rFonts w:cs="Courier New"/>
          <w:sz w:val="36"/>
          <w:szCs w:val="36"/>
          <w:u w:val="single"/>
        </w:rPr>
        <w:t xml:space="preserve">            </w:t>
      </w:r>
      <w:r w:rsidRPr="00407DDC">
        <w:rPr>
          <w:rFonts w:cs="Courier New" w:hint="eastAsia"/>
          <w:sz w:val="36"/>
          <w:szCs w:val="36"/>
        </w:rPr>
        <w:t>（项目名称）</w:t>
      </w:r>
      <w:permEnd w:id="1697677112"/>
      <w:r w:rsidRPr="00407DDC">
        <w:rPr>
          <w:rFonts w:cs="Courier New" w:hint="eastAsia"/>
          <w:sz w:val="36"/>
          <w:szCs w:val="36"/>
        </w:rPr>
        <w:t>设计招标</w:t>
      </w:r>
    </w:p>
    <w:p w14:paraId="6E29BD02" w14:textId="77777777" w:rsidR="00E472F5" w:rsidRPr="00407DDC" w:rsidRDefault="00E472F5">
      <w:pPr>
        <w:snapToGrid w:val="0"/>
        <w:spacing w:before="240" w:after="240" w:line="400" w:lineRule="exact"/>
        <w:jc w:val="center"/>
        <w:rPr>
          <w:rFonts w:cs="Courier New"/>
          <w:sz w:val="32"/>
          <w:szCs w:val="21"/>
        </w:rPr>
      </w:pPr>
    </w:p>
    <w:p w14:paraId="5244EAC4" w14:textId="77777777" w:rsidR="00E472F5" w:rsidRPr="00407DDC" w:rsidRDefault="00E472F5">
      <w:pPr>
        <w:snapToGrid w:val="0"/>
        <w:spacing w:before="240" w:after="240" w:line="400" w:lineRule="exact"/>
        <w:jc w:val="center"/>
        <w:rPr>
          <w:rFonts w:cs="Courier New"/>
          <w:sz w:val="32"/>
          <w:szCs w:val="21"/>
        </w:rPr>
      </w:pPr>
    </w:p>
    <w:p w14:paraId="38EF308E" w14:textId="77777777" w:rsidR="00E472F5" w:rsidRPr="00407DDC" w:rsidRDefault="00E472F5">
      <w:pPr>
        <w:snapToGrid w:val="0"/>
        <w:spacing w:before="240" w:after="240" w:line="400" w:lineRule="exact"/>
        <w:rPr>
          <w:rFonts w:cs="Courier New"/>
          <w:sz w:val="32"/>
          <w:szCs w:val="21"/>
        </w:rPr>
      </w:pPr>
    </w:p>
    <w:p w14:paraId="4B2678C6" w14:textId="77777777" w:rsidR="00E472F5" w:rsidRPr="00407DDC" w:rsidRDefault="00000000">
      <w:pPr>
        <w:snapToGrid w:val="0"/>
        <w:spacing w:line="360" w:lineRule="auto"/>
        <w:jc w:val="center"/>
        <w:rPr>
          <w:bCs/>
          <w:sz w:val="72"/>
          <w:szCs w:val="72"/>
        </w:rPr>
      </w:pPr>
      <w:r w:rsidRPr="00407DDC">
        <w:rPr>
          <w:rFonts w:hint="eastAsia"/>
          <w:bCs/>
          <w:sz w:val="72"/>
          <w:szCs w:val="72"/>
        </w:rPr>
        <w:t>投标文件</w:t>
      </w:r>
    </w:p>
    <w:p w14:paraId="1DF41ED2" w14:textId="77777777" w:rsidR="00E472F5" w:rsidRPr="00407DDC" w:rsidRDefault="00E472F5">
      <w:pPr>
        <w:snapToGrid w:val="0"/>
        <w:spacing w:line="400" w:lineRule="exact"/>
        <w:jc w:val="center"/>
        <w:rPr>
          <w:bCs/>
          <w:sz w:val="52"/>
          <w:szCs w:val="52"/>
        </w:rPr>
      </w:pPr>
    </w:p>
    <w:p w14:paraId="394F1E6E" w14:textId="77777777" w:rsidR="00E472F5" w:rsidRPr="00407DDC" w:rsidRDefault="00E472F5">
      <w:pPr>
        <w:snapToGrid w:val="0"/>
        <w:spacing w:line="400" w:lineRule="exact"/>
        <w:jc w:val="center"/>
        <w:rPr>
          <w:bCs/>
          <w:sz w:val="52"/>
          <w:szCs w:val="52"/>
        </w:rPr>
      </w:pPr>
    </w:p>
    <w:p w14:paraId="2B4F2805" w14:textId="77777777" w:rsidR="00E472F5" w:rsidRPr="00407DDC" w:rsidRDefault="00E472F5">
      <w:pPr>
        <w:snapToGrid w:val="0"/>
        <w:spacing w:line="400" w:lineRule="exact"/>
        <w:jc w:val="center"/>
        <w:rPr>
          <w:bCs/>
          <w:sz w:val="52"/>
          <w:szCs w:val="52"/>
        </w:rPr>
      </w:pPr>
    </w:p>
    <w:p w14:paraId="16BF1B4A" w14:textId="77777777" w:rsidR="00E472F5" w:rsidRPr="00407DDC" w:rsidRDefault="00E472F5">
      <w:pPr>
        <w:snapToGrid w:val="0"/>
        <w:spacing w:line="400" w:lineRule="exact"/>
        <w:jc w:val="center"/>
        <w:rPr>
          <w:bCs/>
          <w:sz w:val="52"/>
          <w:szCs w:val="52"/>
        </w:rPr>
      </w:pPr>
    </w:p>
    <w:p w14:paraId="3C86A6B2" w14:textId="77777777" w:rsidR="00E472F5" w:rsidRPr="00407DDC" w:rsidRDefault="00000000">
      <w:pPr>
        <w:snapToGrid w:val="0"/>
        <w:spacing w:before="120" w:after="120" w:line="400" w:lineRule="exact"/>
        <w:ind w:firstLineChars="200" w:firstLine="560"/>
        <w:rPr>
          <w:rFonts w:cs="Courier New"/>
          <w:sz w:val="28"/>
          <w:szCs w:val="28"/>
          <w:u w:val="single"/>
        </w:rPr>
      </w:pPr>
      <w:r w:rsidRPr="00407DDC">
        <w:rPr>
          <w:rFonts w:cs="Courier New" w:hint="eastAsia"/>
          <w:sz w:val="28"/>
          <w:szCs w:val="21"/>
        </w:rPr>
        <w:t>投</w:t>
      </w:r>
      <w:r w:rsidRPr="00407DDC">
        <w:rPr>
          <w:rFonts w:cs="Courier New"/>
          <w:sz w:val="28"/>
          <w:szCs w:val="21"/>
        </w:rPr>
        <w:t xml:space="preserve">  </w:t>
      </w:r>
      <w:r w:rsidRPr="00407DDC">
        <w:rPr>
          <w:rFonts w:cs="Courier New" w:hint="eastAsia"/>
          <w:sz w:val="28"/>
          <w:szCs w:val="21"/>
        </w:rPr>
        <w:t>标</w:t>
      </w:r>
      <w:r w:rsidRPr="00407DDC">
        <w:rPr>
          <w:rFonts w:cs="Courier New"/>
          <w:sz w:val="28"/>
          <w:szCs w:val="21"/>
        </w:rPr>
        <w:t xml:space="preserve">  </w:t>
      </w:r>
      <w:r w:rsidRPr="00407DDC">
        <w:rPr>
          <w:rFonts w:cs="Courier New" w:hint="eastAsia"/>
          <w:sz w:val="28"/>
          <w:szCs w:val="21"/>
        </w:rPr>
        <w:t>文</w:t>
      </w:r>
      <w:r w:rsidRPr="00407DDC">
        <w:rPr>
          <w:rFonts w:cs="Courier New"/>
          <w:sz w:val="28"/>
          <w:szCs w:val="21"/>
        </w:rPr>
        <w:t xml:space="preserve">  </w:t>
      </w:r>
      <w:r w:rsidRPr="00407DDC">
        <w:rPr>
          <w:rFonts w:cs="Courier New" w:hint="eastAsia"/>
          <w:sz w:val="28"/>
          <w:szCs w:val="21"/>
        </w:rPr>
        <w:t>件</w:t>
      </w:r>
      <w:r w:rsidRPr="00407DDC">
        <w:rPr>
          <w:rFonts w:cs="Courier New"/>
          <w:sz w:val="28"/>
          <w:szCs w:val="21"/>
        </w:rPr>
        <w:t xml:space="preserve">  </w:t>
      </w:r>
      <w:r w:rsidRPr="00407DDC">
        <w:rPr>
          <w:rFonts w:cs="Courier New" w:hint="eastAsia"/>
          <w:sz w:val="28"/>
          <w:szCs w:val="21"/>
        </w:rPr>
        <w:t>内</w:t>
      </w:r>
      <w:r w:rsidRPr="00407DDC">
        <w:rPr>
          <w:rFonts w:cs="Courier New"/>
          <w:sz w:val="28"/>
          <w:szCs w:val="21"/>
        </w:rPr>
        <w:t xml:space="preserve">  </w:t>
      </w:r>
      <w:r w:rsidRPr="00407DDC">
        <w:rPr>
          <w:rFonts w:cs="Courier New" w:hint="eastAsia"/>
          <w:sz w:val="28"/>
          <w:szCs w:val="21"/>
        </w:rPr>
        <w:t>容：</w:t>
      </w:r>
      <w:r w:rsidRPr="00407DDC">
        <w:rPr>
          <w:rFonts w:cs="Courier New" w:hint="eastAsia"/>
          <w:sz w:val="28"/>
          <w:szCs w:val="21"/>
          <w:u w:val="single"/>
        </w:rPr>
        <w:t xml:space="preserve">　</w:t>
      </w:r>
      <w:r w:rsidRPr="00407DDC">
        <w:rPr>
          <w:rFonts w:cs="Courier New"/>
          <w:sz w:val="28"/>
          <w:szCs w:val="21"/>
          <w:u w:val="single"/>
        </w:rPr>
        <w:t xml:space="preserve">      </w:t>
      </w:r>
      <w:proofErr w:type="gramStart"/>
      <w:r w:rsidRPr="00407DDC">
        <w:rPr>
          <w:rFonts w:cs="Courier New" w:hint="eastAsia"/>
          <w:sz w:val="28"/>
          <w:szCs w:val="21"/>
          <w:u w:val="single"/>
        </w:rPr>
        <w:t>标函</w:t>
      </w:r>
      <w:r w:rsidRPr="00407DDC">
        <w:rPr>
          <w:rFonts w:cs="Courier New" w:hint="eastAsia"/>
          <w:sz w:val="28"/>
          <w:szCs w:val="28"/>
          <w:u w:val="single"/>
        </w:rPr>
        <w:t>技术标</w:t>
      </w:r>
      <w:proofErr w:type="gramEnd"/>
      <w:r w:rsidRPr="00407DDC">
        <w:rPr>
          <w:rFonts w:cs="Courier New"/>
          <w:sz w:val="28"/>
          <w:szCs w:val="28"/>
          <w:u w:val="single"/>
        </w:rPr>
        <w:t xml:space="preserve">      </w:t>
      </w:r>
      <w:r w:rsidRPr="00407DDC">
        <w:rPr>
          <w:rFonts w:cs="Courier New" w:hint="eastAsia"/>
          <w:sz w:val="28"/>
          <w:szCs w:val="28"/>
          <w:u w:val="single"/>
        </w:rPr>
        <w:t xml:space="preserve"> </w:t>
      </w:r>
    </w:p>
    <w:p w14:paraId="14B5D914" w14:textId="77777777" w:rsidR="00E472F5" w:rsidRPr="00407DDC" w:rsidRDefault="00000000">
      <w:pPr>
        <w:snapToGrid w:val="0"/>
        <w:spacing w:before="120" w:after="120" w:line="400" w:lineRule="exact"/>
        <w:ind w:firstLineChars="200" w:firstLine="560"/>
        <w:jc w:val="left"/>
        <w:rPr>
          <w:rFonts w:cs="Courier New"/>
          <w:sz w:val="28"/>
          <w:szCs w:val="28"/>
        </w:rPr>
      </w:pPr>
      <w:r w:rsidRPr="00407DDC">
        <w:rPr>
          <w:rFonts w:cs="Courier New" w:hint="eastAsia"/>
          <w:sz w:val="28"/>
          <w:szCs w:val="28"/>
        </w:rPr>
        <w:t>投</w:t>
      </w:r>
      <w:r w:rsidRPr="00407DDC">
        <w:rPr>
          <w:rFonts w:cs="Courier New"/>
          <w:sz w:val="28"/>
          <w:szCs w:val="28"/>
        </w:rPr>
        <w:t xml:space="preserve">        </w:t>
      </w:r>
      <w:r w:rsidRPr="00407DDC">
        <w:rPr>
          <w:rFonts w:cs="Courier New" w:hint="eastAsia"/>
          <w:sz w:val="28"/>
          <w:szCs w:val="28"/>
        </w:rPr>
        <w:t>标</w:t>
      </w:r>
      <w:r w:rsidRPr="00407DDC">
        <w:rPr>
          <w:rFonts w:cs="Courier New"/>
          <w:sz w:val="28"/>
          <w:szCs w:val="28"/>
        </w:rPr>
        <w:t xml:space="preserve">        </w:t>
      </w:r>
      <w:r w:rsidRPr="00407DDC">
        <w:rPr>
          <w:rFonts w:cs="Courier New" w:hint="eastAsia"/>
          <w:sz w:val="28"/>
          <w:szCs w:val="28"/>
        </w:rPr>
        <w:t>人</w:t>
      </w:r>
      <w:r w:rsidRPr="00407DDC">
        <w:rPr>
          <w:rFonts w:cs="Courier New"/>
          <w:sz w:val="28"/>
          <w:szCs w:val="28"/>
        </w:rPr>
        <w:t>:</w:t>
      </w:r>
      <w:permStart w:id="1125728027" w:edGrp="everyone"/>
      <w:r w:rsidRPr="00407DDC">
        <w:rPr>
          <w:rFonts w:cs="Courier New"/>
          <w:sz w:val="28"/>
          <w:szCs w:val="28"/>
          <w:u w:val="single"/>
        </w:rPr>
        <w:t xml:space="preserve">       </w:t>
      </w:r>
      <w:r w:rsidRPr="00407DDC">
        <w:rPr>
          <w:rFonts w:cs="Courier New" w:hint="eastAsia"/>
          <w:sz w:val="28"/>
          <w:szCs w:val="28"/>
          <w:u w:val="single"/>
        </w:rPr>
        <w:t>（盖单位章）</w:t>
      </w:r>
      <w:r w:rsidRPr="00407DDC">
        <w:rPr>
          <w:rFonts w:cs="Courier New"/>
          <w:sz w:val="28"/>
          <w:szCs w:val="28"/>
          <w:u w:val="single"/>
        </w:rPr>
        <w:t xml:space="preserve">        </w:t>
      </w:r>
    </w:p>
    <w:permEnd w:id="1125728027"/>
    <w:p w14:paraId="1F5582A6" w14:textId="77777777" w:rsidR="00E472F5" w:rsidRPr="00407DDC" w:rsidRDefault="00000000">
      <w:pPr>
        <w:snapToGrid w:val="0"/>
        <w:spacing w:before="120" w:after="120" w:line="400" w:lineRule="exact"/>
        <w:ind w:firstLineChars="200" w:firstLine="560"/>
        <w:rPr>
          <w:rFonts w:cs="Courier New"/>
          <w:sz w:val="28"/>
          <w:szCs w:val="28"/>
          <w:u w:val="single"/>
        </w:rPr>
      </w:pPr>
      <w:r w:rsidRPr="00407DDC">
        <w:rPr>
          <w:rFonts w:cs="Courier New" w:hint="eastAsia"/>
          <w:sz w:val="28"/>
          <w:szCs w:val="28"/>
        </w:rPr>
        <w:t>法定代表人或委托代理人：</w:t>
      </w:r>
      <w:permStart w:id="1701339591" w:edGrp="everyone"/>
      <w:r w:rsidRPr="00407DDC">
        <w:rPr>
          <w:rFonts w:cs="Courier New"/>
          <w:sz w:val="28"/>
          <w:szCs w:val="28"/>
          <w:u w:val="single"/>
        </w:rPr>
        <w:t xml:space="preserve">     </w:t>
      </w:r>
      <w:r w:rsidRPr="00407DDC">
        <w:rPr>
          <w:rFonts w:cs="Courier New" w:hint="eastAsia"/>
          <w:sz w:val="28"/>
          <w:szCs w:val="28"/>
          <w:u w:val="single"/>
        </w:rPr>
        <w:t>（签字或盖章）</w:t>
      </w:r>
      <w:r w:rsidRPr="00407DDC">
        <w:rPr>
          <w:rFonts w:cs="Courier New"/>
          <w:sz w:val="28"/>
          <w:szCs w:val="28"/>
          <w:u w:val="single"/>
        </w:rPr>
        <w:t xml:space="preserve">       </w:t>
      </w:r>
      <w:permEnd w:id="1701339591"/>
    </w:p>
    <w:p w14:paraId="2E81DE7E" w14:textId="77777777" w:rsidR="00E472F5" w:rsidRPr="00407DDC" w:rsidRDefault="00000000">
      <w:pPr>
        <w:snapToGrid w:val="0"/>
        <w:spacing w:before="120" w:after="120" w:line="400" w:lineRule="exact"/>
        <w:ind w:left="540"/>
        <w:rPr>
          <w:sz w:val="28"/>
          <w:szCs w:val="28"/>
        </w:rPr>
      </w:pPr>
      <w:r w:rsidRPr="00407DDC">
        <w:rPr>
          <w:rFonts w:hint="eastAsia"/>
          <w:sz w:val="28"/>
          <w:szCs w:val="28"/>
        </w:rPr>
        <w:t>日</w:t>
      </w:r>
      <w:r w:rsidRPr="00407DDC">
        <w:rPr>
          <w:sz w:val="28"/>
          <w:szCs w:val="28"/>
        </w:rPr>
        <w:t xml:space="preserve">                  </w:t>
      </w:r>
      <w:r w:rsidRPr="00407DDC">
        <w:rPr>
          <w:rFonts w:hint="eastAsia"/>
          <w:sz w:val="28"/>
          <w:szCs w:val="28"/>
        </w:rPr>
        <w:t>期：</w:t>
      </w:r>
      <w:permStart w:id="723523325" w:edGrp="everyone"/>
      <w:r w:rsidRPr="00407DDC">
        <w:rPr>
          <w:sz w:val="28"/>
          <w:szCs w:val="28"/>
          <w:u w:val="single"/>
        </w:rPr>
        <w:t xml:space="preserve">          </w:t>
      </w:r>
      <w:permEnd w:id="723523325"/>
      <w:r w:rsidRPr="00407DDC">
        <w:rPr>
          <w:rFonts w:hint="eastAsia"/>
          <w:sz w:val="28"/>
          <w:szCs w:val="28"/>
        </w:rPr>
        <w:t>年</w:t>
      </w:r>
      <w:permStart w:id="475535201" w:edGrp="everyone"/>
      <w:r w:rsidRPr="00407DDC">
        <w:rPr>
          <w:sz w:val="28"/>
          <w:szCs w:val="28"/>
          <w:u w:val="single"/>
        </w:rPr>
        <w:t xml:space="preserve">      </w:t>
      </w:r>
      <w:permEnd w:id="475535201"/>
      <w:r w:rsidRPr="00407DDC">
        <w:rPr>
          <w:rFonts w:hint="eastAsia"/>
          <w:sz w:val="28"/>
          <w:szCs w:val="28"/>
        </w:rPr>
        <w:t>月</w:t>
      </w:r>
      <w:permStart w:id="1640241005" w:edGrp="everyone"/>
      <w:r w:rsidRPr="00407DDC">
        <w:rPr>
          <w:sz w:val="28"/>
          <w:szCs w:val="28"/>
          <w:u w:val="single"/>
        </w:rPr>
        <w:t xml:space="preserve">     </w:t>
      </w:r>
      <w:permEnd w:id="1640241005"/>
      <w:r w:rsidRPr="00407DDC">
        <w:rPr>
          <w:rFonts w:hint="eastAsia"/>
          <w:sz w:val="28"/>
          <w:szCs w:val="28"/>
        </w:rPr>
        <w:t>日</w:t>
      </w:r>
    </w:p>
    <w:p w14:paraId="4741467D" w14:textId="77777777" w:rsidR="00E472F5" w:rsidRPr="00407DDC" w:rsidRDefault="00E472F5">
      <w:pPr>
        <w:snapToGrid w:val="0"/>
        <w:spacing w:line="400" w:lineRule="exact"/>
        <w:jc w:val="center"/>
        <w:rPr>
          <w:sz w:val="36"/>
          <w:szCs w:val="36"/>
        </w:rPr>
      </w:pPr>
    </w:p>
    <w:p w14:paraId="2E3A0486" w14:textId="77777777" w:rsidR="00E472F5" w:rsidRPr="00407DDC" w:rsidRDefault="00E472F5">
      <w:pPr>
        <w:snapToGrid w:val="0"/>
        <w:spacing w:line="400" w:lineRule="exact"/>
        <w:jc w:val="center"/>
        <w:rPr>
          <w:sz w:val="36"/>
          <w:szCs w:val="36"/>
        </w:rPr>
      </w:pPr>
    </w:p>
    <w:p w14:paraId="02CC5DBA" w14:textId="77777777" w:rsidR="00E472F5" w:rsidRPr="00407DDC" w:rsidRDefault="00E472F5">
      <w:pPr>
        <w:snapToGrid w:val="0"/>
        <w:spacing w:line="400" w:lineRule="exact"/>
        <w:jc w:val="center"/>
        <w:rPr>
          <w:sz w:val="36"/>
          <w:szCs w:val="36"/>
        </w:rPr>
      </w:pPr>
    </w:p>
    <w:p w14:paraId="75346243" w14:textId="77777777" w:rsidR="00E472F5" w:rsidRPr="00407DDC" w:rsidRDefault="00E472F5">
      <w:pPr>
        <w:snapToGrid w:val="0"/>
        <w:spacing w:line="400" w:lineRule="exact"/>
        <w:jc w:val="center"/>
        <w:rPr>
          <w:sz w:val="36"/>
          <w:szCs w:val="36"/>
        </w:rPr>
      </w:pPr>
    </w:p>
    <w:p w14:paraId="75AA9F4C" w14:textId="77777777" w:rsidR="00E472F5" w:rsidRPr="00407DDC" w:rsidRDefault="00E472F5">
      <w:pPr>
        <w:snapToGrid w:val="0"/>
        <w:spacing w:line="400" w:lineRule="exact"/>
        <w:jc w:val="center"/>
        <w:rPr>
          <w:sz w:val="36"/>
          <w:szCs w:val="36"/>
        </w:rPr>
      </w:pPr>
    </w:p>
    <w:p w14:paraId="2DAE1A3A" w14:textId="77777777" w:rsidR="00E472F5" w:rsidRPr="00407DDC" w:rsidRDefault="00E472F5">
      <w:pPr>
        <w:snapToGrid w:val="0"/>
        <w:spacing w:line="400" w:lineRule="exact"/>
        <w:jc w:val="center"/>
        <w:rPr>
          <w:sz w:val="36"/>
          <w:szCs w:val="36"/>
        </w:rPr>
      </w:pPr>
    </w:p>
    <w:p w14:paraId="0B30E10A" w14:textId="77777777" w:rsidR="00E472F5" w:rsidRPr="00407DDC" w:rsidRDefault="00E472F5">
      <w:pPr>
        <w:snapToGrid w:val="0"/>
        <w:spacing w:line="400" w:lineRule="exact"/>
        <w:jc w:val="center"/>
        <w:rPr>
          <w:sz w:val="36"/>
          <w:szCs w:val="36"/>
        </w:rPr>
      </w:pPr>
    </w:p>
    <w:p w14:paraId="6D35F86C" w14:textId="77777777" w:rsidR="00E472F5" w:rsidRPr="00407DDC" w:rsidRDefault="00E472F5">
      <w:pPr>
        <w:snapToGrid w:val="0"/>
        <w:spacing w:line="400" w:lineRule="exact"/>
        <w:jc w:val="center"/>
        <w:rPr>
          <w:sz w:val="36"/>
          <w:szCs w:val="36"/>
        </w:rPr>
      </w:pPr>
    </w:p>
    <w:p w14:paraId="4A88457D" w14:textId="77777777" w:rsidR="00E472F5" w:rsidRPr="00407DDC" w:rsidRDefault="00E472F5">
      <w:pPr>
        <w:snapToGrid w:val="0"/>
        <w:spacing w:line="400" w:lineRule="exact"/>
        <w:jc w:val="center"/>
        <w:rPr>
          <w:sz w:val="36"/>
          <w:szCs w:val="36"/>
        </w:rPr>
      </w:pPr>
    </w:p>
    <w:p w14:paraId="68DEA8CB" w14:textId="77777777" w:rsidR="00E472F5" w:rsidRPr="00407DDC" w:rsidRDefault="00000000">
      <w:pPr>
        <w:snapToGrid w:val="0"/>
        <w:spacing w:line="400" w:lineRule="exact"/>
        <w:jc w:val="center"/>
        <w:rPr>
          <w:sz w:val="36"/>
          <w:szCs w:val="36"/>
        </w:rPr>
      </w:pPr>
      <w:r w:rsidRPr="00407DDC">
        <w:rPr>
          <w:rFonts w:hint="eastAsia"/>
          <w:sz w:val="36"/>
          <w:szCs w:val="36"/>
        </w:rPr>
        <w:t>目</w:t>
      </w:r>
      <w:r w:rsidRPr="00407DDC">
        <w:rPr>
          <w:sz w:val="36"/>
          <w:szCs w:val="36"/>
        </w:rPr>
        <w:t xml:space="preserve">   </w:t>
      </w:r>
      <w:r w:rsidRPr="00407DDC">
        <w:rPr>
          <w:rFonts w:hint="eastAsia"/>
          <w:sz w:val="36"/>
          <w:szCs w:val="36"/>
        </w:rPr>
        <w:t>录</w:t>
      </w:r>
    </w:p>
    <w:p w14:paraId="40FE7286" w14:textId="77777777" w:rsidR="00E472F5" w:rsidRPr="00407DDC" w:rsidRDefault="00000000">
      <w:pPr>
        <w:snapToGrid w:val="0"/>
        <w:spacing w:line="400" w:lineRule="exact"/>
        <w:rPr>
          <w:szCs w:val="21"/>
        </w:rPr>
      </w:pPr>
      <w:r w:rsidRPr="00407DDC">
        <w:rPr>
          <w:szCs w:val="21"/>
        </w:rPr>
        <w:t>1</w:t>
      </w:r>
      <w:r w:rsidRPr="00407DDC">
        <w:rPr>
          <w:rFonts w:hint="eastAsia"/>
          <w:szCs w:val="21"/>
        </w:rPr>
        <w:t>、投标函；</w:t>
      </w:r>
    </w:p>
    <w:p w14:paraId="7C7C6567" w14:textId="77777777" w:rsidR="00E472F5" w:rsidRPr="00407DDC" w:rsidRDefault="00000000">
      <w:pPr>
        <w:snapToGrid w:val="0"/>
        <w:spacing w:line="400" w:lineRule="exact"/>
        <w:rPr>
          <w:szCs w:val="21"/>
        </w:rPr>
      </w:pPr>
      <w:r w:rsidRPr="00407DDC">
        <w:rPr>
          <w:szCs w:val="21"/>
        </w:rPr>
        <w:t>2</w:t>
      </w:r>
      <w:r w:rsidRPr="00407DDC">
        <w:rPr>
          <w:rFonts w:hint="eastAsia"/>
          <w:szCs w:val="21"/>
        </w:rPr>
        <w:t>、法定代表人身份证明；</w:t>
      </w:r>
    </w:p>
    <w:p w14:paraId="4B4B21BE" w14:textId="77777777" w:rsidR="00E472F5" w:rsidRPr="00407DDC" w:rsidRDefault="00000000">
      <w:pPr>
        <w:snapToGrid w:val="0"/>
        <w:spacing w:line="400" w:lineRule="exact"/>
        <w:rPr>
          <w:szCs w:val="21"/>
        </w:rPr>
      </w:pPr>
      <w:r w:rsidRPr="00407DDC">
        <w:rPr>
          <w:szCs w:val="21"/>
        </w:rPr>
        <w:t>3</w:t>
      </w:r>
      <w:r w:rsidRPr="00407DDC">
        <w:rPr>
          <w:rFonts w:hint="eastAsia"/>
          <w:szCs w:val="21"/>
        </w:rPr>
        <w:t>、法定代表人授权委托书；</w:t>
      </w:r>
    </w:p>
    <w:p w14:paraId="1C5A63A5" w14:textId="77777777" w:rsidR="00E472F5" w:rsidRPr="00407DDC" w:rsidRDefault="00000000">
      <w:pPr>
        <w:snapToGrid w:val="0"/>
        <w:spacing w:line="400" w:lineRule="exact"/>
        <w:rPr>
          <w:szCs w:val="21"/>
        </w:rPr>
      </w:pPr>
      <w:r w:rsidRPr="00407DDC">
        <w:rPr>
          <w:szCs w:val="21"/>
        </w:rPr>
        <w:t>4</w:t>
      </w:r>
      <w:r w:rsidRPr="00407DDC">
        <w:rPr>
          <w:rFonts w:hint="eastAsia"/>
          <w:szCs w:val="21"/>
        </w:rPr>
        <w:t>、投标承诺书；</w:t>
      </w:r>
    </w:p>
    <w:p w14:paraId="52AD80D0" w14:textId="77777777" w:rsidR="00E472F5" w:rsidRPr="00407DDC" w:rsidRDefault="00000000">
      <w:pPr>
        <w:snapToGrid w:val="0"/>
        <w:spacing w:line="400" w:lineRule="exact"/>
        <w:rPr>
          <w:szCs w:val="21"/>
        </w:rPr>
      </w:pPr>
      <w:r w:rsidRPr="00407DDC">
        <w:rPr>
          <w:rFonts w:hint="eastAsia"/>
          <w:szCs w:val="21"/>
        </w:rPr>
        <w:t>5</w:t>
      </w:r>
      <w:r w:rsidRPr="00407DDC">
        <w:rPr>
          <w:rFonts w:hint="eastAsia"/>
          <w:szCs w:val="21"/>
        </w:rPr>
        <w:t>、投标保证金</w:t>
      </w:r>
    </w:p>
    <w:p w14:paraId="65339D87" w14:textId="77777777" w:rsidR="00E472F5" w:rsidRPr="00407DDC" w:rsidRDefault="00000000">
      <w:pPr>
        <w:snapToGrid w:val="0"/>
        <w:spacing w:line="400" w:lineRule="exact"/>
        <w:rPr>
          <w:szCs w:val="21"/>
        </w:rPr>
      </w:pPr>
      <w:r w:rsidRPr="00407DDC">
        <w:rPr>
          <w:rFonts w:hint="eastAsia"/>
          <w:szCs w:val="21"/>
        </w:rPr>
        <w:t>6</w:t>
      </w:r>
      <w:r w:rsidRPr="00407DDC">
        <w:rPr>
          <w:rFonts w:hint="eastAsia"/>
          <w:szCs w:val="21"/>
        </w:rPr>
        <w:t>、项目设计班子人员承诺书</w:t>
      </w:r>
    </w:p>
    <w:p w14:paraId="082F2873" w14:textId="77777777" w:rsidR="00E472F5" w:rsidRPr="00407DDC" w:rsidRDefault="00000000">
      <w:pPr>
        <w:snapToGrid w:val="0"/>
        <w:spacing w:line="400" w:lineRule="exact"/>
        <w:rPr>
          <w:szCs w:val="21"/>
        </w:rPr>
      </w:pPr>
      <w:r w:rsidRPr="00407DDC">
        <w:rPr>
          <w:rFonts w:hint="eastAsia"/>
          <w:szCs w:val="21"/>
        </w:rPr>
        <w:t>7</w:t>
      </w:r>
      <w:r w:rsidRPr="00407DDC">
        <w:rPr>
          <w:rFonts w:hint="eastAsia"/>
          <w:szCs w:val="21"/>
        </w:rPr>
        <w:t>、服务质量承诺书</w:t>
      </w:r>
    </w:p>
    <w:p w14:paraId="142F868B" w14:textId="77777777" w:rsidR="00E472F5" w:rsidRPr="00407DDC" w:rsidRDefault="00000000">
      <w:pPr>
        <w:snapToGrid w:val="0"/>
        <w:spacing w:line="400" w:lineRule="exact"/>
        <w:rPr>
          <w:szCs w:val="21"/>
        </w:rPr>
      </w:pPr>
      <w:r w:rsidRPr="00407DDC">
        <w:rPr>
          <w:rFonts w:hint="eastAsia"/>
          <w:szCs w:val="21"/>
        </w:rPr>
        <w:t>8</w:t>
      </w:r>
      <w:r w:rsidRPr="00407DDC">
        <w:rPr>
          <w:rFonts w:hint="eastAsia"/>
          <w:szCs w:val="21"/>
        </w:rPr>
        <w:t>、设计编制人员班子成员表</w:t>
      </w:r>
    </w:p>
    <w:p w14:paraId="7E492FE6" w14:textId="77777777" w:rsidR="00E472F5" w:rsidRPr="00407DDC" w:rsidRDefault="00000000">
      <w:pPr>
        <w:snapToGrid w:val="0"/>
        <w:spacing w:line="400" w:lineRule="exact"/>
        <w:rPr>
          <w:szCs w:val="21"/>
        </w:rPr>
      </w:pPr>
      <w:r w:rsidRPr="00407DDC">
        <w:rPr>
          <w:rFonts w:hint="eastAsia"/>
          <w:szCs w:val="21"/>
        </w:rPr>
        <w:t>9</w:t>
      </w:r>
      <w:r w:rsidRPr="00407DDC">
        <w:rPr>
          <w:rFonts w:hint="eastAsia"/>
          <w:szCs w:val="21"/>
        </w:rPr>
        <w:t>、项目设计班子人员简历表；设计负责人、相关设计人员的资格证明文件；</w:t>
      </w:r>
    </w:p>
    <w:p w14:paraId="58BF8D9A" w14:textId="77777777" w:rsidR="00E472F5" w:rsidRPr="00407DDC" w:rsidRDefault="00000000">
      <w:pPr>
        <w:snapToGrid w:val="0"/>
        <w:spacing w:line="400" w:lineRule="exact"/>
        <w:rPr>
          <w:szCs w:val="21"/>
        </w:rPr>
      </w:pPr>
      <w:r w:rsidRPr="00407DDC">
        <w:rPr>
          <w:rFonts w:hint="eastAsia"/>
          <w:szCs w:val="21"/>
        </w:rPr>
        <w:t>10</w:t>
      </w:r>
      <w:r w:rsidRPr="00407DDC">
        <w:rPr>
          <w:rFonts w:hint="eastAsia"/>
          <w:szCs w:val="21"/>
        </w:rPr>
        <w:t>、联合体协议书；</w:t>
      </w:r>
    </w:p>
    <w:p w14:paraId="47A8414F" w14:textId="77777777" w:rsidR="00E472F5" w:rsidRPr="00407DDC" w:rsidRDefault="00000000">
      <w:pPr>
        <w:snapToGrid w:val="0"/>
        <w:spacing w:line="400" w:lineRule="exact"/>
        <w:rPr>
          <w:szCs w:val="21"/>
        </w:rPr>
      </w:pPr>
      <w:r w:rsidRPr="00407DDC">
        <w:rPr>
          <w:szCs w:val="21"/>
        </w:rPr>
        <w:t>11</w:t>
      </w:r>
      <w:r w:rsidRPr="00407DDC">
        <w:rPr>
          <w:rFonts w:hint="eastAsia"/>
          <w:szCs w:val="21"/>
        </w:rPr>
        <w:t>、设计组织措施；</w:t>
      </w:r>
    </w:p>
    <w:p w14:paraId="1CDE50EA" w14:textId="77777777" w:rsidR="00E472F5" w:rsidRPr="00407DDC" w:rsidRDefault="00000000">
      <w:pPr>
        <w:snapToGrid w:val="0"/>
        <w:spacing w:line="400" w:lineRule="exact"/>
        <w:rPr>
          <w:szCs w:val="21"/>
        </w:rPr>
      </w:pPr>
      <w:r w:rsidRPr="00407DDC">
        <w:rPr>
          <w:rFonts w:hint="eastAsia"/>
          <w:szCs w:val="21"/>
        </w:rPr>
        <w:t>12</w:t>
      </w:r>
      <w:r w:rsidRPr="00407DDC">
        <w:rPr>
          <w:rFonts w:hint="eastAsia"/>
          <w:szCs w:val="21"/>
        </w:rPr>
        <w:t>、中小企业扶持政策</w:t>
      </w:r>
    </w:p>
    <w:p w14:paraId="17D2D2FD" w14:textId="77777777" w:rsidR="00E472F5" w:rsidRPr="00407DDC" w:rsidRDefault="00000000">
      <w:pPr>
        <w:snapToGrid w:val="0"/>
        <w:spacing w:line="400" w:lineRule="exact"/>
        <w:rPr>
          <w:szCs w:val="21"/>
        </w:rPr>
      </w:pPr>
      <w:r w:rsidRPr="00407DDC">
        <w:rPr>
          <w:rFonts w:hint="eastAsia"/>
          <w:szCs w:val="21"/>
        </w:rPr>
        <w:t>13</w:t>
      </w:r>
      <w:r w:rsidRPr="00407DDC">
        <w:rPr>
          <w:rFonts w:hint="eastAsia"/>
          <w:szCs w:val="21"/>
        </w:rPr>
        <w:t>、近三年无行贿犯罪行为承诺书</w:t>
      </w:r>
    </w:p>
    <w:p w14:paraId="0DF4ED4F" w14:textId="77777777" w:rsidR="00E472F5" w:rsidRPr="00407DDC" w:rsidRDefault="00000000">
      <w:pPr>
        <w:snapToGrid w:val="0"/>
        <w:spacing w:line="400" w:lineRule="exact"/>
        <w:rPr>
          <w:szCs w:val="21"/>
        </w:rPr>
      </w:pPr>
      <w:r w:rsidRPr="00407DDC">
        <w:rPr>
          <w:szCs w:val="21"/>
        </w:rPr>
        <w:t>1</w:t>
      </w:r>
      <w:r w:rsidRPr="00407DDC">
        <w:rPr>
          <w:rFonts w:hint="eastAsia"/>
          <w:szCs w:val="21"/>
        </w:rPr>
        <w:t>4</w:t>
      </w:r>
      <w:r w:rsidRPr="00407DDC">
        <w:rPr>
          <w:rFonts w:hint="eastAsia"/>
          <w:szCs w:val="21"/>
        </w:rPr>
        <w:t>、投标人认为需要提供的其它内容（营业执照、资质证书、业绩、荣誉、相关设计人员的资格证明、相关证书等）</w:t>
      </w:r>
    </w:p>
    <w:p w14:paraId="0840A86C" w14:textId="77777777" w:rsidR="00E472F5" w:rsidRPr="00407DDC" w:rsidRDefault="00E472F5">
      <w:pPr>
        <w:snapToGrid w:val="0"/>
        <w:spacing w:line="400" w:lineRule="exact"/>
        <w:rPr>
          <w:szCs w:val="21"/>
        </w:rPr>
      </w:pPr>
    </w:p>
    <w:p w14:paraId="3389FDF8" w14:textId="77777777" w:rsidR="00E472F5" w:rsidRPr="00407DDC" w:rsidRDefault="00E472F5">
      <w:pPr>
        <w:pStyle w:val="af0"/>
        <w:rPr>
          <w:szCs w:val="21"/>
        </w:rPr>
      </w:pPr>
    </w:p>
    <w:p w14:paraId="4FE0D88D" w14:textId="77777777" w:rsidR="00E472F5" w:rsidRPr="00407DDC" w:rsidRDefault="00E472F5">
      <w:pPr>
        <w:pStyle w:val="af0"/>
        <w:rPr>
          <w:szCs w:val="21"/>
        </w:rPr>
      </w:pPr>
    </w:p>
    <w:p w14:paraId="7FE081AB" w14:textId="77777777" w:rsidR="00E472F5" w:rsidRPr="00407DDC" w:rsidRDefault="00E472F5">
      <w:pPr>
        <w:snapToGrid w:val="0"/>
        <w:spacing w:line="400" w:lineRule="exact"/>
        <w:ind w:firstLineChars="196" w:firstLine="412"/>
        <w:rPr>
          <w:szCs w:val="21"/>
        </w:rPr>
      </w:pPr>
    </w:p>
    <w:p w14:paraId="62DB8544" w14:textId="77777777" w:rsidR="00E472F5" w:rsidRPr="00407DDC" w:rsidRDefault="00E472F5">
      <w:pPr>
        <w:snapToGrid w:val="0"/>
        <w:spacing w:line="400" w:lineRule="exact"/>
        <w:textAlignment w:val="baseline"/>
        <w:rPr>
          <w:sz w:val="24"/>
          <w:szCs w:val="20"/>
        </w:rPr>
      </w:pPr>
    </w:p>
    <w:p w14:paraId="1A945D31" w14:textId="77777777" w:rsidR="00E472F5" w:rsidRPr="00407DDC" w:rsidRDefault="00E472F5">
      <w:pPr>
        <w:adjustRightInd w:val="0"/>
        <w:snapToGrid w:val="0"/>
        <w:spacing w:line="400" w:lineRule="exact"/>
        <w:rPr>
          <w:spacing w:val="14"/>
          <w:kern w:val="0"/>
          <w:sz w:val="32"/>
          <w:szCs w:val="32"/>
        </w:rPr>
      </w:pPr>
    </w:p>
    <w:p w14:paraId="48C7F253" w14:textId="77777777" w:rsidR="00E472F5" w:rsidRPr="00407DDC" w:rsidRDefault="00000000">
      <w:pPr>
        <w:adjustRightInd w:val="0"/>
        <w:snapToGrid w:val="0"/>
        <w:spacing w:line="400" w:lineRule="exact"/>
        <w:rPr>
          <w:szCs w:val="23"/>
        </w:rPr>
      </w:pPr>
      <w:r w:rsidRPr="00407DDC">
        <w:rPr>
          <w:szCs w:val="23"/>
        </w:rPr>
        <w:t xml:space="preserve">            </w:t>
      </w:r>
    </w:p>
    <w:p w14:paraId="39A8259B" w14:textId="77777777" w:rsidR="00E472F5" w:rsidRPr="00407DDC" w:rsidRDefault="00E472F5">
      <w:pPr>
        <w:adjustRightInd w:val="0"/>
        <w:snapToGrid w:val="0"/>
        <w:spacing w:line="400" w:lineRule="exact"/>
        <w:rPr>
          <w:szCs w:val="23"/>
        </w:rPr>
      </w:pPr>
    </w:p>
    <w:p w14:paraId="02B781C8" w14:textId="77777777" w:rsidR="00E472F5" w:rsidRPr="00407DDC" w:rsidRDefault="00E472F5">
      <w:pPr>
        <w:adjustRightInd w:val="0"/>
        <w:snapToGrid w:val="0"/>
        <w:spacing w:line="400" w:lineRule="exact"/>
        <w:rPr>
          <w:szCs w:val="23"/>
        </w:rPr>
      </w:pPr>
    </w:p>
    <w:p w14:paraId="54FA7A4C" w14:textId="77777777" w:rsidR="00E472F5" w:rsidRPr="00407DDC" w:rsidRDefault="00E472F5">
      <w:pPr>
        <w:adjustRightInd w:val="0"/>
        <w:snapToGrid w:val="0"/>
        <w:spacing w:line="400" w:lineRule="exact"/>
        <w:rPr>
          <w:szCs w:val="23"/>
        </w:rPr>
      </w:pPr>
    </w:p>
    <w:p w14:paraId="283288A2" w14:textId="77777777" w:rsidR="00E472F5" w:rsidRPr="00407DDC" w:rsidRDefault="00E472F5">
      <w:pPr>
        <w:adjustRightInd w:val="0"/>
        <w:snapToGrid w:val="0"/>
        <w:spacing w:line="400" w:lineRule="exact"/>
        <w:rPr>
          <w:szCs w:val="23"/>
        </w:rPr>
      </w:pPr>
    </w:p>
    <w:p w14:paraId="35B08339" w14:textId="77777777" w:rsidR="00E472F5" w:rsidRPr="00407DDC" w:rsidRDefault="00E472F5">
      <w:pPr>
        <w:adjustRightInd w:val="0"/>
        <w:snapToGrid w:val="0"/>
        <w:spacing w:line="400" w:lineRule="exact"/>
        <w:rPr>
          <w:szCs w:val="23"/>
        </w:rPr>
      </w:pPr>
    </w:p>
    <w:p w14:paraId="4FA6E96A" w14:textId="77777777" w:rsidR="00E472F5" w:rsidRPr="00407DDC" w:rsidRDefault="00E472F5">
      <w:pPr>
        <w:adjustRightInd w:val="0"/>
        <w:snapToGrid w:val="0"/>
        <w:spacing w:line="400" w:lineRule="exact"/>
        <w:rPr>
          <w:szCs w:val="23"/>
        </w:rPr>
      </w:pPr>
    </w:p>
    <w:p w14:paraId="51555AD4" w14:textId="77777777" w:rsidR="00E472F5" w:rsidRPr="00407DDC" w:rsidRDefault="00E472F5">
      <w:pPr>
        <w:adjustRightInd w:val="0"/>
        <w:snapToGrid w:val="0"/>
        <w:spacing w:line="400" w:lineRule="exact"/>
        <w:rPr>
          <w:szCs w:val="23"/>
        </w:rPr>
      </w:pPr>
    </w:p>
    <w:p w14:paraId="528A5041" w14:textId="77777777" w:rsidR="00E472F5" w:rsidRPr="00407DDC" w:rsidRDefault="00E472F5">
      <w:pPr>
        <w:adjustRightInd w:val="0"/>
        <w:snapToGrid w:val="0"/>
        <w:spacing w:line="400" w:lineRule="exact"/>
        <w:rPr>
          <w:sz w:val="24"/>
        </w:rPr>
      </w:pPr>
    </w:p>
    <w:p w14:paraId="1F35B444" w14:textId="77777777" w:rsidR="00E472F5" w:rsidRPr="00407DDC" w:rsidRDefault="00E472F5">
      <w:pPr>
        <w:adjustRightInd w:val="0"/>
        <w:snapToGrid w:val="0"/>
        <w:spacing w:line="400" w:lineRule="exact"/>
        <w:rPr>
          <w:sz w:val="24"/>
        </w:rPr>
      </w:pPr>
    </w:p>
    <w:p w14:paraId="6A5168B2" w14:textId="77777777" w:rsidR="00E472F5" w:rsidRPr="00407DDC" w:rsidRDefault="00E472F5">
      <w:pPr>
        <w:adjustRightInd w:val="0"/>
        <w:snapToGrid w:val="0"/>
        <w:spacing w:line="400" w:lineRule="exact"/>
        <w:rPr>
          <w:sz w:val="24"/>
        </w:rPr>
      </w:pPr>
    </w:p>
    <w:p w14:paraId="502A6641" w14:textId="77777777" w:rsidR="00E472F5" w:rsidRPr="00407DDC" w:rsidRDefault="00E472F5">
      <w:pPr>
        <w:adjustRightInd w:val="0"/>
        <w:snapToGrid w:val="0"/>
        <w:spacing w:line="400" w:lineRule="exact"/>
        <w:rPr>
          <w:sz w:val="24"/>
        </w:rPr>
      </w:pPr>
    </w:p>
    <w:p w14:paraId="05A1B38B" w14:textId="77777777" w:rsidR="00E472F5" w:rsidRPr="00407DDC" w:rsidRDefault="00E472F5">
      <w:pPr>
        <w:adjustRightInd w:val="0"/>
        <w:snapToGrid w:val="0"/>
        <w:spacing w:line="400" w:lineRule="exact"/>
        <w:rPr>
          <w:sz w:val="24"/>
        </w:rPr>
      </w:pPr>
    </w:p>
    <w:p w14:paraId="27718C80" w14:textId="77777777" w:rsidR="00E472F5" w:rsidRPr="00407DDC" w:rsidRDefault="00E472F5">
      <w:pPr>
        <w:adjustRightInd w:val="0"/>
        <w:snapToGrid w:val="0"/>
        <w:spacing w:line="400" w:lineRule="exact"/>
        <w:rPr>
          <w:sz w:val="24"/>
        </w:rPr>
      </w:pPr>
    </w:p>
    <w:p w14:paraId="4A27DC65" w14:textId="77777777" w:rsidR="00E472F5" w:rsidRPr="00407DDC" w:rsidRDefault="00000000">
      <w:pPr>
        <w:shd w:val="clear" w:color="auto" w:fill="FFFFFF"/>
        <w:snapToGrid w:val="0"/>
        <w:jc w:val="center"/>
        <w:rPr>
          <w:rFonts w:ascii="宋体" w:hAnsi="宋体"/>
          <w:sz w:val="30"/>
          <w:szCs w:val="30"/>
        </w:rPr>
      </w:pPr>
      <w:r w:rsidRPr="00407DDC">
        <w:rPr>
          <w:rFonts w:ascii="宋体" w:hAnsi="宋体" w:hint="eastAsia"/>
          <w:sz w:val="30"/>
          <w:szCs w:val="30"/>
        </w:rPr>
        <w:t>一、投标函</w:t>
      </w:r>
    </w:p>
    <w:p w14:paraId="763EFCFC" w14:textId="77777777" w:rsidR="00E472F5" w:rsidRPr="00407DDC" w:rsidRDefault="00000000">
      <w:pPr>
        <w:shd w:val="clear" w:color="auto" w:fill="FFFFFF"/>
        <w:snapToGrid w:val="0"/>
        <w:spacing w:line="440" w:lineRule="exact"/>
        <w:rPr>
          <w:rFonts w:ascii="宋体" w:hAnsi="宋体"/>
          <w:szCs w:val="21"/>
        </w:rPr>
      </w:pPr>
      <w:permStart w:id="1708484507" w:edGrp="everyone"/>
      <w:r w:rsidRPr="00407DDC">
        <w:rPr>
          <w:rFonts w:ascii="宋体" w:hAnsi="宋体" w:hint="eastAsia"/>
          <w:szCs w:val="21"/>
          <w:u w:val="single"/>
        </w:rPr>
        <w:t xml:space="preserve">                        </w:t>
      </w:r>
      <w:r w:rsidRPr="00407DDC">
        <w:rPr>
          <w:rFonts w:ascii="宋体" w:hAnsi="宋体" w:hint="eastAsia"/>
          <w:szCs w:val="21"/>
        </w:rPr>
        <w:t>（招标人名称）</w:t>
      </w:r>
      <w:permEnd w:id="1708484507"/>
      <w:r w:rsidRPr="00407DDC">
        <w:rPr>
          <w:rFonts w:ascii="宋体" w:hAnsi="宋体" w:hint="eastAsia"/>
          <w:szCs w:val="21"/>
        </w:rPr>
        <w:t>：</w:t>
      </w:r>
    </w:p>
    <w:p w14:paraId="697C37C5" w14:textId="77777777" w:rsidR="00E472F5" w:rsidRPr="00407DDC" w:rsidRDefault="00E472F5">
      <w:pPr>
        <w:shd w:val="clear" w:color="auto" w:fill="FFFFFF"/>
        <w:snapToGrid w:val="0"/>
        <w:spacing w:line="440" w:lineRule="exact"/>
        <w:rPr>
          <w:rFonts w:ascii="宋体" w:hAnsi="宋体"/>
          <w:szCs w:val="21"/>
        </w:rPr>
      </w:pPr>
    </w:p>
    <w:p w14:paraId="5D7473E1" w14:textId="77777777" w:rsidR="00E472F5" w:rsidRPr="00407DDC" w:rsidRDefault="00000000">
      <w:pPr>
        <w:shd w:val="clear" w:color="auto" w:fill="FFFFFF"/>
        <w:snapToGrid w:val="0"/>
        <w:spacing w:line="440" w:lineRule="exact"/>
        <w:ind w:firstLineChars="200" w:firstLine="420"/>
        <w:rPr>
          <w:rFonts w:ascii="宋体" w:hAnsi="宋体"/>
          <w:szCs w:val="21"/>
        </w:rPr>
      </w:pPr>
      <w:r w:rsidRPr="00407DDC">
        <w:rPr>
          <w:rFonts w:ascii="宋体" w:hAnsi="宋体" w:hint="eastAsia"/>
          <w:szCs w:val="21"/>
        </w:rPr>
        <w:t>1．我方已仔细研究了</w:t>
      </w:r>
      <w:permStart w:id="2049463904" w:edGrp="everyone"/>
      <w:r w:rsidRPr="00407DDC">
        <w:rPr>
          <w:rFonts w:ascii="宋体" w:hAnsi="宋体" w:hint="eastAsia"/>
          <w:szCs w:val="21"/>
          <w:u w:val="single"/>
        </w:rPr>
        <w:t xml:space="preserve">          </w:t>
      </w:r>
      <w:r w:rsidRPr="00407DDC">
        <w:rPr>
          <w:rFonts w:ascii="宋体" w:hAnsi="宋体" w:hint="eastAsia"/>
          <w:szCs w:val="21"/>
        </w:rPr>
        <w:t>（项目名称）</w:t>
      </w:r>
      <w:permEnd w:id="2049463904"/>
      <w:r w:rsidRPr="00407DDC">
        <w:rPr>
          <w:rFonts w:ascii="宋体" w:hAnsi="宋体" w:hint="eastAsia"/>
          <w:szCs w:val="21"/>
        </w:rPr>
        <w:t>招标文件的全部内容，按合同约定实施和完成方案设计，修补方案设计中的任何缺陷，方案设计质量达到</w:t>
      </w:r>
      <w:r w:rsidRPr="00407DDC">
        <w:rPr>
          <w:rFonts w:ascii="宋体" w:hAnsi="宋体" w:hint="eastAsia"/>
          <w:szCs w:val="21"/>
          <w:u w:val="single"/>
        </w:rPr>
        <w:t xml:space="preserve"> </w:t>
      </w:r>
      <w:r w:rsidRPr="00407DDC">
        <w:rPr>
          <w:rFonts w:ascii="宋体" w:hAnsi="宋体" w:hint="eastAsia"/>
          <w:szCs w:val="21"/>
        </w:rPr>
        <w:t>专家评审要求 。</w:t>
      </w:r>
    </w:p>
    <w:p w14:paraId="578E6D7B" w14:textId="77777777" w:rsidR="00E472F5" w:rsidRPr="00407DDC" w:rsidRDefault="00000000">
      <w:pPr>
        <w:shd w:val="clear" w:color="auto" w:fill="FFFFFF"/>
        <w:snapToGrid w:val="0"/>
        <w:spacing w:line="440" w:lineRule="exact"/>
        <w:ind w:firstLineChars="200" w:firstLine="420"/>
        <w:rPr>
          <w:rFonts w:ascii="宋体" w:hAnsi="宋体"/>
          <w:szCs w:val="21"/>
        </w:rPr>
      </w:pPr>
      <w:r w:rsidRPr="00407DDC">
        <w:rPr>
          <w:rFonts w:ascii="宋体" w:hAnsi="宋体" w:hint="eastAsia"/>
          <w:szCs w:val="21"/>
        </w:rPr>
        <w:t>2．我方承诺在招标文件规定的投标有效期内不修改、撤销投标文件。</w:t>
      </w:r>
    </w:p>
    <w:p w14:paraId="0E0AF35C" w14:textId="77777777" w:rsidR="00E472F5" w:rsidRPr="00407DDC" w:rsidRDefault="00000000">
      <w:pPr>
        <w:shd w:val="clear" w:color="auto" w:fill="FFFFFF"/>
        <w:snapToGrid w:val="0"/>
        <w:spacing w:line="440" w:lineRule="exact"/>
        <w:ind w:firstLineChars="200" w:firstLine="420"/>
        <w:rPr>
          <w:rFonts w:ascii="宋体" w:hAnsi="宋体"/>
          <w:szCs w:val="21"/>
        </w:rPr>
      </w:pPr>
      <w:r w:rsidRPr="00407DDC">
        <w:rPr>
          <w:rFonts w:ascii="宋体" w:hAnsi="宋体" w:hint="eastAsia"/>
          <w:szCs w:val="21"/>
        </w:rPr>
        <w:t>3．随同本投标函提交投标保证金一份，金额为人民币（大写）</w:t>
      </w:r>
      <w:permStart w:id="1940464711" w:edGrp="everyone"/>
      <w:r w:rsidRPr="00407DDC">
        <w:rPr>
          <w:rFonts w:ascii="宋体" w:hAnsi="宋体" w:hint="eastAsia"/>
          <w:szCs w:val="21"/>
          <w:u w:val="single"/>
        </w:rPr>
        <w:t xml:space="preserve">        </w:t>
      </w:r>
      <w:permEnd w:id="1940464711"/>
      <w:r w:rsidRPr="00407DDC">
        <w:rPr>
          <w:rFonts w:ascii="宋体" w:hAnsi="宋体" w:hint="eastAsia"/>
          <w:szCs w:val="21"/>
        </w:rPr>
        <w:t>（¥</w:t>
      </w:r>
      <w:permStart w:id="2035972640" w:edGrp="everyone"/>
      <w:r w:rsidRPr="00407DDC">
        <w:rPr>
          <w:rFonts w:ascii="宋体" w:hAnsi="宋体" w:hint="eastAsia"/>
          <w:szCs w:val="21"/>
          <w:u w:val="single"/>
        </w:rPr>
        <w:t xml:space="preserve">       </w:t>
      </w:r>
      <w:r w:rsidRPr="00407DDC">
        <w:rPr>
          <w:rFonts w:ascii="宋体" w:hAnsi="宋体" w:hint="eastAsia"/>
          <w:szCs w:val="21"/>
        </w:rPr>
        <w:t>）</w:t>
      </w:r>
      <w:permEnd w:id="2035972640"/>
      <w:r w:rsidRPr="00407DDC">
        <w:rPr>
          <w:rFonts w:ascii="宋体" w:hAnsi="宋体" w:hint="eastAsia"/>
          <w:szCs w:val="21"/>
        </w:rPr>
        <w:t>。</w:t>
      </w:r>
    </w:p>
    <w:p w14:paraId="5526C492" w14:textId="77777777" w:rsidR="00E472F5" w:rsidRPr="00407DDC" w:rsidRDefault="00000000">
      <w:pPr>
        <w:shd w:val="clear" w:color="auto" w:fill="FFFFFF"/>
        <w:snapToGrid w:val="0"/>
        <w:spacing w:line="440" w:lineRule="exact"/>
        <w:ind w:firstLineChars="200" w:firstLine="420"/>
        <w:rPr>
          <w:rFonts w:ascii="宋体" w:hAnsi="宋体"/>
          <w:szCs w:val="21"/>
        </w:rPr>
      </w:pPr>
      <w:r w:rsidRPr="00407DDC">
        <w:rPr>
          <w:rFonts w:ascii="宋体" w:hAnsi="宋体" w:hint="eastAsia"/>
          <w:szCs w:val="21"/>
        </w:rPr>
        <w:t>4．如我方设计方案入围：</w:t>
      </w:r>
    </w:p>
    <w:p w14:paraId="4B4FFF10" w14:textId="77777777" w:rsidR="00E472F5" w:rsidRPr="00407DDC" w:rsidRDefault="00000000">
      <w:pPr>
        <w:shd w:val="clear" w:color="auto" w:fill="FFFFFF"/>
        <w:snapToGrid w:val="0"/>
        <w:spacing w:line="440" w:lineRule="exact"/>
        <w:ind w:firstLineChars="342" w:firstLine="718"/>
        <w:rPr>
          <w:rFonts w:ascii="宋体" w:hAnsi="宋体"/>
          <w:szCs w:val="21"/>
        </w:rPr>
      </w:pPr>
      <w:r w:rsidRPr="00407DDC">
        <w:rPr>
          <w:rFonts w:ascii="宋体" w:hAnsi="宋体" w:hint="eastAsia"/>
          <w:szCs w:val="21"/>
        </w:rPr>
        <w:t>（1）我方承诺在收到中标通知书后，在中标通知书规定的期限内与你方签订合同。</w:t>
      </w:r>
    </w:p>
    <w:p w14:paraId="56F8E37A" w14:textId="77777777" w:rsidR="00E472F5" w:rsidRPr="00407DDC" w:rsidRDefault="00000000">
      <w:pPr>
        <w:shd w:val="clear" w:color="auto" w:fill="FFFFFF"/>
        <w:snapToGrid w:val="0"/>
        <w:spacing w:line="440" w:lineRule="exact"/>
        <w:ind w:firstLineChars="342" w:firstLine="718"/>
        <w:rPr>
          <w:rFonts w:ascii="宋体" w:hAnsi="宋体"/>
          <w:szCs w:val="21"/>
        </w:rPr>
      </w:pPr>
      <w:r w:rsidRPr="00407DDC">
        <w:rPr>
          <w:rFonts w:ascii="宋体" w:hAnsi="宋体" w:hint="eastAsia"/>
          <w:szCs w:val="21"/>
        </w:rPr>
        <w:t>（2）随同本投标函递交的投标函附录属于合同文件的组成部分。</w:t>
      </w:r>
    </w:p>
    <w:p w14:paraId="253B90EB" w14:textId="77777777" w:rsidR="00E472F5" w:rsidRPr="00407DDC" w:rsidRDefault="00000000">
      <w:pPr>
        <w:shd w:val="clear" w:color="auto" w:fill="FFFFFF"/>
        <w:snapToGrid w:val="0"/>
        <w:spacing w:line="440" w:lineRule="exact"/>
        <w:ind w:firstLineChars="342" w:firstLine="718"/>
        <w:rPr>
          <w:rFonts w:ascii="宋体" w:hAnsi="宋体"/>
          <w:szCs w:val="21"/>
        </w:rPr>
      </w:pPr>
      <w:r w:rsidRPr="00407DDC">
        <w:rPr>
          <w:rFonts w:ascii="宋体" w:hAnsi="宋体" w:hint="eastAsia"/>
          <w:szCs w:val="21"/>
        </w:rPr>
        <w:t>（3）我方承诺按照招标文件规定向你方递交履约担保。</w:t>
      </w:r>
    </w:p>
    <w:p w14:paraId="793359CA" w14:textId="77777777" w:rsidR="00E472F5" w:rsidRPr="00407DDC" w:rsidRDefault="00000000">
      <w:pPr>
        <w:shd w:val="clear" w:color="auto" w:fill="FFFFFF"/>
        <w:snapToGrid w:val="0"/>
        <w:spacing w:line="440" w:lineRule="exact"/>
        <w:ind w:firstLineChars="342" w:firstLine="718"/>
        <w:rPr>
          <w:rFonts w:ascii="宋体" w:hAnsi="宋体"/>
          <w:szCs w:val="21"/>
        </w:rPr>
      </w:pPr>
      <w:r w:rsidRPr="00407DDC">
        <w:rPr>
          <w:rFonts w:ascii="宋体" w:hAnsi="宋体" w:hint="eastAsia"/>
          <w:szCs w:val="21"/>
        </w:rPr>
        <w:t>（4）我方承诺在合同约定的期限内完成并移交全部合同内容。</w:t>
      </w:r>
    </w:p>
    <w:p w14:paraId="42089318" w14:textId="77777777" w:rsidR="00E472F5" w:rsidRPr="00407DDC" w:rsidRDefault="00000000">
      <w:pPr>
        <w:spacing w:line="400" w:lineRule="exact"/>
        <w:ind w:firstLineChars="200" w:firstLine="420"/>
        <w:rPr>
          <w:rFonts w:ascii="宋体" w:hAnsi="宋体"/>
          <w:szCs w:val="21"/>
        </w:rPr>
      </w:pPr>
      <w:r w:rsidRPr="00407DDC">
        <w:rPr>
          <w:rFonts w:ascii="宋体" w:hAnsi="宋体" w:hint="eastAsia"/>
        </w:rPr>
        <w:t>5．我方在此声明：所递交的投标文件及有关资料内容完整、真实和准确，且不存在</w:t>
      </w:r>
      <w:r w:rsidRPr="00407DDC">
        <w:rPr>
          <w:rFonts w:ascii="宋体" w:hAnsi="宋体" w:hint="eastAsia"/>
          <w:szCs w:val="21"/>
        </w:rPr>
        <w:t>招标公告（投标邀请书）3.</w:t>
      </w:r>
      <w:r w:rsidRPr="00407DDC">
        <w:rPr>
          <w:rFonts w:ascii="宋体" w:hAnsi="宋体"/>
          <w:szCs w:val="21"/>
        </w:rPr>
        <w:t>5</w:t>
      </w:r>
      <w:r w:rsidRPr="00407DDC">
        <w:rPr>
          <w:rFonts w:ascii="宋体" w:hAnsi="宋体" w:hint="eastAsia"/>
          <w:szCs w:val="21"/>
        </w:rPr>
        <w:t>条</w:t>
      </w:r>
      <w:r w:rsidRPr="00407DDC">
        <w:rPr>
          <w:rFonts w:ascii="宋体" w:hAnsi="宋体" w:hint="eastAsia"/>
        </w:rPr>
        <w:t>、第二章“投标人须知”第1.4.2项和第1.4.3项规定的任何一种情形。</w:t>
      </w:r>
      <w:r w:rsidRPr="00407DDC">
        <w:rPr>
          <w:rFonts w:ascii="宋体" w:hAnsi="宋体" w:hint="eastAsia"/>
          <w:szCs w:val="21"/>
        </w:rPr>
        <w:t>如有虚假或不实之处，招标人有权取消我方的</w:t>
      </w:r>
      <w:r w:rsidR="003D7953" w:rsidRPr="00407DDC">
        <w:rPr>
          <w:rFonts w:ascii="宋体" w:hAnsi="宋体" w:hint="eastAsia"/>
          <w:szCs w:val="21"/>
        </w:rPr>
        <w:t>定标候选人</w:t>
      </w:r>
      <w:r w:rsidRPr="00407DDC">
        <w:rPr>
          <w:rFonts w:ascii="宋体" w:hAnsi="宋体" w:hint="eastAsia"/>
          <w:szCs w:val="21"/>
        </w:rPr>
        <w:t>或中标人资格，且我方承担被记入不良行为记录并被限制在黄山市投标等后果。</w:t>
      </w:r>
    </w:p>
    <w:p w14:paraId="5DFFCB2C" w14:textId="77777777" w:rsidR="00E472F5" w:rsidRPr="00407DDC" w:rsidRDefault="00000000">
      <w:pPr>
        <w:spacing w:line="400" w:lineRule="exact"/>
        <w:ind w:firstLineChars="200" w:firstLine="420"/>
        <w:rPr>
          <w:rFonts w:ascii="宋体" w:hAnsi="宋体"/>
          <w:szCs w:val="21"/>
        </w:rPr>
      </w:pPr>
      <w:bookmarkStart w:id="577" w:name="_Hlk69722973"/>
      <w:r w:rsidRPr="00407DDC">
        <w:rPr>
          <w:rFonts w:ascii="宋体" w:hAnsi="宋体"/>
          <w:szCs w:val="21"/>
        </w:rPr>
        <w:t>6.</w:t>
      </w:r>
      <w:r w:rsidRPr="00407DDC">
        <w:rPr>
          <w:rFonts w:ascii="宋体" w:hAnsi="宋体" w:hint="eastAsia"/>
          <w:szCs w:val="21"/>
        </w:rPr>
        <w:t>我方声明，上述承诺未尽事宜一切按招标文件要求执行。</w:t>
      </w:r>
    </w:p>
    <w:bookmarkEnd w:id="577"/>
    <w:p w14:paraId="39222D74" w14:textId="77777777" w:rsidR="00E472F5" w:rsidRPr="00407DDC" w:rsidRDefault="00000000">
      <w:pPr>
        <w:spacing w:line="400" w:lineRule="exact"/>
        <w:ind w:firstLineChars="200" w:firstLine="420"/>
        <w:rPr>
          <w:rFonts w:ascii="宋体" w:hAnsi="宋体"/>
          <w:szCs w:val="21"/>
        </w:rPr>
      </w:pPr>
      <w:r w:rsidRPr="00407DDC">
        <w:rPr>
          <w:rFonts w:ascii="宋体" w:hAnsi="宋体"/>
          <w:szCs w:val="21"/>
        </w:rPr>
        <w:t>7</w:t>
      </w:r>
      <w:r w:rsidRPr="00407DDC">
        <w:rPr>
          <w:rFonts w:ascii="宋体" w:hAnsi="宋体" w:hint="eastAsia"/>
          <w:szCs w:val="21"/>
        </w:rPr>
        <w:t>.</w:t>
      </w:r>
      <w:permStart w:id="225785862" w:edGrp="everyone"/>
      <w:r w:rsidRPr="00407DDC">
        <w:rPr>
          <w:u w:val="single"/>
        </w:rPr>
        <w:t xml:space="preserve">                                       </w:t>
      </w:r>
      <w:permEnd w:id="225785862"/>
      <w:r w:rsidRPr="00407DDC">
        <w:rPr>
          <w:rFonts w:ascii="宋体" w:hAnsi="宋体" w:hint="eastAsia"/>
          <w:szCs w:val="21"/>
        </w:rPr>
        <w:t>（其他补充说明）。</w:t>
      </w:r>
    </w:p>
    <w:p w14:paraId="6F368624" w14:textId="77777777" w:rsidR="00E472F5" w:rsidRPr="00407DDC" w:rsidRDefault="00E472F5">
      <w:pPr>
        <w:shd w:val="clear" w:color="auto" w:fill="FFFFFF"/>
        <w:snapToGrid w:val="0"/>
        <w:spacing w:line="440" w:lineRule="exact"/>
        <w:ind w:firstLineChars="1750" w:firstLine="3675"/>
        <w:rPr>
          <w:rFonts w:ascii="宋体" w:hAnsi="宋体"/>
          <w:szCs w:val="21"/>
        </w:rPr>
      </w:pPr>
    </w:p>
    <w:p w14:paraId="19C50C77" w14:textId="77777777" w:rsidR="00E472F5" w:rsidRPr="00407DDC" w:rsidRDefault="00E472F5">
      <w:pPr>
        <w:shd w:val="clear" w:color="auto" w:fill="FFFFFF"/>
        <w:snapToGrid w:val="0"/>
        <w:spacing w:line="440" w:lineRule="exact"/>
        <w:ind w:firstLineChars="1750" w:firstLine="3675"/>
        <w:rPr>
          <w:rFonts w:ascii="宋体" w:hAnsi="宋体"/>
          <w:szCs w:val="21"/>
        </w:rPr>
      </w:pPr>
    </w:p>
    <w:p w14:paraId="377BEE99"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投 标 人：</w:t>
      </w:r>
      <w:permStart w:id="843017791" w:edGrp="everyone"/>
      <w:r w:rsidRPr="00407DDC">
        <w:rPr>
          <w:rFonts w:ascii="宋体" w:hAnsi="宋体" w:hint="eastAsia"/>
          <w:szCs w:val="21"/>
          <w:u w:val="single"/>
        </w:rPr>
        <w:t xml:space="preserve">                      </w:t>
      </w:r>
      <w:r w:rsidRPr="00407DDC">
        <w:rPr>
          <w:rFonts w:ascii="宋体" w:hAnsi="宋体" w:hint="eastAsia"/>
          <w:szCs w:val="21"/>
        </w:rPr>
        <w:t>（盖单位章）</w:t>
      </w:r>
      <w:permEnd w:id="843017791"/>
    </w:p>
    <w:p w14:paraId="287D345B"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法定代表人（或授权代表）：</w:t>
      </w:r>
      <w:permStart w:id="1726373249" w:edGrp="everyone"/>
      <w:r w:rsidRPr="00407DDC">
        <w:rPr>
          <w:rFonts w:ascii="宋体" w:hAnsi="宋体" w:hint="eastAsia"/>
          <w:szCs w:val="21"/>
          <w:u w:val="single"/>
        </w:rPr>
        <w:t xml:space="preserve">     </w:t>
      </w:r>
      <w:r w:rsidRPr="00407DDC">
        <w:rPr>
          <w:rFonts w:ascii="宋体" w:hAnsi="宋体" w:hint="eastAsia"/>
          <w:szCs w:val="21"/>
        </w:rPr>
        <w:t>（签字或盖章）</w:t>
      </w:r>
      <w:permEnd w:id="1726373249"/>
    </w:p>
    <w:p w14:paraId="664E598D"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地址：</w:t>
      </w:r>
      <w:permStart w:id="1242385958" w:edGrp="everyone"/>
      <w:r w:rsidRPr="00407DDC">
        <w:rPr>
          <w:rFonts w:ascii="宋体" w:hAnsi="宋体" w:hint="eastAsia"/>
          <w:szCs w:val="21"/>
          <w:u w:val="single"/>
        </w:rPr>
        <w:t xml:space="preserve">                                     </w:t>
      </w:r>
    </w:p>
    <w:permEnd w:id="1242385958"/>
    <w:p w14:paraId="66CE75E6"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网址：</w:t>
      </w:r>
      <w:permStart w:id="1248143400" w:edGrp="everyone"/>
      <w:r w:rsidRPr="00407DDC">
        <w:rPr>
          <w:rFonts w:ascii="宋体" w:hAnsi="宋体" w:hint="eastAsia"/>
          <w:szCs w:val="21"/>
          <w:u w:val="single"/>
        </w:rPr>
        <w:t xml:space="preserve">                                     </w:t>
      </w:r>
    </w:p>
    <w:permEnd w:id="1248143400"/>
    <w:p w14:paraId="198DE62D"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电话：</w:t>
      </w:r>
      <w:permStart w:id="1032346027" w:edGrp="everyone"/>
      <w:r w:rsidRPr="00407DDC">
        <w:rPr>
          <w:rFonts w:ascii="宋体" w:hAnsi="宋体" w:hint="eastAsia"/>
          <w:szCs w:val="21"/>
          <w:u w:val="single"/>
        </w:rPr>
        <w:t xml:space="preserve">                                     </w:t>
      </w:r>
    </w:p>
    <w:permEnd w:id="1032346027"/>
    <w:p w14:paraId="73C41C38"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传真：</w:t>
      </w:r>
      <w:permStart w:id="1097684695" w:edGrp="everyone"/>
      <w:r w:rsidRPr="00407DDC">
        <w:rPr>
          <w:rFonts w:ascii="宋体" w:hAnsi="宋体" w:hint="eastAsia"/>
          <w:szCs w:val="21"/>
          <w:u w:val="single"/>
        </w:rPr>
        <w:t xml:space="preserve">                                     </w:t>
      </w:r>
    </w:p>
    <w:permEnd w:id="1097684695"/>
    <w:p w14:paraId="457B824F"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邮政编码：</w:t>
      </w:r>
      <w:permStart w:id="263333606" w:edGrp="everyone"/>
      <w:r w:rsidRPr="00407DDC">
        <w:rPr>
          <w:rFonts w:ascii="宋体" w:hAnsi="宋体" w:hint="eastAsia"/>
          <w:szCs w:val="21"/>
          <w:u w:val="single"/>
        </w:rPr>
        <w:t xml:space="preserve">                                 </w:t>
      </w:r>
    </w:p>
    <w:p w14:paraId="2E42F52E" w14:textId="77777777" w:rsidR="00E472F5" w:rsidRPr="00407DDC" w:rsidRDefault="00000000">
      <w:pPr>
        <w:shd w:val="clear" w:color="auto" w:fill="FFFFFF"/>
        <w:snapToGrid w:val="0"/>
        <w:spacing w:line="440" w:lineRule="exact"/>
        <w:ind w:firstLineChars="2400" w:firstLine="5040"/>
        <w:rPr>
          <w:rFonts w:ascii="宋体" w:hAnsi="宋体"/>
          <w:szCs w:val="21"/>
        </w:rPr>
      </w:pPr>
      <w:r w:rsidRPr="00407DDC">
        <w:rPr>
          <w:rFonts w:ascii="宋体" w:hAnsi="宋体" w:hint="eastAsia"/>
          <w:szCs w:val="21"/>
          <w:u w:val="single"/>
        </w:rPr>
        <w:t xml:space="preserve">        </w:t>
      </w:r>
      <w:permEnd w:id="263333606"/>
      <w:r w:rsidRPr="00407DDC">
        <w:rPr>
          <w:rFonts w:ascii="宋体" w:hAnsi="宋体" w:hint="eastAsia"/>
          <w:szCs w:val="21"/>
        </w:rPr>
        <w:t>年</w:t>
      </w:r>
      <w:r w:rsidRPr="00407DDC">
        <w:rPr>
          <w:rFonts w:ascii="宋体" w:hAnsi="宋体" w:hint="eastAsia"/>
          <w:szCs w:val="21"/>
          <w:u w:val="single"/>
        </w:rPr>
        <w:t xml:space="preserve"> </w:t>
      </w:r>
      <w:permStart w:id="442586124" w:edGrp="everyone"/>
      <w:r w:rsidRPr="00407DDC">
        <w:rPr>
          <w:rFonts w:ascii="宋体" w:hAnsi="宋体" w:hint="eastAsia"/>
          <w:szCs w:val="21"/>
          <w:u w:val="single"/>
        </w:rPr>
        <w:t xml:space="preserve">       </w:t>
      </w:r>
      <w:permEnd w:id="442586124"/>
      <w:r w:rsidRPr="00407DDC">
        <w:rPr>
          <w:rFonts w:ascii="宋体" w:hAnsi="宋体" w:hint="eastAsia"/>
          <w:szCs w:val="21"/>
        </w:rPr>
        <w:t>月</w:t>
      </w:r>
      <w:permStart w:id="2058961707" w:edGrp="everyone"/>
      <w:r w:rsidRPr="00407DDC">
        <w:rPr>
          <w:rFonts w:ascii="宋体" w:hAnsi="宋体" w:hint="eastAsia"/>
          <w:szCs w:val="21"/>
          <w:u w:val="single"/>
        </w:rPr>
        <w:t xml:space="preserve">        </w:t>
      </w:r>
      <w:permEnd w:id="2058961707"/>
      <w:r w:rsidRPr="00407DDC">
        <w:rPr>
          <w:rFonts w:ascii="宋体" w:hAnsi="宋体" w:hint="eastAsia"/>
          <w:szCs w:val="21"/>
        </w:rPr>
        <w:t>日</w:t>
      </w:r>
    </w:p>
    <w:p w14:paraId="59C4AF70" w14:textId="77777777" w:rsidR="00E472F5" w:rsidRPr="00407DDC" w:rsidRDefault="00E472F5">
      <w:pPr>
        <w:shd w:val="clear" w:color="auto" w:fill="FFFFFF"/>
        <w:snapToGrid w:val="0"/>
        <w:spacing w:beforeLines="50" w:before="156" w:afterLines="50" w:after="156" w:line="440" w:lineRule="exact"/>
        <w:ind w:firstLineChars="200" w:firstLine="402"/>
        <w:rPr>
          <w:rFonts w:ascii="宋体" w:hAnsi="宋体"/>
          <w:b/>
          <w:sz w:val="20"/>
          <w:szCs w:val="20"/>
        </w:rPr>
      </w:pPr>
    </w:p>
    <w:p w14:paraId="698B51B3" w14:textId="77777777" w:rsidR="00E472F5" w:rsidRPr="00407DDC" w:rsidRDefault="00E472F5">
      <w:pPr>
        <w:shd w:val="clear" w:color="auto" w:fill="FFFFFF"/>
        <w:snapToGrid w:val="0"/>
        <w:spacing w:beforeLines="50" w:before="156" w:afterLines="50" w:after="156" w:line="440" w:lineRule="exact"/>
        <w:ind w:firstLineChars="200" w:firstLine="402"/>
        <w:rPr>
          <w:rFonts w:ascii="宋体" w:hAnsi="宋体"/>
          <w:b/>
          <w:sz w:val="20"/>
          <w:szCs w:val="20"/>
        </w:rPr>
      </w:pPr>
    </w:p>
    <w:p w14:paraId="20CA1D17" w14:textId="77777777" w:rsidR="00E472F5" w:rsidRPr="00407DDC" w:rsidRDefault="00E472F5">
      <w:pPr>
        <w:adjustRightInd w:val="0"/>
        <w:snapToGrid w:val="0"/>
        <w:spacing w:line="400" w:lineRule="exact"/>
        <w:rPr>
          <w:sz w:val="24"/>
        </w:rPr>
      </w:pPr>
    </w:p>
    <w:p w14:paraId="04CAC5C3" w14:textId="77777777" w:rsidR="00E472F5" w:rsidRPr="00407DDC" w:rsidRDefault="00000000">
      <w:pPr>
        <w:snapToGrid w:val="0"/>
        <w:spacing w:after="100" w:afterAutospacing="1" w:line="400" w:lineRule="exact"/>
        <w:jc w:val="center"/>
        <w:rPr>
          <w:b/>
          <w:sz w:val="32"/>
          <w:szCs w:val="32"/>
        </w:rPr>
      </w:pPr>
      <w:r w:rsidRPr="00407DDC">
        <w:rPr>
          <w:rFonts w:hint="eastAsia"/>
          <w:b/>
          <w:sz w:val="32"/>
          <w:szCs w:val="32"/>
        </w:rPr>
        <w:t>二、法定代表人身份证明</w:t>
      </w:r>
    </w:p>
    <w:p w14:paraId="72118B79" w14:textId="77777777" w:rsidR="00E472F5" w:rsidRPr="00407DDC" w:rsidRDefault="00000000">
      <w:pPr>
        <w:snapToGrid w:val="0"/>
        <w:spacing w:line="400" w:lineRule="exact"/>
        <w:ind w:firstLineChars="200" w:firstLine="480"/>
        <w:rPr>
          <w:sz w:val="24"/>
          <w:u w:val="single"/>
        </w:rPr>
      </w:pPr>
      <w:r w:rsidRPr="00407DDC">
        <w:rPr>
          <w:rFonts w:hint="eastAsia"/>
          <w:sz w:val="24"/>
        </w:rPr>
        <w:t>单位名称：</w:t>
      </w:r>
      <w:permStart w:id="1875857676" w:edGrp="everyone"/>
      <w:r w:rsidRPr="00407DDC">
        <w:rPr>
          <w:sz w:val="24"/>
          <w:u w:val="single"/>
        </w:rPr>
        <w:t xml:space="preserve">                                                            </w:t>
      </w:r>
      <w:permEnd w:id="1875857676"/>
    </w:p>
    <w:p w14:paraId="2620A5A8" w14:textId="77777777" w:rsidR="00E472F5" w:rsidRPr="00407DDC" w:rsidRDefault="00E472F5">
      <w:pPr>
        <w:snapToGrid w:val="0"/>
        <w:spacing w:line="400" w:lineRule="exact"/>
        <w:ind w:firstLineChars="200" w:firstLine="480"/>
        <w:rPr>
          <w:sz w:val="24"/>
        </w:rPr>
      </w:pPr>
    </w:p>
    <w:p w14:paraId="4D7FEBE2" w14:textId="77777777" w:rsidR="00E472F5" w:rsidRPr="00407DDC" w:rsidRDefault="00000000">
      <w:pPr>
        <w:snapToGrid w:val="0"/>
        <w:spacing w:line="400" w:lineRule="exact"/>
        <w:ind w:firstLineChars="200" w:firstLine="480"/>
        <w:rPr>
          <w:sz w:val="24"/>
          <w:u w:val="single"/>
        </w:rPr>
      </w:pPr>
      <w:r w:rsidRPr="00407DDC">
        <w:rPr>
          <w:rFonts w:hint="eastAsia"/>
          <w:sz w:val="24"/>
        </w:rPr>
        <w:t>地</w:t>
      </w:r>
      <w:r w:rsidRPr="00407DDC">
        <w:rPr>
          <w:sz w:val="24"/>
        </w:rPr>
        <w:t xml:space="preserve">    </w:t>
      </w:r>
      <w:r w:rsidRPr="00407DDC">
        <w:rPr>
          <w:rFonts w:hint="eastAsia"/>
          <w:sz w:val="24"/>
        </w:rPr>
        <w:t>址：</w:t>
      </w:r>
      <w:permStart w:id="1982471319" w:edGrp="everyone"/>
      <w:r w:rsidRPr="00407DDC">
        <w:rPr>
          <w:sz w:val="24"/>
          <w:u w:val="single"/>
        </w:rPr>
        <w:t xml:space="preserve">                                                            </w:t>
      </w:r>
      <w:permEnd w:id="1982471319"/>
    </w:p>
    <w:p w14:paraId="3F890C60" w14:textId="77777777" w:rsidR="00E472F5" w:rsidRPr="00407DDC" w:rsidRDefault="00E472F5">
      <w:pPr>
        <w:snapToGrid w:val="0"/>
        <w:spacing w:line="400" w:lineRule="exact"/>
        <w:ind w:firstLineChars="200" w:firstLine="480"/>
        <w:rPr>
          <w:sz w:val="24"/>
        </w:rPr>
      </w:pPr>
    </w:p>
    <w:p w14:paraId="07AC9F76" w14:textId="77777777" w:rsidR="00E472F5" w:rsidRPr="00407DDC" w:rsidRDefault="00000000">
      <w:pPr>
        <w:snapToGrid w:val="0"/>
        <w:spacing w:line="400" w:lineRule="exact"/>
        <w:ind w:firstLineChars="200" w:firstLine="480"/>
        <w:rPr>
          <w:sz w:val="24"/>
          <w:u w:val="single"/>
        </w:rPr>
      </w:pPr>
      <w:r w:rsidRPr="00407DDC">
        <w:rPr>
          <w:rFonts w:hint="eastAsia"/>
          <w:sz w:val="24"/>
        </w:rPr>
        <w:t>姓</w:t>
      </w:r>
      <w:r w:rsidRPr="00407DDC">
        <w:rPr>
          <w:sz w:val="24"/>
        </w:rPr>
        <w:t xml:space="preserve">    </w:t>
      </w:r>
      <w:r w:rsidRPr="00407DDC">
        <w:rPr>
          <w:rFonts w:hint="eastAsia"/>
          <w:sz w:val="24"/>
        </w:rPr>
        <w:t>名：</w:t>
      </w:r>
      <w:permStart w:id="792948724" w:edGrp="everyone"/>
      <w:r w:rsidRPr="00407DDC">
        <w:rPr>
          <w:sz w:val="24"/>
          <w:u w:val="single"/>
        </w:rPr>
        <w:t xml:space="preserve">           </w:t>
      </w:r>
      <w:r w:rsidRPr="00407DDC">
        <w:rPr>
          <w:sz w:val="24"/>
          <w:u w:val="single"/>
        </w:rPr>
        <w:tab/>
        <w:t xml:space="preserve">  </w:t>
      </w:r>
      <w:permEnd w:id="792948724"/>
      <w:r w:rsidRPr="00407DDC">
        <w:rPr>
          <w:sz w:val="24"/>
        </w:rPr>
        <w:t xml:space="preserve">  </w:t>
      </w:r>
      <w:r w:rsidRPr="00407DDC">
        <w:rPr>
          <w:sz w:val="24"/>
        </w:rPr>
        <w:tab/>
      </w:r>
      <w:r w:rsidRPr="00407DDC">
        <w:rPr>
          <w:rFonts w:hint="eastAsia"/>
          <w:sz w:val="24"/>
        </w:rPr>
        <w:t>性别：</w:t>
      </w:r>
      <w:permStart w:id="400580361" w:edGrp="everyone"/>
      <w:r w:rsidRPr="00407DDC">
        <w:rPr>
          <w:sz w:val="24"/>
          <w:u w:val="single"/>
        </w:rPr>
        <w:t xml:space="preserve">         </w:t>
      </w:r>
      <w:permEnd w:id="400580361"/>
      <w:r w:rsidRPr="00407DDC">
        <w:rPr>
          <w:sz w:val="24"/>
        </w:rPr>
        <w:t xml:space="preserve">   </w:t>
      </w:r>
      <w:r w:rsidRPr="00407DDC">
        <w:rPr>
          <w:sz w:val="24"/>
        </w:rPr>
        <w:tab/>
      </w:r>
      <w:r w:rsidRPr="00407DDC">
        <w:rPr>
          <w:rFonts w:hint="eastAsia"/>
          <w:sz w:val="24"/>
        </w:rPr>
        <w:t>职务：</w:t>
      </w:r>
      <w:permStart w:id="425596382" w:edGrp="everyone"/>
      <w:r w:rsidRPr="00407DDC">
        <w:rPr>
          <w:sz w:val="24"/>
          <w:u w:val="single"/>
        </w:rPr>
        <w:t xml:space="preserve">            </w:t>
      </w:r>
      <w:permEnd w:id="425596382"/>
    </w:p>
    <w:p w14:paraId="046E2A84" w14:textId="77777777" w:rsidR="00E472F5" w:rsidRPr="00407DDC" w:rsidRDefault="00E472F5">
      <w:pPr>
        <w:snapToGrid w:val="0"/>
        <w:spacing w:line="400" w:lineRule="exact"/>
        <w:ind w:firstLineChars="200" w:firstLine="480"/>
        <w:rPr>
          <w:sz w:val="24"/>
        </w:rPr>
      </w:pPr>
    </w:p>
    <w:p w14:paraId="1161C9B8" w14:textId="77777777" w:rsidR="00E472F5" w:rsidRPr="00407DDC" w:rsidRDefault="00000000">
      <w:pPr>
        <w:snapToGrid w:val="0"/>
        <w:spacing w:line="400" w:lineRule="exact"/>
        <w:ind w:firstLineChars="200" w:firstLine="480"/>
        <w:rPr>
          <w:sz w:val="24"/>
        </w:rPr>
      </w:pPr>
      <w:r w:rsidRPr="00407DDC">
        <w:rPr>
          <w:rFonts w:hint="eastAsia"/>
          <w:sz w:val="24"/>
        </w:rPr>
        <w:t>身份证号码：</w:t>
      </w:r>
      <w:permStart w:id="1736925926" w:edGrp="everyone"/>
      <w:r w:rsidRPr="00407DDC">
        <w:rPr>
          <w:sz w:val="24"/>
          <w:u w:val="single"/>
        </w:rPr>
        <w:t xml:space="preserve">                                                           </w:t>
      </w:r>
    </w:p>
    <w:permEnd w:id="1736925926"/>
    <w:p w14:paraId="6F84616C" w14:textId="77777777" w:rsidR="00E472F5" w:rsidRPr="00407DDC" w:rsidRDefault="00E472F5">
      <w:pPr>
        <w:snapToGrid w:val="0"/>
        <w:spacing w:line="400" w:lineRule="exact"/>
        <w:ind w:firstLineChars="200" w:firstLine="480"/>
        <w:rPr>
          <w:sz w:val="24"/>
        </w:rPr>
      </w:pPr>
    </w:p>
    <w:p w14:paraId="449A544F" w14:textId="77777777" w:rsidR="00E472F5" w:rsidRPr="00407DDC" w:rsidRDefault="00000000">
      <w:pPr>
        <w:snapToGrid w:val="0"/>
        <w:spacing w:line="400" w:lineRule="exact"/>
        <w:ind w:firstLineChars="200" w:firstLine="480"/>
        <w:rPr>
          <w:sz w:val="24"/>
        </w:rPr>
      </w:pPr>
      <w:r w:rsidRPr="00407DDC">
        <w:rPr>
          <w:rFonts w:hint="eastAsia"/>
          <w:sz w:val="24"/>
        </w:rPr>
        <w:t>系</w:t>
      </w:r>
      <w:permStart w:id="957508172" w:edGrp="everyone"/>
      <w:r w:rsidRPr="00407DDC">
        <w:rPr>
          <w:sz w:val="24"/>
          <w:u w:val="single"/>
        </w:rPr>
        <w:t xml:space="preserve">                     </w:t>
      </w:r>
      <w:permEnd w:id="957508172"/>
      <w:r w:rsidRPr="00407DDC">
        <w:rPr>
          <w:sz w:val="24"/>
          <w:u w:val="single"/>
        </w:rPr>
        <w:t xml:space="preserve"> </w:t>
      </w:r>
      <w:r w:rsidRPr="00407DDC">
        <w:rPr>
          <w:rFonts w:hint="eastAsia"/>
          <w:sz w:val="24"/>
        </w:rPr>
        <w:t>的法定代表人。</w:t>
      </w:r>
    </w:p>
    <w:p w14:paraId="6FA14013" w14:textId="77777777" w:rsidR="00E472F5" w:rsidRPr="00407DDC" w:rsidRDefault="00E472F5">
      <w:pPr>
        <w:snapToGrid w:val="0"/>
        <w:spacing w:line="400" w:lineRule="exact"/>
        <w:rPr>
          <w:sz w:val="24"/>
        </w:rPr>
      </w:pPr>
    </w:p>
    <w:p w14:paraId="18240FE4" w14:textId="77777777" w:rsidR="00E472F5" w:rsidRPr="00407DDC" w:rsidRDefault="00000000">
      <w:pPr>
        <w:snapToGrid w:val="0"/>
        <w:spacing w:line="400" w:lineRule="exact"/>
        <w:ind w:firstLineChars="200" w:firstLine="480"/>
        <w:rPr>
          <w:sz w:val="24"/>
        </w:rPr>
      </w:pPr>
      <w:r w:rsidRPr="00407DDC">
        <w:rPr>
          <w:rFonts w:hint="eastAsia"/>
          <w:sz w:val="24"/>
        </w:rPr>
        <w:t>特此证明。</w:t>
      </w:r>
    </w:p>
    <w:p w14:paraId="3A826263" w14:textId="77777777" w:rsidR="00E472F5" w:rsidRPr="00407DDC" w:rsidRDefault="00E472F5">
      <w:pPr>
        <w:snapToGrid w:val="0"/>
        <w:spacing w:line="400" w:lineRule="exact"/>
        <w:rPr>
          <w:sz w:val="24"/>
        </w:rPr>
      </w:pPr>
    </w:p>
    <w:p w14:paraId="37055186" w14:textId="77777777" w:rsidR="00E472F5" w:rsidRPr="00407DDC" w:rsidRDefault="00E472F5">
      <w:pPr>
        <w:snapToGrid w:val="0"/>
        <w:spacing w:line="400" w:lineRule="exact"/>
        <w:rPr>
          <w:sz w:val="24"/>
        </w:rPr>
      </w:pPr>
    </w:p>
    <w:p w14:paraId="6215482F" w14:textId="77777777" w:rsidR="00E472F5" w:rsidRPr="00407DDC" w:rsidRDefault="00E472F5">
      <w:pPr>
        <w:snapToGrid w:val="0"/>
        <w:spacing w:line="400" w:lineRule="exact"/>
        <w:rPr>
          <w:sz w:val="24"/>
        </w:rPr>
      </w:pPr>
    </w:p>
    <w:p w14:paraId="657F305A" w14:textId="77777777" w:rsidR="00E472F5" w:rsidRPr="00407DDC" w:rsidRDefault="00E472F5">
      <w:pPr>
        <w:snapToGrid w:val="0"/>
        <w:spacing w:line="400" w:lineRule="exact"/>
        <w:rPr>
          <w:sz w:val="24"/>
        </w:rPr>
      </w:pPr>
    </w:p>
    <w:p w14:paraId="5B6EE182" w14:textId="77777777" w:rsidR="00E472F5" w:rsidRPr="00407DDC" w:rsidRDefault="00000000">
      <w:pPr>
        <w:snapToGrid w:val="0"/>
        <w:spacing w:line="400" w:lineRule="exact"/>
        <w:ind w:firstLineChars="950" w:firstLine="2280"/>
        <w:rPr>
          <w:sz w:val="24"/>
          <w:u w:val="single"/>
        </w:rPr>
      </w:pPr>
      <w:r w:rsidRPr="00407DDC">
        <w:rPr>
          <w:rFonts w:hint="eastAsia"/>
          <w:sz w:val="24"/>
        </w:rPr>
        <w:t>投标人：</w:t>
      </w:r>
      <w:permStart w:id="999762420" w:edGrp="everyone"/>
      <w:r w:rsidRPr="00407DDC">
        <w:rPr>
          <w:sz w:val="24"/>
          <w:u w:val="single"/>
        </w:rPr>
        <w:t xml:space="preserve">            </w:t>
      </w:r>
      <w:r w:rsidRPr="00407DDC">
        <w:rPr>
          <w:rFonts w:hint="eastAsia"/>
          <w:sz w:val="24"/>
          <w:u w:val="single"/>
        </w:rPr>
        <w:t>（盖单位章）</w:t>
      </w:r>
      <w:r w:rsidRPr="00407DDC">
        <w:rPr>
          <w:sz w:val="24"/>
          <w:u w:val="single"/>
        </w:rPr>
        <w:t xml:space="preserve">       </w:t>
      </w:r>
    </w:p>
    <w:permEnd w:id="999762420"/>
    <w:p w14:paraId="47CE18E2" w14:textId="77777777" w:rsidR="00E472F5" w:rsidRPr="00407DDC" w:rsidRDefault="00E472F5">
      <w:pPr>
        <w:snapToGrid w:val="0"/>
        <w:spacing w:line="400" w:lineRule="exact"/>
        <w:ind w:firstLineChars="200" w:firstLine="480"/>
        <w:rPr>
          <w:sz w:val="24"/>
        </w:rPr>
      </w:pPr>
    </w:p>
    <w:p w14:paraId="489D7C14" w14:textId="77777777" w:rsidR="00E472F5" w:rsidRPr="00407DDC" w:rsidRDefault="00000000">
      <w:pPr>
        <w:snapToGrid w:val="0"/>
        <w:spacing w:line="400" w:lineRule="exact"/>
        <w:ind w:firstLineChars="950" w:firstLine="2280"/>
        <w:rPr>
          <w:sz w:val="24"/>
        </w:rPr>
      </w:pPr>
      <w:r w:rsidRPr="00407DDC">
        <w:rPr>
          <w:rFonts w:hint="eastAsia"/>
          <w:sz w:val="24"/>
        </w:rPr>
        <w:t>日期：</w:t>
      </w:r>
      <w:permStart w:id="1479957975" w:edGrp="everyone"/>
      <w:r w:rsidRPr="00407DDC">
        <w:rPr>
          <w:sz w:val="24"/>
          <w:u w:val="single"/>
        </w:rPr>
        <w:t xml:space="preserve">           </w:t>
      </w:r>
      <w:permEnd w:id="1479957975"/>
      <w:r w:rsidRPr="00407DDC">
        <w:rPr>
          <w:rFonts w:hint="eastAsia"/>
          <w:sz w:val="24"/>
        </w:rPr>
        <w:t>年</w:t>
      </w:r>
      <w:permStart w:id="774655358" w:edGrp="everyone"/>
      <w:r w:rsidRPr="00407DDC">
        <w:rPr>
          <w:sz w:val="24"/>
          <w:u w:val="single"/>
        </w:rPr>
        <w:t xml:space="preserve">        </w:t>
      </w:r>
      <w:r w:rsidRPr="00407DDC">
        <w:rPr>
          <w:sz w:val="24"/>
        </w:rPr>
        <w:t xml:space="preserve"> </w:t>
      </w:r>
      <w:permEnd w:id="774655358"/>
      <w:r w:rsidRPr="00407DDC">
        <w:rPr>
          <w:rFonts w:hint="eastAsia"/>
          <w:sz w:val="24"/>
        </w:rPr>
        <w:t>月</w:t>
      </w:r>
      <w:permStart w:id="984352986" w:edGrp="everyone"/>
      <w:r w:rsidRPr="00407DDC">
        <w:rPr>
          <w:sz w:val="24"/>
          <w:u w:val="single"/>
        </w:rPr>
        <w:t xml:space="preserve">        </w:t>
      </w:r>
      <w:permEnd w:id="984352986"/>
      <w:r w:rsidRPr="00407DDC">
        <w:rPr>
          <w:rFonts w:hint="eastAsia"/>
          <w:sz w:val="24"/>
        </w:rPr>
        <w:t>日</w:t>
      </w:r>
    </w:p>
    <w:p w14:paraId="5CADED45" w14:textId="77777777" w:rsidR="00E472F5" w:rsidRPr="00407DDC" w:rsidRDefault="00000000">
      <w:pPr>
        <w:snapToGrid w:val="0"/>
        <w:spacing w:line="400" w:lineRule="exact"/>
        <w:jc w:val="center"/>
        <w:rPr>
          <w:sz w:val="24"/>
          <w:szCs w:val="20"/>
        </w:rPr>
      </w:pPr>
      <w:r w:rsidRPr="00407DDC">
        <w:rPr>
          <w:szCs w:val="20"/>
        </w:rPr>
        <w:br w:type="page"/>
      </w:r>
    </w:p>
    <w:p w14:paraId="17746063" w14:textId="77777777" w:rsidR="00E472F5" w:rsidRPr="00407DDC" w:rsidRDefault="00000000">
      <w:pPr>
        <w:snapToGrid w:val="0"/>
        <w:spacing w:after="100" w:afterAutospacing="1" w:line="400" w:lineRule="exact"/>
        <w:jc w:val="center"/>
        <w:rPr>
          <w:b/>
          <w:sz w:val="32"/>
          <w:szCs w:val="32"/>
        </w:rPr>
      </w:pPr>
      <w:r w:rsidRPr="00407DDC">
        <w:rPr>
          <w:rFonts w:hint="eastAsia"/>
          <w:b/>
          <w:sz w:val="32"/>
          <w:szCs w:val="32"/>
        </w:rPr>
        <w:lastRenderedPageBreak/>
        <w:t>三、法定代表人授权委托书</w:t>
      </w:r>
    </w:p>
    <w:p w14:paraId="66A27427" w14:textId="77777777" w:rsidR="00E472F5" w:rsidRPr="00407DDC" w:rsidRDefault="00E472F5">
      <w:pPr>
        <w:snapToGrid w:val="0"/>
        <w:spacing w:line="400" w:lineRule="exact"/>
        <w:ind w:firstLineChars="150" w:firstLine="316"/>
        <w:jc w:val="center"/>
        <w:rPr>
          <w:rFonts w:ascii="宋体" w:hAnsi="宋体"/>
          <w:b/>
          <w:szCs w:val="21"/>
        </w:rPr>
      </w:pPr>
    </w:p>
    <w:p w14:paraId="014EF33C" w14:textId="77777777" w:rsidR="00E472F5" w:rsidRPr="00407DDC" w:rsidRDefault="00000000">
      <w:pPr>
        <w:widowControl/>
        <w:topLinePunct/>
        <w:snapToGrid w:val="0"/>
        <w:spacing w:line="400" w:lineRule="exact"/>
        <w:ind w:firstLine="420"/>
        <w:rPr>
          <w:rFonts w:ascii="宋体" w:hAnsi="宋体"/>
          <w:kern w:val="0"/>
          <w:szCs w:val="21"/>
        </w:rPr>
      </w:pPr>
      <w:r w:rsidRPr="00407DDC">
        <w:rPr>
          <w:rFonts w:ascii="宋体" w:hAnsi="宋体" w:hint="eastAsia"/>
          <w:kern w:val="0"/>
          <w:szCs w:val="21"/>
        </w:rPr>
        <w:t>本人</w:t>
      </w:r>
      <w:permStart w:id="426051961" w:edGrp="everyone"/>
      <w:r w:rsidRPr="00407DDC">
        <w:rPr>
          <w:rFonts w:ascii="宋体" w:hAnsi="宋体" w:hint="eastAsia"/>
          <w:kern w:val="0"/>
          <w:szCs w:val="21"/>
          <w:u w:val="single"/>
        </w:rPr>
        <w:t xml:space="preserve">             </w:t>
      </w:r>
      <w:r w:rsidRPr="00407DDC">
        <w:rPr>
          <w:rFonts w:ascii="宋体" w:hAnsi="宋体" w:hint="eastAsia"/>
          <w:kern w:val="0"/>
          <w:szCs w:val="21"/>
        </w:rPr>
        <w:t>（姓名）</w:t>
      </w:r>
      <w:permEnd w:id="426051961"/>
      <w:r w:rsidRPr="00407DDC">
        <w:rPr>
          <w:rFonts w:ascii="宋体" w:hAnsi="宋体" w:hint="eastAsia"/>
          <w:kern w:val="0"/>
          <w:szCs w:val="21"/>
        </w:rPr>
        <w:t>系</w:t>
      </w:r>
      <w:permStart w:id="196965413" w:edGrp="everyone"/>
      <w:r w:rsidRPr="00407DDC">
        <w:rPr>
          <w:rFonts w:ascii="宋体" w:hAnsi="宋体" w:hint="eastAsia"/>
          <w:kern w:val="0"/>
          <w:szCs w:val="21"/>
          <w:u w:val="single"/>
        </w:rPr>
        <w:t xml:space="preserve">           </w:t>
      </w:r>
      <w:r w:rsidRPr="00407DDC">
        <w:rPr>
          <w:rFonts w:ascii="宋体" w:hAnsi="宋体" w:hint="eastAsia"/>
          <w:kern w:val="0"/>
          <w:szCs w:val="21"/>
        </w:rPr>
        <w:t>（投标人名称）</w:t>
      </w:r>
      <w:permEnd w:id="196965413"/>
      <w:r w:rsidRPr="00407DDC">
        <w:rPr>
          <w:rFonts w:ascii="宋体" w:hAnsi="宋体" w:hint="eastAsia"/>
          <w:kern w:val="0"/>
          <w:szCs w:val="21"/>
        </w:rPr>
        <w:t>的法定代表人，现委托</w:t>
      </w:r>
      <w:permStart w:id="2029195474" w:edGrp="everyone"/>
      <w:r w:rsidRPr="00407DDC">
        <w:rPr>
          <w:rFonts w:ascii="宋体" w:hAnsi="宋体" w:hint="eastAsia"/>
          <w:kern w:val="0"/>
          <w:szCs w:val="21"/>
          <w:u w:val="single"/>
        </w:rPr>
        <w:t xml:space="preserve">        （姓名）</w:t>
      </w:r>
      <w:permEnd w:id="2029195474"/>
      <w:r w:rsidRPr="00407DDC">
        <w:rPr>
          <w:rFonts w:ascii="宋体" w:hAnsi="宋体" w:hint="eastAsia"/>
          <w:kern w:val="0"/>
          <w:szCs w:val="21"/>
        </w:rPr>
        <w:t>为我方代理人。代理人根据授权，以我方名义签署、澄清、说明、补正、递交、撤回、修改</w:t>
      </w:r>
      <w:r w:rsidRPr="00407DDC">
        <w:rPr>
          <w:rFonts w:ascii="宋体" w:hAnsi="宋体" w:hint="eastAsia"/>
          <w:kern w:val="0"/>
          <w:szCs w:val="21"/>
          <w:u w:val="single"/>
        </w:rPr>
        <w:t xml:space="preserve">           </w:t>
      </w:r>
      <w:r w:rsidRPr="00407DDC">
        <w:rPr>
          <w:rFonts w:ascii="宋体" w:hAnsi="宋体" w:hint="eastAsia"/>
          <w:kern w:val="0"/>
          <w:szCs w:val="21"/>
        </w:rPr>
        <w:t>（项目名称）投标文件、签订合同和处理有关事宜，其法律后果由我方承担。</w:t>
      </w:r>
    </w:p>
    <w:p w14:paraId="4CD5E9F6"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 xml:space="preserve">    委托期限：</w:t>
      </w:r>
      <w:permStart w:id="1142511716" w:edGrp="everyone"/>
      <w:r w:rsidRPr="00407DDC">
        <w:rPr>
          <w:rFonts w:ascii="宋体" w:hAnsi="宋体" w:hint="eastAsia"/>
          <w:kern w:val="0"/>
          <w:szCs w:val="21"/>
          <w:u w:val="single"/>
        </w:rPr>
        <w:t xml:space="preserve">                        </w:t>
      </w:r>
      <w:permEnd w:id="1142511716"/>
      <w:r w:rsidRPr="00407DDC">
        <w:rPr>
          <w:rFonts w:ascii="宋体" w:hAnsi="宋体" w:hint="eastAsia"/>
          <w:kern w:val="0"/>
          <w:szCs w:val="21"/>
        </w:rPr>
        <w:t>。</w:t>
      </w:r>
    </w:p>
    <w:p w14:paraId="457D5FCE"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代理人无转委托权。</w:t>
      </w:r>
    </w:p>
    <w:p w14:paraId="75D1342E"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投标人：</w:t>
      </w:r>
      <w:permStart w:id="603140676" w:edGrp="everyone"/>
      <w:r w:rsidRPr="00407DDC">
        <w:rPr>
          <w:rFonts w:ascii="宋体" w:hAnsi="宋体" w:hint="eastAsia"/>
          <w:kern w:val="0"/>
          <w:szCs w:val="21"/>
          <w:u w:val="single"/>
        </w:rPr>
        <w:t xml:space="preserve">                               </w:t>
      </w:r>
      <w:r w:rsidRPr="00407DDC">
        <w:rPr>
          <w:rFonts w:ascii="宋体" w:hAnsi="宋体" w:hint="eastAsia"/>
          <w:kern w:val="0"/>
          <w:szCs w:val="21"/>
        </w:rPr>
        <w:t>（盖单位章）</w:t>
      </w:r>
      <w:permEnd w:id="603140676"/>
    </w:p>
    <w:p w14:paraId="75CBBA73"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法定代表人：</w:t>
      </w:r>
      <w:permStart w:id="432431327" w:edGrp="everyone"/>
      <w:r w:rsidRPr="00407DDC">
        <w:rPr>
          <w:rFonts w:ascii="宋体" w:hAnsi="宋体" w:hint="eastAsia"/>
          <w:kern w:val="0"/>
          <w:szCs w:val="21"/>
          <w:u w:val="single"/>
        </w:rPr>
        <w:t xml:space="preserve">                               </w:t>
      </w:r>
      <w:r w:rsidRPr="00407DDC">
        <w:rPr>
          <w:rFonts w:ascii="宋体" w:hAnsi="宋体" w:hint="eastAsia"/>
          <w:kern w:val="0"/>
          <w:szCs w:val="21"/>
        </w:rPr>
        <w:t>（签字或盖章）</w:t>
      </w:r>
      <w:permEnd w:id="432431327"/>
    </w:p>
    <w:p w14:paraId="23BCC3CB"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身份证号码：</w:t>
      </w:r>
      <w:permStart w:id="637101213" w:edGrp="everyone"/>
      <w:r w:rsidRPr="00407DDC">
        <w:rPr>
          <w:rFonts w:ascii="宋体" w:hAnsi="宋体" w:hint="eastAsia"/>
          <w:kern w:val="0"/>
          <w:szCs w:val="21"/>
          <w:u w:val="single"/>
        </w:rPr>
        <w:t xml:space="preserve">                                     </w:t>
      </w:r>
    </w:p>
    <w:permEnd w:id="637101213"/>
    <w:p w14:paraId="1BAFF985"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委托代理人：</w:t>
      </w:r>
      <w:permStart w:id="1028483897" w:edGrp="everyone"/>
      <w:r w:rsidRPr="00407DDC">
        <w:rPr>
          <w:rFonts w:ascii="宋体" w:hAnsi="宋体" w:hint="eastAsia"/>
          <w:kern w:val="0"/>
          <w:szCs w:val="21"/>
          <w:u w:val="single"/>
        </w:rPr>
        <w:t xml:space="preserve">                                   </w:t>
      </w:r>
      <w:r w:rsidRPr="00407DDC">
        <w:rPr>
          <w:rFonts w:ascii="宋体" w:hAnsi="宋体" w:hint="eastAsia"/>
          <w:kern w:val="0"/>
          <w:szCs w:val="21"/>
        </w:rPr>
        <w:t xml:space="preserve"> </w:t>
      </w:r>
      <w:permEnd w:id="1028483897"/>
    </w:p>
    <w:p w14:paraId="490434B0"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身份证号码：</w:t>
      </w:r>
      <w:permStart w:id="942146190" w:edGrp="everyone"/>
      <w:r w:rsidRPr="00407DDC">
        <w:rPr>
          <w:rFonts w:ascii="宋体" w:hAnsi="宋体" w:hint="eastAsia"/>
          <w:kern w:val="0"/>
          <w:szCs w:val="21"/>
          <w:u w:val="single"/>
        </w:rPr>
        <w:t xml:space="preserve">                                      </w:t>
      </w:r>
    </w:p>
    <w:permEnd w:id="942146190"/>
    <w:p w14:paraId="416627D1"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委托代理人手机号码：</w:t>
      </w:r>
      <w:permStart w:id="1378162080" w:edGrp="everyone"/>
      <w:r w:rsidRPr="00407DDC">
        <w:rPr>
          <w:rFonts w:ascii="宋体" w:hAnsi="宋体" w:hint="eastAsia"/>
          <w:kern w:val="0"/>
          <w:szCs w:val="21"/>
          <w:u w:val="single"/>
        </w:rPr>
        <w:t xml:space="preserve">                                      </w:t>
      </w:r>
    </w:p>
    <w:permEnd w:id="1378162080"/>
    <w:p w14:paraId="07125BA4" w14:textId="77777777" w:rsidR="00E472F5" w:rsidRPr="00407DDC" w:rsidRDefault="00E472F5">
      <w:pPr>
        <w:widowControl/>
        <w:snapToGrid w:val="0"/>
        <w:spacing w:line="400" w:lineRule="exact"/>
        <w:rPr>
          <w:rFonts w:ascii="宋体" w:hAnsi="宋体"/>
          <w:kern w:val="0"/>
          <w:szCs w:val="21"/>
        </w:rPr>
      </w:pPr>
    </w:p>
    <w:p w14:paraId="66524677" w14:textId="77777777" w:rsidR="00E472F5" w:rsidRPr="00407DDC" w:rsidRDefault="00000000">
      <w:pPr>
        <w:widowControl/>
        <w:snapToGrid w:val="0"/>
        <w:spacing w:line="400" w:lineRule="exact"/>
        <w:ind w:firstLine="2310"/>
        <w:rPr>
          <w:rFonts w:ascii="宋体" w:hAnsi="宋体"/>
          <w:kern w:val="0"/>
          <w:szCs w:val="21"/>
        </w:rPr>
      </w:pPr>
      <w:permStart w:id="1433476599" w:edGrp="everyone"/>
      <w:r w:rsidRPr="00407DDC">
        <w:rPr>
          <w:rFonts w:ascii="宋体" w:hAnsi="宋体" w:hint="eastAsia"/>
          <w:kern w:val="0"/>
          <w:szCs w:val="21"/>
          <w:u w:val="single"/>
        </w:rPr>
        <w:t xml:space="preserve">            </w:t>
      </w:r>
      <w:permEnd w:id="1433476599"/>
      <w:r w:rsidRPr="00407DDC">
        <w:rPr>
          <w:rFonts w:ascii="宋体" w:hAnsi="宋体" w:hint="eastAsia"/>
          <w:kern w:val="0"/>
          <w:szCs w:val="21"/>
        </w:rPr>
        <w:t>年</w:t>
      </w:r>
      <w:permStart w:id="1338124625" w:edGrp="everyone"/>
      <w:r w:rsidRPr="00407DDC">
        <w:rPr>
          <w:rFonts w:ascii="宋体" w:hAnsi="宋体" w:hint="eastAsia"/>
          <w:kern w:val="0"/>
          <w:szCs w:val="21"/>
          <w:u w:val="single"/>
        </w:rPr>
        <w:t xml:space="preserve">       </w:t>
      </w:r>
      <w:permEnd w:id="1338124625"/>
      <w:r w:rsidRPr="00407DDC">
        <w:rPr>
          <w:rFonts w:ascii="宋体" w:hAnsi="宋体" w:hint="eastAsia"/>
          <w:kern w:val="0"/>
          <w:szCs w:val="21"/>
        </w:rPr>
        <w:t>月</w:t>
      </w:r>
      <w:permStart w:id="1048281064" w:edGrp="everyone"/>
      <w:r w:rsidRPr="00407DDC">
        <w:rPr>
          <w:rFonts w:ascii="宋体" w:hAnsi="宋体" w:hint="eastAsia"/>
          <w:kern w:val="0"/>
          <w:szCs w:val="21"/>
          <w:u w:val="single"/>
        </w:rPr>
        <w:t xml:space="preserve">       </w:t>
      </w:r>
      <w:permEnd w:id="1048281064"/>
      <w:r w:rsidRPr="00407DDC">
        <w:rPr>
          <w:rFonts w:ascii="宋体" w:hAnsi="宋体" w:hint="eastAsia"/>
          <w:kern w:val="0"/>
          <w:szCs w:val="21"/>
        </w:rPr>
        <w:t>日</w:t>
      </w:r>
    </w:p>
    <w:p w14:paraId="7D6643A7" w14:textId="77777777" w:rsidR="00E472F5" w:rsidRPr="00407DDC" w:rsidRDefault="00E472F5">
      <w:pPr>
        <w:snapToGrid w:val="0"/>
        <w:spacing w:line="400" w:lineRule="exact"/>
        <w:ind w:firstLineChars="2150" w:firstLine="5160"/>
        <w:rPr>
          <w:rFonts w:ascii="宋体" w:hAnsi="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07DDC" w:rsidRPr="00407DDC" w14:paraId="00401540"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573E6A9B" w14:textId="77777777" w:rsidR="00E472F5" w:rsidRPr="00407DDC" w:rsidRDefault="00000000">
            <w:pPr>
              <w:spacing w:line="400" w:lineRule="exact"/>
              <w:jc w:val="center"/>
              <w:rPr>
                <w:rFonts w:ascii="宋体" w:hAnsi="宋体"/>
                <w:b/>
                <w:szCs w:val="21"/>
              </w:rPr>
            </w:pPr>
            <w:r w:rsidRPr="00407DDC">
              <w:rPr>
                <w:rFonts w:ascii="宋体" w:hAnsi="宋体" w:cs="宋体" w:hint="eastAsia"/>
                <w:b/>
                <w:kern w:val="0"/>
                <w:szCs w:val="21"/>
                <w:lang w:val="zh-CN"/>
              </w:rPr>
              <w:t>委托代理人身份证正面电子扫描件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108CAFC7" w14:textId="77777777" w:rsidR="00E472F5" w:rsidRPr="00407DDC" w:rsidRDefault="00000000">
            <w:pPr>
              <w:spacing w:line="400" w:lineRule="exact"/>
              <w:jc w:val="center"/>
              <w:rPr>
                <w:rFonts w:ascii="宋体" w:hAnsi="宋体"/>
                <w:b/>
                <w:szCs w:val="21"/>
              </w:rPr>
            </w:pPr>
            <w:r w:rsidRPr="00407DDC">
              <w:rPr>
                <w:rFonts w:ascii="宋体" w:hAnsi="宋体" w:cs="宋体" w:hint="eastAsia"/>
                <w:b/>
                <w:kern w:val="0"/>
                <w:szCs w:val="21"/>
                <w:lang w:val="zh-CN"/>
              </w:rPr>
              <w:t>委托代理人身份证反面电子扫描件</w:t>
            </w:r>
          </w:p>
        </w:tc>
      </w:tr>
      <w:tr w:rsidR="00407DDC" w:rsidRPr="00407DDC" w14:paraId="7623F44D"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357BF551" w14:textId="77777777" w:rsidR="00E472F5" w:rsidRPr="00407DDC" w:rsidRDefault="00000000">
            <w:pPr>
              <w:spacing w:line="400" w:lineRule="exact"/>
              <w:jc w:val="center"/>
              <w:rPr>
                <w:rFonts w:ascii="宋体" w:hAnsi="宋体" w:cs="宋体"/>
                <w:b/>
                <w:kern w:val="0"/>
                <w:szCs w:val="21"/>
                <w:lang w:val="zh-CN"/>
              </w:rPr>
            </w:pPr>
            <w:r w:rsidRPr="00407DDC">
              <w:rPr>
                <w:rFonts w:ascii="宋体" w:hAnsi="宋体" w:cs="宋体" w:hint="eastAsia"/>
                <w:b/>
                <w:kern w:val="0"/>
                <w:szCs w:val="21"/>
                <w:lang w:val="zh-CN"/>
              </w:rPr>
              <w:t>法定代表人身份证正面电子扫描件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6F7EFFB0" w14:textId="77777777" w:rsidR="00E472F5" w:rsidRPr="00407DDC" w:rsidRDefault="00000000">
            <w:pPr>
              <w:spacing w:line="400" w:lineRule="exact"/>
              <w:jc w:val="center"/>
              <w:rPr>
                <w:rFonts w:ascii="宋体" w:hAnsi="宋体" w:cs="宋体"/>
                <w:b/>
                <w:kern w:val="0"/>
                <w:szCs w:val="21"/>
                <w:lang w:val="zh-CN"/>
              </w:rPr>
            </w:pPr>
            <w:r w:rsidRPr="00407DDC">
              <w:rPr>
                <w:rFonts w:ascii="宋体" w:hAnsi="宋体" w:cs="宋体" w:hint="eastAsia"/>
                <w:b/>
                <w:kern w:val="0"/>
                <w:szCs w:val="21"/>
                <w:lang w:val="zh-CN"/>
              </w:rPr>
              <w:t>法定代表人身份证反面电子扫描件</w:t>
            </w:r>
          </w:p>
        </w:tc>
      </w:tr>
    </w:tbl>
    <w:p w14:paraId="5C60276E" w14:textId="77777777" w:rsidR="00E472F5" w:rsidRPr="00407DDC" w:rsidRDefault="00000000">
      <w:pPr>
        <w:rPr>
          <w:rFonts w:ascii="宋体" w:hAnsi="宋体" w:cs="宋体"/>
          <w:sz w:val="18"/>
          <w:szCs w:val="18"/>
        </w:rPr>
      </w:pPr>
      <w:r w:rsidRPr="00407DDC">
        <w:tab/>
      </w:r>
      <w:bookmarkStart w:id="578" w:name="_Hlk162173859"/>
      <w:r w:rsidRPr="00407DDC">
        <w:rPr>
          <w:rFonts w:hint="eastAsia"/>
          <w:sz w:val="18"/>
          <w:szCs w:val="18"/>
        </w:rPr>
        <w:t>注：</w:t>
      </w:r>
      <w:r w:rsidRPr="00407DDC">
        <w:rPr>
          <w:rFonts w:ascii="宋体" w:hAnsi="宋体" w:cs="宋体"/>
          <w:sz w:val="18"/>
          <w:szCs w:val="18"/>
        </w:rPr>
        <w:t>法定代表人</w:t>
      </w:r>
      <w:r w:rsidRPr="00407DDC">
        <w:rPr>
          <w:rFonts w:ascii="宋体" w:hAnsi="宋体" w:cs="宋体" w:hint="eastAsia"/>
          <w:sz w:val="18"/>
          <w:szCs w:val="18"/>
        </w:rPr>
        <w:t>亲自</w:t>
      </w:r>
      <w:r w:rsidRPr="00407DDC">
        <w:rPr>
          <w:rFonts w:ascii="宋体" w:hAnsi="宋体" w:cs="宋体"/>
          <w:sz w:val="18"/>
          <w:szCs w:val="18"/>
        </w:rPr>
        <w:t>参加投标活动的不需要授权委托书</w:t>
      </w:r>
      <w:r w:rsidRPr="00407DDC">
        <w:rPr>
          <w:rFonts w:ascii="宋体" w:hAnsi="宋体" w:cs="宋体" w:hint="eastAsia"/>
          <w:sz w:val="18"/>
          <w:szCs w:val="18"/>
        </w:rPr>
        <w:t>，仅提供本人身份证正反面复印件即可。</w:t>
      </w:r>
    </w:p>
    <w:bookmarkEnd w:id="578"/>
    <w:p w14:paraId="6FD591BB" w14:textId="77777777" w:rsidR="00E472F5" w:rsidRPr="00407DDC" w:rsidRDefault="00E472F5">
      <w:pPr>
        <w:snapToGrid w:val="0"/>
        <w:spacing w:after="100" w:afterAutospacing="1" w:line="400" w:lineRule="exact"/>
        <w:jc w:val="center"/>
      </w:pPr>
    </w:p>
    <w:p w14:paraId="6F44ACEA" w14:textId="77777777" w:rsidR="00E472F5" w:rsidRPr="00407DDC" w:rsidRDefault="00000000">
      <w:pPr>
        <w:snapToGrid w:val="0"/>
        <w:spacing w:after="100" w:afterAutospacing="1" w:line="400" w:lineRule="exact"/>
        <w:jc w:val="center"/>
        <w:rPr>
          <w:b/>
          <w:sz w:val="36"/>
          <w:szCs w:val="36"/>
        </w:rPr>
      </w:pPr>
      <w:r w:rsidRPr="00407DDC">
        <w:rPr>
          <w:rFonts w:hint="eastAsia"/>
          <w:b/>
          <w:sz w:val="32"/>
          <w:szCs w:val="32"/>
        </w:rPr>
        <w:t>四、投标承诺书</w:t>
      </w:r>
    </w:p>
    <w:p w14:paraId="38AA821F" w14:textId="77777777" w:rsidR="00E472F5" w:rsidRPr="00407DDC" w:rsidRDefault="00E472F5">
      <w:pPr>
        <w:snapToGrid w:val="0"/>
        <w:spacing w:line="400" w:lineRule="exact"/>
        <w:rPr>
          <w:sz w:val="24"/>
        </w:rPr>
      </w:pPr>
    </w:p>
    <w:p w14:paraId="004EB582" w14:textId="77777777" w:rsidR="00E472F5" w:rsidRPr="00407DDC" w:rsidRDefault="00000000">
      <w:pPr>
        <w:snapToGrid w:val="0"/>
        <w:spacing w:line="400" w:lineRule="exact"/>
        <w:rPr>
          <w:szCs w:val="21"/>
        </w:rPr>
      </w:pPr>
      <w:r w:rsidRPr="00407DDC">
        <w:rPr>
          <w:rFonts w:hint="eastAsia"/>
          <w:kern w:val="0"/>
          <w:szCs w:val="21"/>
        </w:rPr>
        <w:t>致</w:t>
      </w:r>
      <w:permStart w:id="1083781317" w:edGrp="everyone"/>
      <w:r w:rsidRPr="00407DDC">
        <w:rPr>
          <w:rFonts w:hint="eastAsia"/>
          <w:kern w:val="0"/>
          <w:szCs w:val="21"/>
          <w:u w:val="single"/>
        </w:rPr>
        <w:t>（招标人）</w:t>
      </w:r>
      <w:permEnd w:id="1083781317"/>
      <w:r w:rsidRPr="00407DDC">
        <w:rPr>
          <w:rFonts w:hint="eastAsia"/>
          <w:szCs w:val="21"/>
        </w:rPr>
        <w:t>：</w:t>
      </w:r>
    </w:p>
    <w:p w14:paraId="6695F253" w14:textId="77777777" w:rsidR="00E472F5" w:rsidRPr="00407DDC" w:rsidRDefault="00000000">
      <w:pPr>
        <w:snapToGrid w:val="0"/>
        <w:spacing w:line="400" w:lineRule="exact"/>
        <w:ind w:firstLineChars="200" w:firstLine="420"/>
        <w:rPr>
          <w:szCs w:val="21"/>
        </w:rPr>
      </w:pPr>
      <w:r w:rsidRPr="00407DDC">
        <w:rPr>
          <w:rFonts w:hint="eastAsia"/>
          <w:szCs w:val="21"/>
        </w:rPr>
        <w:t>本投标人已详细阅读了</w:t>
      </w:r>
      <w:permStart w:id="940013340" w:edGrp="everyone"/>
      <w:r w:rsidRPr="00407DDC">
        <w:rPr>
          <w:szCs w:val="21"/>
          <w:u w:val="single"/>
        </w:rPr>
        <w:t xml:space="preserve">                  </w:t>
      </w:r>
      <w:r w:rsidRPr="00407DDC">
        <w:rPr>
          <w:rFonts w:hint="eastAsia"/>
          <w:szCs w:val="21"/>
          <w:u w:val="single"/>
        </w:rPr>
        <w:t>项目</w:t>
      </w:r>
      <w:permEnd w:id="940013340"/>
      <w:r w:rsidRPr="00407DDC">
        <w:rPr>
          <w:rFonts w:hint="eastAsia"/>
          <w:szCs w:val="21"/>
        </w:rPr>
        <w:t>招标文件，自愿参加上述项目投标，现就有关事项向招标人郑重承诺如下：</w:t>
      </w:r>
    </w:p>
    <w:p w14:paraId="217E398A" w14:textId="77777777" w:rsidR="00E472F5" w:rsidRPr="00407DDC" w:rsidRDefault="00000000">
      <w:pPr>
        <w:snapToGrid w:val="0"/>
        <w:spacing w:line="400" w:lineRule="exact"/>
        <w:ind w:firstLineChars="150" w:firstLine="315"/>
        <w:rPr>
          <w:szCs w:val="21"/>
        </w:rPr>
      </w:pPr>
      <w:r w:rsidRPr="00407DDC">
        <w:rPr>
          <w:szCs w:val="21"/>
        </w:rPr>
        <w:t>1</w:t>
      </w:r>
      <w:r w:rsidRPr="00407DDC">
        <w:rPr>
          <w:rFonts w:hint="eastAsia"/>
          <w:szCs w:val="21"/>
        </w:rPr>
        <w:t>、在合同约定的设计时间内完成设计工作。保证投标文件内容无任何虚假、未侵犯他人知识产权。承担因侵犯他人知识产权而由此引起的全部法律责任和经济责任。</w:t>
      </w:r>
    </w:p>
    <w:p w14:paraId="02722DC4" w14:textId="77777777" w:rsidR="00E472F5" w:rsidRPr="00407DDC" w:rsidRDefault="00000000">
      <w:pPr>
        <w:snapToGrid w:val="0"/>
        <w:spacing w:line="400" w:lineRule="exact"/>
        <w:ind w:firstLineChars="150" w:firstLine="315"/>
        <w:rPr>
          <w:szCs w:val="21"/>
        </w:rPr>
      </w:pPr>
      <w:r w:rsidRPr="00407DDC">
        <w:rPr>
          <w:szCs w:val="21"/>
        </w:rPr>
        <w:t>2</w:t>
      </w:r>
      <w:r w:rsidRPr="00407DDC">
        <w:rPr>
          <w:rFonts w:hint="eastAsia"/>
          <w:szCs w:val="21"/>
        </w:rPr>
        <w:t>、保证未经招标人同意不变更主要设计人员，如有违反，同意接受招标人对本投标违诺处罚。</w:t>
      </w:r>
    </w:p>
    <w:p w14:paraId="71526861" w14:textId="77777777" w:rsidR="00E472F5" w:rsidRPr="00407DDC" w:rsidRDefault="00000000">
      <w:pPr>
        <w:snapToGrid w:val="0"/>
        <w:spacing w:line="400" w:lineRule="exact"/>
        <w:ind w:firstLineChars="150" w:firstLine="315"/>
        <w:rPr>
          <w:szCs w:val="21"/>
        </w:rPr>
      </w:pPr>
      <w:r w:rsidRPr="00407DDC">
        <w:rPr>
          <w:szCs w:val="21"/>
        </w:rPr>
        <w:t>3</w:t>
      </w:r>
      <w:r w:rsidRPr="00407DDC">
        <w:rPr>
          <w:rFonts w:hint="eastAsia"/>
          <w:szCs w:val="21"/>
        </w:rPr>
        <w:t>、保证中标之后按投标文件承诺在施工各个阶段向招标项目派设计代表长期驻施工现场协助建设单位工作，如有违反，同意接受违约金处罚。</w:t>
      </w:r>
    </w:p>
    <w:p w14:paraId="017B4994" w14:textId="77777777" w:rsidR="00E472F5" w:rsidRPr="00407DDC" w:rsidRDefault="00000000">
      <w:pPr>
        <w:snapToGrid w:val="0"/>
        <w:spacing w:line="400" w:lineRule="exact"/>
        <w:ind w:firstLineChars="150" w:firstLine="315"/>
        <w:rPr>
          <w:szCs w:val="21"/>
        </w:rPr>
      </w:pPr>
      <w:r w:rsidRPr="00407DDC">
        <w:rPr>
          <w:szCs w:val="21"/>
        </w:rPr>
        <w:t>4</w:t>
      </w:r>
      <w:r w:rsidRPr="00407DDC">
        <w:rPr>
          <w:rFonts w:hint="eastAsia"/>
          <w:szCs w:val="21"/>
        </w:rPr>
        <w:t>、保证中标之后</w:t>
      </w:r>
      <w:proofErr w:type="gramStart"/>
      <w:r w:rsidRPr="00407DDC">
        <w:rPr>
          <w:rFonts w:hint="eastAsia"/>
          <w:szCs w:val="21"/>
        </w:rPr>
        <w:t>不</w:t>
      </w:r>
      <w:proofErr w:type="gramEnd"/>
      <w:r w:rsidRPr="00407DDC">
        <w:rPr>
          <w:rFonts w:hint="eastAsia"/>
          <w:szCs w:val="21"/>
        </w:rPr>
        <w:t>转包设计、不挂靠设计，并遵守相关法律法规的规定。</w:t>
      </w:r>
    </w:p>
    <w:p w14:paraId="71C27261" w14:textId="77777777" w:rsidR="00E472F5" w:rsidRPr="00407DDC" w:rsidRDefault="00000000">
      <w:pPr>
        <w:snapToGrid w:val="0"/>
        <w:spacing w:line="400" w:lineRule="exact"/>
        <w:ind w:firstLineChars="150" w:firstLine="315"/>
        <w:rPr>
          <w:szCs w:val="21"/>
        </w:rPr>
      </w:pPr>
      <w:r w:rsidRPr="00407DDC">
        <w:rPr>
          <w:szCs w:val="21"/>
        </w:rPr>
        <w:t>5</w:t>
      </w:r>
      <w:r w:rsidRPr="00407DDC">
        <w:rPr>
          <w:rFonts w:hint="eastAsia"/>
          <w:szCs w:val="21"/>
        </w:rPr>
        <w:t>、保证中标之后密切配合建设单位、监理单位等有关单位开展工作，服从建设单位驻现场代表的监督管理。</w:t>
      </w:r>
    </w:p>
    <w:p w14:paraId="4BAAD53F" w14:textId="77777777" w:rsidR="00E472F5" w:rsidRPr="00407DDC" w:rsidRDefault="00000000">
      <w:pPr>
        <w:snapToGrid w:val="0"/>
        <w:spacing w:line="400" w:lineRule="exact"/>
        <w:ind w:firstLineChars="150" w:firstLine="315"/>
        <w:rPr>
          <w:szCs w:val="21"/>
        </w:rPr>
      </w:pPr>
      <w:r w:rsidRPr="00407DDC">
        <w:rPr>
          <w:szCs w:val="21"/>
        </w:rPr>
        <w:t>6</w:t>
      </w:r>
      <w:r w:rsidRPr="00407DDC">
        <w:rPr>
          <w:rFonts w:hint="eastAsia"/>
          <w:szCs w:val="21"/>
        </w:rPr>
        <w:t>、保证中标之后承担对后续专业工程设计的配合义务，并不得收取任何费用。中标后按规定对后续专业工程必须使用有资质的专业设计单位，并提交业主单位审查确认，经业主审查合格后，方可签订分包合同。</w:t>
      </w:r>
    </w:p>
    <w:p w14:paraId="73C3A761" w14:textId="77777777" w:rsidR="00E472F5" w:rsidRPr="00407DDC" w:rsidRDefault="00000000">
      <w:pPr>
        <w:snapToGrid w:val="0"/>
        <w:spacing w:line="400" w:lineRule="exact"/>
        <w:ind w:firstLineChars="150" w:firstLine="315"/>
        <w:rPr>
          <w:szCs w:val="21"/>
        </w:rPr>
      </w:pPr>
      <w:r w:rsidRPr="00407DDC">
        <w:rPr>
          <w:szCs w:val="21"/>
        </w:rPr>
        <w:t>7</w:t>
      </w:r>
      <w:r w:rsidRPr="00407DDC">
        <w:rPr>
          <w:rFonts w:hint="eastAsia"/>
          <w:szCs w:val="21"/>
        </w:rPr>
        <w:t>、必须承诺响应业主关于进行驻场设计要求。</w:t>
      </w:r>
    </w:p>
    <w:p w14:paraId="33F917BE" w14:textId="77777777" w:rsidR="00E472F5" w:rsidRPr="00407DDC" w:rsidRDefault="00000000">
      <w:pPr>
        <w:snapToGrid w:val="0"/>
        <w:spacing w:line="400" w:lineRule="exact"/>
        <w:ind w:firstLineChars="150" w:firstLine="315"/>
        <w:rPr>
          <w:szCs w:val="21"/>
        </w:rPr>
      </w:pPr>
      <w:r w:rsidRPr="00407DDC">
        <w:rPr>
          <w:szCs w:val="21"/>
        </w:rPr>
        <w:t>8</w:t>
      </w:r>
      <w:r w:rsidRPr="00407DDC">
        <w:rPr>
          <w:rFonts w:hint="eastAsia"/>
          <w:szCs w:val="21"/>
        </w:rPr>
        <w:t>、投标期间和中标后遵守保密原则。</w:t>
      </w:r>
    </w:p>
    <w:p w14:paraId="7610B640" w14:textId="77777777" w:rsidR="00E472F5" w:rsidRPr="00407DDC" w:rsidRDefault="00000000">
      <w:pPr>
        <w:snapToGrid w:val="0"/>
        <w:spacing w:line="400" w:lineRule="exact"/>
        <w:ind w:firstLineChars="150" w:firstLine="316"/>
        <w:rPr>
          <w:b/>
          <w:szCs w:val="21"/>
        </w:rPr>
      </w:pPr>
      <w:r w:rsidRPr="00407DDC">
        <w:rPr>
          <w:b/>
          <w:szCs w:val="21"/>
        </w:rPr>
        <w:t>9</w:t>
      </w:r>
      <w:r w:rsidRPr="00407DDC">
        <w:rPr>
          <w:rFonts w:hint="eastAsia"/>
          <w:b/>
          <w:szCs w:val="21"/>
        </w:rPr>
        <w:t>、</w:t>
      </w:r>
      <w:permStart w:id="1792024330" w:edGrp="everyone"/>
      <w:r w:rsidRPr="00407DDC">
        <w:rPr>
          <w:rFonts w:hint="eastAsia"/>
          <w:b/>
          <w:szCs w:val="21"/>
          <w:u w:val="single"/>
        </w:rPr>
        <w:t>如因设计单位原因（</w:t>
      </w:r>
      <w:proofErr w:type="gramStart"/>
      <w:r w:rsidRPr="00407DDC">
        <w:rPr>
          <w:rFonts w:hint="eastAsia"/>
          <w:b/>
          <w:szCs w:val="21"/>
          <w:u w:val="single"/>
        </w:rPr>
        <w:t>含漏项</w:t>
      </w:r>
      <w:proofErr w:type="gramEnd"/>
      <w:r w:rsidRPr="00407DDC">
        <w:rPr>
          <w:rFonts w:hint="eastAsia"/>
          <w:b/>
          <w:szCs w:val="21"/>
          <w:u w:val="single"/>
        </w:rPr>
        <w:t>、缺项），造成工程变更，如变更在施工合同价的</w:t>
      </w:r>
      <w:r w:rsidRPr="00407DDC">
        <w:rPr>
          <w:rFonts w:hint="eastAsia"/>
          <w:b/>
          <w:szCs w:val="21"/>
          <w:u w:val="single"/>
        </w:rPr>
        <w:t>10%</w:t>
      </w:r>
      <w:r w:rsidRPr="00407DDC">
        <w:rPr>
          <w:rFonts w:hint="eastAsia"/>
          <w:b/>
          <w:szCs w:val="21"/>
          <w:u w:val="single"/>
        </w:rPr>
        <w:t>以内的，扣减设计费的</w:t>
      </w:r>
      <w:r w:rsidRPr="00407DDC">
        <w:rPr>
          <w:rFonts w:hint="eastAsia"/>
          <w:b/>
          <w:szCs w:val="21"/>
          <w:u w:val="single"/>
        </w:rPr>
        <w:t>10%</w:t>
      </w:r>
      <w:r w:rsidRPr="00407DDC">
        <w:rPr>
          <w:rFonts w:hint="eastAsia"/>
          <w:b/>
          <w:szCs w:val="21"/>
          <w:u w:val="single"/>
        </w:rPr>
        <w:t>；如变更超过施工合同价的</w:t>
      </w:r>
      <w:r w:rsidRPr="00407DDC">
        <w:rPr>
          <w:rFonts w:hint="eastAsia"/>
          <w:b/>
          <w:szCs w:val="21"/>
          <w:u w:val="single"/>
        </w:rPr>
        <w:t>10%</w:t>
      </w:r>
      <w:r w:rsidRPr="00407DDC">
        <w:rPr>
          <w:rFonts w:hint="eastAsia"/>
          <w:b/>
          <w:szCs w:val="21"/>
          <w:u w:val="single"/>
        </w:rPr>
        <w:t>～</w:t>
      </w:r>
      <w:r w:rsidRPr="00407DDC">
        <w:rPr>
          <w:rFonts w:hint="eastAsia"/>
          <w:b/>
          <w:szCs w:val="21"/>
          <w:u w:val="single"/>
        </w:rPr>
        <w:t>30%</w:t>
      </w:r>
      <w:r w:rsidRPr="00407DDC">
        <w:rPr>
          <w:rFonts w:hint="eastAsia"/>
          <w:b/>
          <w:szCs w:val="21"/>
          <w:u w:val="single"/>
        </w:rPr>
        <w:t>，按变更比例同等扣减设计费；如变更超过施工合同价</w:t>
      </w:r>
      <w:r w:rsidRPr="00407DDC">
        <w:rPr>
          <w:rFonts w:hint="eastAsia"/>
          <w:b/>
          <w:szCs w:val="21"/>
          <w:u w:val="single"/>
        </w:rPr>
        <w:t>30%</w:t>
      </w:r>
      <w:r w:rsidRPr="00407DDC">
        <w:rPr>
          <w:rFonts w:hint="eastAsia"/>
          <w:b/>
          <w:szCs w:val="21"/>
          <w:u w:val="single"/>
        </w:rPr>
        <w:t>（含）以上的将扣减其合同价的</w:t>
      </w:r>
      <w:r w:rsidRPr="00407DDC">
        <w:rPr>
          <w:rFonts w:hint="eastAsia"/>
          <w:b/>
          <w:szCs w:val="21"/>
          <w:u w:val="single"/>
        </w:rPr>
        <w:t>50%</w:t>
      </w:r>
      <w:r w:rsidRPr="00407DDC">
        <w:rPr>
          <w:rFonts w:hint="eastAsia"/>
          <w:b/>
          <w:szCs w:val="21"/>
        </w:rPr>
        <w:t>。</w:t>
      </w:r>
      <w:permEnd w:id="1792024330"/>
      <w:r w:rsidRPr="00407DDC">
        <w:rPr>
          <w:b/>
          <w:szCs w:val="21"/>
        </w:rPr>
        <w:t xml:space="preserve"> </w:t>
      </w:r>
    </w:p>
    <w:p w14:paraId="7A2CBA78" w14:textId="77777777" w:rsidR="00E472F5" w:rsidRPr="00407DDC" w:rsidRDefault="00000000">
      <w:pPr>
        <w:snapToGrid w:val="0"/>
        <w:spacing w:line="400" w:lineRule="exact"/>
        <w:ind w:firstLineChars="150" w:firstLine="315"/>
        <w:rPr>
          <w:szCs w:val="21"/>
        </w:rPr>
      </w:pPr>
      <w:r w:rsidRPr="00407DDC">
        <w:rPr>
          <w:szCs w:val="21"/>
        </w:rPr>
        <w:t>10</w:t>
      </w:r>
      <w:r w:rsidRPr="00407DDC">
        <w:rPr>
          <w:rFonts w:hint="eastAsia"/>
          <w:szCs w:val="21"/>
        </w:rPr>
        <w:t>、</w:t>
      </w:r>
      <w:r w:rsidRPr="00407DDC">
        <w:rPr>
          <w:szCs w:val="21"/>
        </w:rPr>
        <w:t>……</w:t>
      </w:r>
      <w:proofErr w:type="gramStart"/>
      <w:r w:rsidRPr="00407DDC">
        <w:rPr>
          <w:szCs w:val="21"/>
        </w:rPr>
        <w:t>…</w:t>
      </w:r>
      <w:proofErr w:type="gramEnd"/>
      <w:r w:rsidRPr="00407DDC">
        <w:rPr>
          <w:rFonts w:hint="eastAsia"/>
          <w:szCs w:val="21"/>
        </w:rPr>
        <w:t>其他承诺自行编写</w:t>
      </w:r>
    </w:p>
    <w:p w14:paraId="20FA8C4D" w14:textId="77777777" w:rsidR="00E472F5" w:rsidRPr="00407DDC" w:rsidRDefault="00E472F5">
      <w:pPr>
        <w:snapToGrid w:val="0"/>
        <w:spacing w:line="400" w:lineRule="exact"/>
        <w:ind w:firstLineChars="150" w:firstLine="360"/>
        <w:rPr>
          <w:sz w:val="24"/>
        </w:rPr>
      </w:pPr>
    </w:p>
    <w:p w14:paraId="46E51F71" w14:textId="77777777" w:rsidR="00E472F5" w:rsidRPr="00407DDC" w:rsidRDefault="00000000">
      <w:pPr>
        <w:snapToGrid w:val="0"/>
        <w:spacing w:line="400" w:lineRule="exact"/>
        <w:ind w:firstLineChars="1450" w:firstLine="3480"/>
        <w:rPr>
          <w:sz w:val="24"/>
        </w:rPr>
      </w:pPr>
      <w:r w:rsidRPr="00407DDC">
        <w:rPr>
          <w:rFonts w:hint="eastAsia"/>
          <w:sz w:val="24"/>
        </w:rPr>
        <w:t>投标人：</w:t>
      </w:r>
      <w:permStart w:id="2062814238" w:edGrp="everyone"/>
      <w:r w:rsidRPr="00407DDC">
        <w:rPr>
          <w:rFonts w:hint="eastAsia"/>
          <w:sz w:val="24"/>
        </w:rPr>
        <w:t>（盖章）</w:t>
      </w:r>
    </w:p>
    <w:permEnd w:id="2062814238"/>
    <w:p w14:paraId="5EF4181A" w14:textId="77777777" w:rsidR="00E472F5" w:rsidRPr="00407DDC" w:rsidRDefault="00E472F5">
      <w:pPr>
        <w:snapToGrid w:val="0"/>
        <w:spacing w:line="400" w:lineRule="exact"/>
        <w:ind w:firstLineChars="150" w:firstLine="360"/>
        <w:rPr>
          <w:sz w:val="24"/>
        </w:rPr>
      </w:pPr>
    </w:p>
    <w:p w14:paraId="554D866B" w14:textId="77777777" w:rsidR="00E472F5" w:rsidRPr="00407DDC" w:rsidRDefault="00000000">
      <w:pPr>
        <w:snapToGrid w:val="0"/>
        <w:spacing w:line="400" w:lineRule="exact"/>
        <w:ind w:firstLineChars="1450" w:firstLine="3480"/>
        <w:rPr>
          <w:sz w:val="24"/>
        </w:rPr>
      </w:pPr>
      <w:r w:rsidRPr="00407DDC">
        <w:rPr>
          <w:rFonts w:hint="eastAsia"/>
          <w:sz w:val="24"/>
        </w:rPr>
        <w:t>法定代表人或其委托代理人：</w:t>
      </w:r>
      <w:permStart w:id="1921854519" w:edGrp="everyone"/>
      <w:r w:rsidRPr="00407DDC">
        <w:rPr>
          <w:rFonts w:hint="eastAsia"/>
          <w:sz w:val="24"/>
        </w:rPr>
        <w:t>（签字或盖章）</w:t>
      </w:r>
    </w:p>
    <w:permEnd w:id="1921854519"/>
    <w:p w14:paraId="1A2AA312" w14:textId="77777777" w:rsidR="00E472F5" w:rsidRPr="00407DDC" w:rsidRDefault="00000000">
      <w:pPr>
        <w:snapToGrid w:val="0"/>
        <w:spacing w:line="400" w:lineRule="exact"/>
        <w:ind w:firstLineChars="1450" w:firstLine="3480"/>
        <w:rPr>
          <w:sz w:val="24"/>
        </w:rPr>
      </w:pPr>
      <w:r w:rsidRPr="00407DDC">
        <w:rPr>
          <w:rFonts w:hint="eastAsia"/>
          <w:sz w:val="24"/>
        </w:rPr>
        <w:t>日</w:t>
      </w:r>
      <w:r w:rsidRPr="00407DDC">
        <w:rPr>
          <w:sz w:val="24"/>
        </w:rPr>
        <w:t xml:space="preserve">  </w:t>
      </w:r>
      <w:r w:rsidRPr="00407DDC">
        <w:rPr>
          <w:rFonts w:hint="eastAsia"/>
          <w:sz w:val="24"/>
        </w:rPr>
        <w:t>期</w:t>
      </w:r>
      <w:r w:rsidRPr="00407DDC">
        <w:rPr>
          <w:sz w:val="24"/>
        </w:rPr>
        <w:t>:</w:t>
      </w:r>
      <w:permStart w:id="1703829999" w:edGrp="everyone"/>
    </w:p>
    <w:permEnd w:id="1703829999"/>
    <w:p w14:paraId="70BEA81A" w14:textId="77777777" w:rsidR="00E472F5" w:rsidRPr="00407DDC" w:rsidRDefault="00E472F5">
      <w:pPr>
        <w:snapToGrid w:val="0"/>
        <w:spacing w:line="400" w:lineRule="exact"/>
        <w:ind w:firstLineChars="1450" w:firstLine="3480"/>
        <w:rPr>
          <w:sz w:val="24"/>
        </w:rPr>
      </w:pPr>
    </w:p>
    <w:p w14:paraId="5D43E0FC" w14:textId="77777777" w:rsidR="00E472F5" w:rsidRPr="00407DDC" w:rsidRDefault="00E472F5">
      <w:pPr>
        <w:snapToGrid w:val="0"/>
        <w:spacing w:line="400" w:lineRule="exact"/>
        <w:ind w:firstLineChars="1450" w:firstLine="3480"/>
        <w:rPr>
          <w:sz w:val="24"/>
        </w:rPr>
      </w:pPr>
    </w:p>
    <w:p w14:paraId="101B00FC" w14:textId="77777777" w:rsidR="00E472F5" w:rsidRPr="00407DDC" w:rsidRDefault="00E472F5">
      <w:pPr>
        <w:snapToGrid w:val="0"/>
        <w:spacing w:line="400" w:lineRule="exact"/>
        <w:jc w:val="center"/>
        <w:rPr>
          <w:rFonts w:ascii="宋体" w:hAnsi="宋体"/>
          <w:b/>
          <w:sz w:val="28"/>
          <w:szCs w:val="28"/>
        </w:rPr>
      </w:pPr>
    </w:p>
    <w:p w14:paraId="77018A6D" w14:textId="77777777" w:rsidR="00E472F5" w:rsidRPr="00407DDC" w:rsidRDefault="00E472F5">
      <w:pPr>
        <w:snapToGrid w:val="0"/>
        <w:spacing w:line="400" w:lineRule="exact"/>
        <w:jc w:val="center"/>
        <w:rPr>
          <w:rFonts w:ascii="宋体" w:hAnsi="宋体"/>
          <w:b/>
          <w:sz w:val="28"/>
          <w:szCs w:val="28"/>
        </w:rPr>
      </w:pPr>
    </w:p>
    <w:p w14:paraId="1128715C" w14:textId="77777777" w:rsidR="00E472F5" w:rsidRPr="00407DDC" w:rsidRDefault="00E472F5">
      <w:pPr>
        <w:snapToGrid w:val="0"/>
        <w:spacing w:line="400" w:lineRule="exact"/>
        <w:jc w:val="center"/>
        <w:rPr>
          <w:rFonts w:ascii="宋体" w:hAnsi="宋体"/>
          <w:b/>
          <w:sz w:val="28"/>
          <w:szCs w:val="28"/>
        </w:rPr>
      </w:pPr>
    </w:p>
    <w:p w14:paraId="57919057" w14:textId="77777777" w:rsidR="00E472F5" w:rsidRPr="00407DDC" w:rsidRDefault="00E472F5">
      <w:pPr>
        <w:snapToGrid w:val="0"/>
        <w:spacing w:line="400" w:lineRule="exact"/>
        <w:jc w:val="center"/>
        <w:rPr>
          <w:rFonts w:ascii="宋体" w:hAnsi="宋体"/>
          <w:b/>
          <w:sz w:val="28"/>
          <w:szCs w:val="28"/>
        </w:rPr>
      </w:pPr>
    </w:p>
    <w:p w14:paraId="065B431C" w14:textId="77777777" w:rsidR="00E472F5" w:rsidRPr="00407DDC" w:rsidRDefault="00E472F5">
      <w:pPr>
        <w:snapToGrid w:val="0"/>
        <w:spacing w:line="400" w:lineRule="exact"/>
        <w:jc w:val="center"/>
        <w:rPr>
          <w:rFonts w:ascii="宋体" w:hAnsi="宋体"/>
          <w:b/>
          <w:sz w:val="28"/>
          <w:szCs w:val="28"/>
        </w:rPr>
      </w:pPr>
    </w:p>
    <w:p w14:paraId="762A330E"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hint="eastAsia"/>
          <w:b/>
          <w:sz w:val="28"/>
          <w:szCs w:val="28"/>
        </w:rPr>
        <w:t>五、投标保证金</w:t>
      </w:r>
    </w:p>
    <w:p w14:paraId="4BF58E88" w14:textId="77777777" w:rsidR="00E472F5" w:rsidRPr="00407DDC" w:rsidRDefault="00E472F5">
      <w:pPr>
        <w:pStyle w:val="af0"/>
      </w:pPr>
    </w:p>
    <w:p w14:paraId="2669C75B" w14:textId="77777777" w:rsidR="00E472F5" w:rsidRPr="00407DDC" w:rsidRDefault="00E472F5">
      <w:pPr>
        <w:pStyle w:val="af0"/>
        <w:spacing w:line="360" w:lineRule="auto"/>
        <w:ind w:firstLineChars="200" w:firstLine="360"/>
        <w:jc w:val="both"/>
      </w:pPr>
    </w:p>
    <w:p w14:paraId="4311C0A1" w14:textId="77777777" w:rsidR="00E472F5" w:rsidRPr="00407DDC" w:rsidRDefault="00000000">
      <w:pPr>
        <w:autoSpaceDE w:val="0"/>
        <w:autoSpaceDN w:val="0"/>
        <w:adjustRightInd w:val="0"/>
        <w:snapToGrid w:val="0"/>
        <w:spacing w:line="360" w:lineRule="auto"/>
        <w:ind w:firstLineChars="200" w:firstLine="420"/>
        <w:rPr>
          <w:rFonts w:ascii="宋体" w:hAnsi="宋体" w:cs="宋体"/>
          <w:szCs w:val="21"/>
        </w:rPr>
      </w:pPr>
      <w:r w:rsidRPr="00407DDC">
        <w:rPr>
          <w:rFonts w:ascii="宋体" w:hAnsi="宋体" w:cs="宋体" w:hint="eastAsia"/>
          <w:szCs w:val="21"/>
        </w:rPr>
        <w:t>（1）如采用现金（转账或电汇）的，系统自动抓取</w:t>
      </w:r>
      <w:ins w:id="579" w:author="PC" w:date="2023-09-28T09:18:00Z">
        <w:r w:rsidRPr="00407DDC">
          <w:rPr>
            <w:rFonts w:ascii="宋体" w:hAnsi="宋体" w:cs="宋体" w:hint="eastAsia"/>
            <w:szCs w:val="21"/>
          </w:rPr>
          <w:t>投标保证金</w:t>
        </w:r>
      </w:ins>
      <w:r w:rsidRPr="00407DDC">
        <w:rPr>
          <w:rFonts w:ascii="宋体" w:hAnsi="宋体" w:cs="宋体" w:hint="eastAsia"/>
          <w:szCs w:val="21"/>
        </w:rPr>
        <w:t>提交信息，投标文件无需提供相关证明材料。</w:t>
      </w:r>
    </w:p>
    <w:p w14:paraId="1B17C0C6" w14:textId="77777777" w:rsidR="00E472F5" w:rsidRPr="00407DDC" w:rsidRDefault="00000000">
      <w:pPr>
        <w:autoSpaceDE w:val="0"/>
        <w:autoSpaceDN w:val="0"/>
        <w:adjustRightInd w:val="0"/>
        <w:snapToGrid w:val="0"/>
        <w:spacing w:line="360" w:lineRule="auto"/>
        <w:ind w:firstLineChars="200" w:firstLine="420"/>
        <w:rPr>
          <w:rFonts w:ascii="宋体" w:hAnsi="宋体" w:cs="宋体"/>
          <w:szCs w:val="21"/>
        </w:rPr>
      </w:pPr>
      <w:r w:rsidRPr="00407DDC">
        <w:rPr>
          <w:rFonts w:ascii="宋体" w:hAnsi="宋体" w:cs="宋体" w:hint="eastAsia"/>
          <w:szCs w:val="21"/>
        </w:rPr>
        <w:t>（（2）如采用纸质银行保函，投标人应在此提供基本账户开户许可证（或投标企业基本账户开户银行的基本存款账户信息）复印件(影印件)，并按格式承诺真实有效。同时将纸质银行保函扫描件(或影印件)提供在投标文件中。纸质银行保函格式见“投标保函示范文本”。</w:t>
      </w:r>
    </w:p>
    <w:p w14:paraId="009F413D" w14:textId="77777777" w:rsidR="00407DDC" w:rsidRDefault="00000000" w:rsidP="00407DDC">
      <w:pPr>
        <w:autoSpaceDE w:val="0"/>
        <w:autoSpaceDN w:val="0"/>
        <w:adjustRightInd w:val="0"/>
        <w:snapToGrid w:val="0"/>
        <w:spacing w:line="360" w:lineRule="auto"/>
        <w:ind w:firstLineChars="200" w:firstLine="420"/>
        <w:rPr>
          <w:rFonts w:ascii="宋体" w:hAnsi="宋体" w:cs="宋体"/>
          <w:szCs w:val="21"/>
        </w:rPr>
      </w:pPr>
      <w:r w:rsidRPr="00407DDC">
        <w:rPr>
          <w:rFonts w:ascii="宋体" w:hAnsi="宋体" w:cs="宋体" w:hint="eastAsia"/>
          <w:szCs w:val="21"/>
        </w:rPr>
        <w:t>（3）如采用电子保函（银行、保险、担保等）的，系统自动抓取电子保函信息，投标文件无需提供相关证明材料。格式附后。</w:t>
      </w:r>
      <w:permStart w:id="24660132" w:edGrp="everyone"/>
    </w:p>
    <w:p w14:paraId="593672E1" w14:textId="77777777" w:rsidR="00E472F5" w:rsidRPr="00407DDC" w:rsidRDefault="00000000">
      <w:pPr>
        <w:tabs>
          <w:tab w:val="left" w:pos="8422"/>
          <w:tab w:val="left" w:pos="9622"/>
        </w:tabs>
        <w:spacing w:line="320" w:lineRule="exact"/>
        <w:ind w:rightChars="50" w:right="105"/>
        <w:rPr>
          <w:rFonts w:ascii="宋体" w:hAnsi="宋体" w:cs="宋体"/>
          <w:b/>
          <w:bCs/>
          <w:sz w:val="24"/>
        </w:rPr>
      </w:pPr>
      <w:r w:rsidRPr="00407DDC">
        <w:rPr>
          <w:rFonts w:ascii="宋体" w:hAnsi="宋体" w:cs="宋体" w:hint="eastAsia"/>
          <w:b/>
          <w:bCs/>
          <w:sz w:val="24"/>
        </w:rPr>
        <w:t>5.1投标保函示范文本</w:t>
      </w:r>
    </w:p>
    <w:p w14:paraId="18E2089E" w14:textId="77777777" w:rsidR="00E472F5" w:rsidRPr="00407DDC" w:rsidRDefault="00E472F5">
      <w:pPr>
        <w:spacing w:line="360" w:lineRule="auto"/>
        <w:jc w:val="center"/>
        <w:rPr>
          <w:rFonts w:ascii="宋体" w:hAnsi="宋体"/>
          <w:b/>
          <w:sz w:val="24"/>
        </w:rPr>
      </w:pPr>
    </w:p>
    <w:p w14:paraId="327157F0" w14:textId="77777777" w:rsidR="00E472F5" w:rsidRPr="00407DDC" w:rsidRDefault="00000000">
      <w:pPr>
        <w:spacing w:line="360" w:lineRule="auto"/>
        <w:ind w:right="1050" w:firstLineChars="2850" w:firstLine="5985"/>
        <w:rPr>
          <w:rFonts w:ascii="宋体" w:hAnsi="宋体"/>
        </w:rPr>
      </w:pPr>
      <w:r w:rsidRPr="00407DDC">
        <w:rPr>
          <w:rFonts w:ascii="宋体" w:hAnsi="宋体"/>
        </w:rPr>
        <w:t>编号：</w:t>
      </w:r>
      <w:r w:rsidRPr="00407DDC">
        <w:rPr>
          <w:rFonts w:ascii="宋体" w:hAnsi="宋体"/>
          <w:u w:val="single"/>
        </w:rPr>
        <w:t xml:space="preserve">        </w:t>
      </w:r>
      <w:r w:rsidRPr="00407DDC">
        <w:rPr>
          <w:rFonts w:ascii="宋体" w:hAnsi="宋体"/>
        </w:rPr>
        <w:t xml:space="preserve"> </w:t>
      </w:r>
    </w:p>
    <w:p w14:paraId="4147510D" w14:textId="77777777" w:rsidR="00E472F5" w:rsidRPr="00407DDC" w:rsidRDefault="00000000">
      <w:pPr>
        <w:spacing w:line="360" w:lineRule="auto"/>
        <w:rPr>
          <w:rFonts w:ascii="宋体" w:hAnsi="宋体"/>
        </w:rPr>
      </w:pPr>
      <w:r w:rsidRPr="00407DDC">
        <w:rPr>
          <w:rFonts w:ascii="宋体" w:hAnsi="宋体"/>
        </w:rPr>
        <w:t xml:space="preserve">致： </w:t>
      </w:r>
      <w:r w:rsidRPr="00407DDC">
        <w:rPr>
          <w:rFonts w:ascii="宋体" w:hAnsi="宋体"/>
          <w:u w:val="single"/>
        </w:rPr>
        <w:t>受益人（招标人） 名称</w:t>
      </w:r>
    </w:p>
    <w:p w14:paraId="67FD48C5" w14:textId="77777777" w:rsidR="00E472F5" w:rsidRPr="00407DDC" w:rsidRDefault="00000000">
      <w:pPr>
        <w:spacing w:line="360" w:lineRule="auto"/>
        <w:ind w:firstLineChars="200" w:firstLine="420"/>
        <w:rPr>
          <w:rFonts w:ascii="宋体" w:hAnsi="宋体"/>
        </w:rPr>
      </w:pPr>
      <w:r w:rsidRPr="00407DDC">
        <w:rPr>
          <w:rFonts w:ascii="宋体" w:hAnsi="宋体"/>
        </w:rPr>
        <w:t>开立人获得通知，</w:t>
      </w:r>
      <w:r w:rsidRPr="00407DDC">
        <w:rPr>
          <w:rFonts w:ascii="宋体" w:hAnsi="宋体"/>
          <w:u w:val="single"/>
        </w:rPr>
        <w:t xml:space="preserve">（投标人） </w:t>
      </w:r>
      <w:r w:rsidRPr="00407DDC">
        <w:rPr>
          <w:rFonts w:ascii="宋体" w:hAnsi="宋体"/>
        </w:rPr>
        <w:t>于</w:t>
      </w:r>
      <w:r w:rsidRPr="00407DDC">
        <w:rPr>
          <w:rFonts w:ascii="宋体" w:hAnsi="宋体"/>
          <w:u w:val="single"/>
        </w:rPr>
        <w:t xml:space="preserve">       </w:t>
      </w:r>
      <w:r w:rsidRPr="00407DDC">
        <w:rPr>
          <w:rFonts w:ascii="宋体" w:hAnsi="宋体"/>
        </w:rPr>
        <w:t>年</w:t>
      </w:r>
      <w:r w:rsidRPr="00407DDC">
        <w:rPr>
          <w:rFonts w:ascii="宋体" w:hAnsi="宋体"/>
          <w:u w:val="single"/>
        </w:rPr>
        <w:t xml:space="preserve">     </w:t>
      </w:r>
      <w:r w:rsidRPr="00407DDC">
        <w:rPr>
          <w:rFonts w:ascii="宋体" w:hAnsi="宋体"/>
        </w:rPr>
        <w:t>月</w:t>
      </w:r>
      <w:r w:rsidRPr="00407DDC">
        <w:rPr>
          <w:rFonts w:ascii="宋体" w:hAnsi="宋体"/>
          <w:u w:val="single"/>
        </w:rPr>
        <w:t xml:space="preserve">      </w:t>
      </w:r>
      <w:r w:rsidRPr="00407DDC">
        <w:rPr>
          <w:rFonts w:ascii="宋体" w:hAnsi="宋体"/>
        </w:rPr>
        <w:t>日参加编号为</w:t>
      </w:r>
      <w:r w:rsidRPr="00407DDC">
        <w:rPr>
          <w:rFonts w:ascii="宋体" w:hAnsi="宋体"/>
          <w:u w:val="single"/>
        </w:rPr>
        <w:t xml:space="preserve"> （标段编号） </w:t>
      </w:r>
      <w:r w:rsidRPr="00407DDC">
        <w:rPr>
          <w:rFonts w:ascii="宋体" w:hAnsi="宋体"/>
        </w:rPr>
        <w:t>的</w:t>
      </w:r>
      <w:r w:rsidRPr="00407DDC">
        <w:rPr>
          <w:rFonts w:ascii="宋体" w:hAnsi="宋体"/>
          <w:u w:val="single"/>
        </w:rPr>
        <w:t>（标段名称）</w:t>
      </w:r>
      <w:r w:rsidRPr="00407DDC">
        <w:rPr>
          <w:rFonts w:ascii="宋体" w:hAnsi="宋体"/>
        </w:rPr>
        <w:t>投标（即“基础交易”）。</w:t>
      </w:r>
    </w:p>
    <w:p w14:paraId="7ADDA0BA" w14:textId="77777777" w:rsidR="00E472F5" w:rsidRPr="00407DDC" w:rsidRDefault="00000000">
      <w:pPr>
        <w:spacing w:line="360" w:lineRule="auto"/>
        <w:ind w:firstLineChars="200" w:firstLine="420"/>
        <w:rPr>
          <w:rFonts w:ascii="宋体" w:hAnsi="宋体"/>
        </w:rPr>
      </w:pPr>
      <w:r w:rsidRPr="00407DDC">
        <w:rPr>
          <w:rFonts w:ascii="宋体" w:hAnsi="宋体"/>
        </w:rPr>
        <w:t>一、开立人理解根据招标条件，投标人必须提交一份投标保函（以下简称“本保函”）</w:t>
      </w:r>
      <w:r w:rsidRPr="00407DDC">
        <w:rPr>
          <w:rFonts w:ascii="宋体" w:hAnsi="宋体" w:hint="eastAsia"/>
        </w:rPr>
        <w:t>，</w:t>
      </w:r>
      <w:r w:rsidRPr="00407DDC">
        <w:rPr>
          <w:rFonts w:ascii="宋体" w:hAnsi="宋体"/>
        </w:rPr>
        <w:t>以担保投标人诚信履行其在上述基础交易中承担的投标人义务。鉴此，应申请人要求，开立人在此同意向受益人出具此投标保函</w:t>
      </w:r>
      <w:r w:rsidRPr="00407DDC">
        <w:rPr>
          <w:rFonts w:ascii="宋体" w:hAnsi="宋体" w:hint="eastAsia"/>
        </w:rPr>
        <w:t>，</w:t>
      </w:r>
      <w:r w:rsidRPr="00407DDC">
        <w:rPr>
          <w:rFonts w:ascii="宋体" w:hAnsi="宋体"/>
        </w:rPr>
        <w:t>本保函担保金额为人民币（大写）</w:t>
      </w:r>
      <w:r w:rsidRPr="00407DDC">
        <w:rPr>
          <w:rFonts w:ascii="宋体" w:hAnsi="宋体"/>
          <w:u w:val="single"/>
        </w:rPr>
        <w:t xml:space="preserve">      </w:t>
      </w:r>
      <w:r w:rsidRPr="00407DDC">
        <w:rPr>
          <w:rFonts w:ascii="宋体" w:hAnsi="宋体"/>
        </w:rPr>
        <w:t>元（¥</w:t>
      </w:r>
      <w:r w:rsidRPr="00407DDC">
        <w:rPr>
          <w:rFonts w:ascii="宋体" w:hAnsi="宋体"/>
          <w:u w:val="single"/>
        </w:rPr>
        <w:t xml:space="preserve">      </w:t>
      </w:r>
      <w:r w:rsidRPr="00407DDC">
        <w:rPr>
          <w:rFonts w:ascii="宋体" w:hAnsi="宋体"/>
        </w:rPr>
        <w:t>） 。</w:t>
      </w:r>
    </w:p>
    <w:p w14:paraId="236C06BE" w14:textId="77777777" w:rsidR="00E472F5" w:rsidRPr="00407DDC" w:rsidRDefault="00000000">
      <w:pPr>
        <w:spacing w:line="360" w:lineRule="auto"/>
        <w:ind w:firstLineChars="200" w:firstLine="420"/>
        <w:rPr>
          <w:rFonts w:ascii="宋体" w:hAnsi="宋体"/>
        </w:rPr>
      </w:pPr>
      <w:r w:rsidRPr="00407DDC">
        <w:rPr>
          <w:rFonts w:ascii="宋体" w:hAnsi="宋体"/>
        </w:rPr>
        <w:t>二、开立人在投标人发生以下情形时承担保证担保责任：</w:t>
      </w:r>
    </w:p>
    <w:p w14:paraId="024B7494" w14:textId="77777777" w:rsidR="00E472F5" w:rsidRPr="00407DDC" w:rsidRDefault="00000000">
      <w:pPr>
        <w:spacing w:line="360" w:lineRule="auto"/>
        <w:ind w:firstLineChars="200" w:firstLine="420"/>
        <w:rPr>
          <w:rFonts w:ascii="宋体" w:hAnsi="宋体"/>
        </w:rPr>
      </w:pPr>
      <w:r w:rsidRPr="00407DDC">
        <w:rPr>
          <w:rFonts w:ascii="宋体" w:hAnsi="宋体"/>
        </w:rPr>
        <w:t>（1）投标人在投标有效期内撤销投标文件；</w:t>
      </w:r>
    </w:p>
    <w:p w14:paraId="23C4052B" w14:textId="77777777" w:rsidR="00E472F5" w:rsidRPr="00407DDC" w:rsidRDefault="00000000">
      <w:pPr>
        <w:spacing w:line="360" w:lineRule="auto"/>
        <w:ind w:firstLineChars="200" w:firstLine="420"/>
        <w:rPr>
          <w:rFonts w:ascii="宋体" w:hAnsi="宋体"/>
        </w:rPr>
      </w:pPr>
      <w:r w:rsidRPr="00407DDC">
        <w:rPr>
          <w:rFonts w:ascii="宋体" w:hAnsi="宋体"/>
        </w:rPr>
        <w:t>（2）投标人在中标后无正当理由不与招标人订立合同；</w:t>
      </w:r>
    </w:p>
    <w:p w14:paraId="32070D54" w14:textId="77777777" w:rsidR="00E472F5" w:rsidRPr="00407DDC" w:rsidRDefault="00000000">
      <w:pPr>
        <w:spacing w:line="360" w:lineRule="auto"/>
        <w:ind w:firstLineChars="200" w:firstLine="420"/>
        <w:rPr>
          <w:rFonts w:ascii="宋体" w:hAnsi="宋体"/>
        </w:rPr>
      </w:pPr>
      <w:r w:rsidRPr="00407DDC">
        <w:rPr>
          <w:rFonts w:ascii="宋体" w:hAnsi="宋体"/>
        </w:rPr>
        <w:t>（3）投标人在签订合同时向招标人提出附加条件；</w:t>
      </w:r>
    </w:p>
    <w:p w14:paraId="53971DAA" w14:textId="77777777" w:rsidR="00E472F5" w:rsidRPr="00407DDC" w:rsidRDefault="00000000">
      <w:pPr>
        <w:spacing w:line="360" w:lineRule="auto"/>
        <w:ind w:firstLineChars="200" w:firstLine="420"/>
        <w:rPr>
          <w:rFonts w:ascii="宋体" w:hAnsi="宋体"/>
        </w:rPr>
      </w:pPr>
      <w:r w:rsidRPr="00407DDC">
        <w:rPr>
          <w:rFonts w:ascii="宋体" w:hAnsi="宋体"/>
        </w:rPr>
        <w:t>（4）投标人不按照招标文件要求提交履约保证金；</w:t>
      </w:r>
    </w:p>
    <w:p w14:paraId="6759EDE7" w14:textId="77777777" w:rsidR="00E472F5" w:rsidRPr="00407DDC" w:rsidRDefault="00000000">
      <w:pPr>
        <w:spacing w:line="360" w:lineRule="auto"/>
        <w:ind w:firstLineChars="200" w:firstLine="420"/>
        <w:rPr>
          <w:rFonts w:ascii="宋体" w:hAnsi="宋体"/>
        </w:rPr>
      </w:pPr>
      <w:r w:rsidRPr="00407DDC">
        <w:rPr>
          <w:rFonts w:ascii="宋体" w:hAnsi="宋体"/>
        </w:rPr>
        <w:t>（5）发生招标文件明确规定可以不予退还</w:t>
      </w:r>
      <w:ins w:id="580" w:author="PC" w:date="2023-09-28T09:18:00Z">
        <w:r w:rsidRPr="00407DDC">
          <w:rPr>
            <w:rFonts w:ascii="宋体" w:hAnsi="宋体" w:hint="eastAsia"/>
          </w:rPr>
          <w:t>投标保证金</w:t>
        </w:r>
      </w:ins>
      <w:r w:rsidRPr="00407DDC">
        <w:rPr>
          <w:rFonts w:ascii="宋体" w:hAnsi="宋体"/>
        </w:rPr>
        <w:t>的其他情形。</w:t>
      </w:r>
    </w:p>
    <w:p w14:paraId="0008AD62" w14:textId="77777777" w:rsidR="00E472F5" w:rsidRPr="00407DDC" w:rsidRDefault="00000000">
      <w:pPr>
        <w:spacing w:line="360" w:lineRule="auto"/>
        <w:ind w:firstLineChars="200" w:firstLine="420"/>
        <w:rPr>
          <w:rFonts w:ascii="宋体" w:hAnsi="宋体"/>
        </w:rPr>
      </w:pPr>
      <w:r w:rsidRPr="00407DDC">
        <w:rPr>
          <w:rFonts w:ascii="宋体" w:hAnsi="宋体"/>
        </w:rPr>
        <w:t>三、本保函为不可撤销、不可转让的见索即付独立保函。本保函有效期自开立之日起至投标有效期届满之日止。</w:t>
      </w:r>
    </w:p>
    <w:p w14:paraId="67F042BE" w14:textId="77777777" w:rsidR="00E472F5" w:rsidRPr="00407DDC" w:rsidRDefault="00000000">
      <w:pPr>
        <w:spacing w:line="360" w:lineRule="auto"/>
        <w:ind w:firstLineChars="200" w:firstLine="420"/>
        <w:rPr>
          <w:rFonts w:ascii="宋体" w:hAnsi="宋体"/>
        </w:rPr>
      </w:pPr>
      <w:r w:rsidRPr="00407DDC">
        <w:rPr>
          <w:rFonts w:ascii="宋体" w:hAnsi="宋体"/>
        </w:rPr>
        <w:t>四、开立人承诺，在收到受益人发来的书面付款通知后的七日内无条件支付，前述书面付款通知即为付款要求之单据</w:t>
      </w:r>
      <w:r w:rsidRPr="00407DDC">
        <w:rPr>
          <w:rFonts w:ascii="宋体" w:hAnsi="宋体" w:hint="eastAsia"/>
        </w:rPr>
        <w:t>，</w:t>
      </w:r>
      <w:r w:rsidRPr="00407DDC">
        <w:rPr>
          <w:rFonts w:ascii="宋体" w:hAnsi="宋体"/>
        </w:rPr>
        <w:t>且应满足以下要求</w:t>
      </w:r>
      <w:r w:rsidRPr="00407DDC">
        <w:rPr>
          <w:rFonts w:ascii="宋体" w:hAnsi="宋体" w:hint="eastAsia"/>
        </w:rPr>
        <w:t>：</w:t>
      </w:r>
    </w:p>
    <w:p w14:paraId="073D716F" w14:textId="77777777" w:rsidR="00E472F5" w:rsidRPr="00407DDC" w:rsidRDefault="00000000">
      <w:pPr>
        <w:spacing w:line="360" w:lineRule="auto"/>
        <w:ind w:firstLineChars="200" w:firstLine="420"/>
        <w:rPr>
          <w:rFonts w:ascii="宋体" w:hAnsi="宋体"/>
        </w:rPr>
      </w:pPr>
      <w:r w:rsidRPr="00407DDC">
        <w:rPr>
          <w:rFonts w:ascii="宋体" w:hAnsi="宋体"/>
        </w:rPr>
        <w:t>（1）付款通知到达的日期在本保函的有效期内；</w:t>
      </w:r>
    </w:p>
    <w:p w14:paraId="5B355A7B" w14:textId="77777777" w:rsidR="00E472F5" w:rsidRPr="00407DDC" w:rsidRDefault="00000000">
      <w:pPr>
        <w:spacing w:line="360" w:lineRule="auto"/>
        <w:ind w:firstLineChars="200" w:firstLine="420"/>
        <w:rPr>
          <w:rFonts w:ascii="宋体" w:hAnsi="宋体"/>
        </w:rPr>
      </w:pPr>
      <w:r w:rsidRPr="00407DDC">
        <w:rPr>
          <w:rFonts w:ascii="宋体" w:hAnsi="宋体"/>
        </w:rPr>
        <w:t>（2）载明要求支付的金额；</w:t>
      </w:r>
    </w:p>
    <w:p w14:paraId="28DD1280" w14:textId="77777777" w:rsidR="00E472F5" w:rsidRPr="00407DDC" w:rsidRDefault="00000000">
      <w:pPr>
        <w:spacing w:line="360" w:lineRule="auto"/>
        <w:ind w:firstLineChars="200" w:firstLine="420"/>
        <w:rPr>
          <w:rFonts w:ascii="宋体" w:hAnsi="宋体"/>
        </w:rPr>
      </w:pPr>
      <w:r w:rsidRPr="00407DDC">
        <w:rPr>
          <w:rFonts w:ascii="宋体" w:hAnsi="宋体"/>
        </w:rPr>
        <w:t>（3）载明申请人违反招投标文件规定的义务内容和具体条款；</w:t>
      </w:r>
    </w:p>
    <w:p w14:paraId="441B8EF8" w14:textId="77777777" w:rsidR="00E472F5" w:rsidRPr="00407DDC" w:rsidRDefault="00000000">
      <w:pPr>
        <w:spacing w:line="360" w:lineRule="auto"/>
        <w:ind w:firstLineChars="200" w:firstLine="420"/>
        <w:rPr>
          <w:rFonts w:ascii="宋体" w:hAnsi="宋体"/>
        </w:rPr>
      </w:pPr>
      <w:r w:rsidRPr="00407DDC">
        <w:rPr>
          <w:rFonts w:ascii="宋体" w:hAnsi="宋体"/>
        </w:rPr>
        <w:t>（4）声明不存在招标文件规定或我国法律规定免除申请人或我方支付责任的情形；</w:t>
      </w:r>
    </w:p>
    <w:p w14:paraId="70488B18" w14:textId="77777777" w:rsidR="00E472F5" w:rsidRPr="00407DDC" w:rsidRDefault="00000000">
      <w:pPr>
        <w:spacing w:line="360" w:lineRule="auto"/>
        <w:ind w:firstLineChars="200" w:firstLine="420"/>
        <w:rPr>
          <w:rFonts w:ascii="宋体" w:hAnsi="宋体"/>
        </w:rPr>
      </w:pPr>
      <w:r w:rsidRPr="00407DDC">
        <w:rPr>
          <w:rFonts w:ascii="宋体" w:hAnsi="宋体"/>
        </w:rPr>
        <w:lastRenderedPageBreak/>
        <w:t>（5）书面付款通知应在本保函有效期内到达的地址是：</w:t>
      </w:r>
      <w:r w:rsidRPr="00407DDC">
        <w:rPr>
          <w:rFonts w:ascii="宋体" w:hAnsi="宋体"/>
          <w:u w:val="single"/>
        </w:rPr>
        <w:t xml:space="preserve">            </w:t>
      </w:r>
      <w:r w:rsidRPr="00407DDC">
        <w:rPr>
          <w:rFonts w:ascii="宋体" w:hAnsi="宋体"/>
        </w:rPr>
        <w:t xml:space="preserve"> 。</w:t>
      </w:r>
    </w:p>
    <w:p w14:paraId="2A0D111B" w14:textId="77777777" w:rsidR="00E472F5" w:rsidRPr="00407DDC" w:rsidRDefault="00000000">
      <w:pPr>
        <w:spacing w:line="360" w:lineRule="auto"/>
        <w:ind w:firstLineChars="200" w:firstLine="420"/>
        <w:rPr>
          <w:rFonts w:ascii="宋体" w:hAnsi="宋体"/>
        </w:rPr>
      </w:pPr>
      <w:r w:rsidRPr="00407DDC">
        <w:rPr>
          <w:rFonts w:ascii="宋体" w:hAnsi="宋体"/>
        </w:rPr>
        <w:t>受益人发出的书面付款通知应由其法定代表人（负责人）或授权代理人签字并加盖公章。</w:t>
      </w:r>
    </w:p>
    <w:p w14:paraId="5255F62D" w14:textId="77777777" w:rsidR="00E472F5" w:rsidRPr="00407DDC" w:rsidRDefault="00000000">
      <w:pPr>
        <w:spacing w:line="360" w:lineRule="auto"/>
        <w:ind w:firstLineChars="200" w:firstLine="420"/>
        <w:rPr>
          <w:rFonts w:ascii="宋体" w:hAnsi="宋体"/>
        </w:rPr>
      </w:pPr>
      <w:r w:rsidRPr="00407DDC">
        <w:rPr>
          <w:rFonts w:ascii="宋体" w:hAnsi="宋体"/>
        </w:rPr>
        <w:t>五、本保函项下的权利不得转让，不得设定担保。受益人未经开立人书面同意转让本保函或其项下任何权利，对开立人不发生法律效力。</w:t>
      </w:r>
    </w:p>
    <w:p w14:paraId="46D1ED1F" w14:textId="77777777" w:rsidR="00E472F5" w:rsidRPr="00407DDC" w:rsidRDefault="00000000">
      <w:pPr>
        <w:spacing w:line="360" w:lineRule="auto"/>
        <w:ind w:firstLineChars="200" w:firstLine="420"/>
        <w:rPr>
          <w:rFonts w:ascii="宋体" w:hAnsi="宋体"/>
        </w:rPr>
      </w:pPr>
      <w:r w:rsidRPr="00407DDC">
        <w:rPr>
          <w:rFonts w:ascii="宋体" w:hAnsi="宋体"/>
        </w:rPr>
        <w:t>六、本保函项下的基础交易不成立、不生效、无效、被撤销、被解除，不影响本保函的独立有效。</w:t>
      </w:r>
    </w:p>
    <w:p w14:paraId="7E8290C1" w14:textId="77777777" w:rsidR="00E472F5" w:rsidRPr="00407DDC" w:rsidRDefault="00000000">
      <w:pPr>
        <w:spacing w:line="360" w:lineRule="auto"/>
        <w:ind w:firstLineChars="200" w:firstLine="420"/>
        <w:rPr>
          <w:rFonts w:ascii="宋体" w:hAnsi="宋体"/>
        </w:rPr>
      </w:pPr>
      <w:r w:rsidRPr="00407DDC">
        <w:rPr>
          <w:rFonts w:ascii="宋体" w:hAnsi="宋体"/>
        </w:rPr>
        <w:t>七、本保函项下的义务和责任均在保函有效期到期后自动消灭。</w:t>
      </w:r>
    </w:p>
    <w:p w14:paraId="71F83BCA" w14:textId="77777777" w:rsidR="00E472F5" w:rsidRPr="00407DDC" w:rsidRDefault="00000000">
      <w:pPr>
        <w:spacing w:line="360" w:lineRule="auto"/>
        <w:ind w:firstLineChars="200" w:firstLine="420"/>
        <w:rPr>
          <w:rFonts w:ascii="宋体" w:hAnsi="宋体"/>
        </w:rPr>
      </w:pPr>
      <w:r w:rsidRPr="00407DDC">
        <w:rPr>
          <w:rFonts w:ascii="宋体" w:hAnsi="宋体"/>
        </w:rPr>
        <w:t>八、本保函适用的法律为中华人民共和国法律，因本保函产生的纠纷案件，由受益人所在地人民法院管辖。</w:t>
      </w:r>
    </w:p>
    <w:p w14:paraId="5B1AA200" w14:textId="77777777" w:rsidR="00E472F5" w:rsidRPr="00407DDC" w:rsidRDefault="00000000">
      <w:pPr>
        <w:spacing w:line="360" w:lineRule="auto"/>
        <w:ind w:firstLineChars="200" w:firstLine="420"/>
        <w:rPr>
          <w:rFonts w:ascii="宋体" w:hAnsi="宋体"/>
        </w:rPr>
      </w:pPr>
      <w:r w:rsidRPr="00407DDC">
        <w:rPr>
          <w:rFonts w:ascii="宋体" w:hAnsi="宋体"/>
        </w:rPr>
        <w:t>九、本保函自我方法定代表人或授权代表签字并加盖公章之日起生效。</w:t>
      </w:r>
    </w:p>
    <w:p w14:paraId="27C5D050" w14:textId="77777777" w:rsidR="00E472F5" w:rsidRPr="00407DDC" w:rsidRDefault="00000000">
      <w:pPr>
        <w:spacing w:line="360" w:lineRule="auto"/>
        <w:ind w:firstLineChars="200" w:firstLine="420"/>
        <w:rPr>
          <w:rFonts w:ascii="宋体" w:hAnsi="宋体"/>
        </w:rPr>
      </w:pPr>
      <w:r w:rsidRPr="00407DDC">
        <w:rPr>
          <w:rFonts w:ascii="宋体" w:hAnsi="宋体"/>
        </w:rPr>
        <w:t>开立人：</w:t>
      </w:r>
      <w:r w:rsidRPr="00407DDC">
        <w:rPr>
          <w:rFonts w:ascii="宋体" w:hAnsi="宋体"/>
          <w:u w:val="single"/>
        </w:rPr>
        <w:t xml:space="preserve">                                       </w:t>
      </w:r>
      <w:r w:rsidRPr="00407DDC">
        <w:rPr>
          <w:rFonts w:ascii="宋体" w:hAnsi="宋体"/>
        </w:rPr>
        <w:t xml:space="preserve"> （公章）</w:t>
      </w:r>
    </w:p>
    <w:p w14:paraId="6AD55FA2" w14:textId="77777777" w:rsidR="00E472F5" w:rsidRPr="00407DDC" w:rsidRDefault="00000000">
      <w:pPr>
        <w:spacing w:line="360" w:lineRule="auto"/>
        <w:ind w:firstLineChars="200" w:firstLine="420"/>
        <w:rPr>
          <w:rFonts w:ascii="宋体" w:hAnsi="宋体"/>
        </w:rPr>
      </w:pPr>
      <w:r w:rsidRPr="00407DDC">
        <w:rPr>
          <w:rFonts w:ascii="宋体" w:hAnsi="宋体"/>
        </w:rPr>
        <w:t xml:space="preserve">法定代表人（或授权代表）： </w:t>
      </w:r>
      <w:r w:rsidRPr="00407DDC">
        <w:rPr>
          <w:rFonts w:ascii="宋体" w:hAnsi="宋体"/>
          <w:u w:val="single"/>
        </w:rPr>
        <w:t xml:space="preserve">                     </w:t>
      </w:r>
      <w:r w:rsidRPr="00407DDC">
        <w:rPr>
          <w:rFonts w:ascii="宋体" w:hAnsi="宋体"/>
        </w:rPr>
        <w:t>（签字）</w:t>
      </w:r>
    </w:p>
    <w:p w14:paraId="16C2AA23" w14:textId="77777777" w:rsidR="00E472F5" w:rsidRPr="00407DDC" w:rsidRDefault="00000000">
      <w:pPr>
        <w:spacing w:line="360" w:lineRule="auto"/>
        <w:ind w:firstLineChars="200" w:firstLine="420"/>
        <w:rPr>
          <w:rFonts w:ascii="宋体" w:hAnsi="宋体"/>
        </w:rPr>
      </w:pPr>
      <w:r w:rsidRPr="00407DDC">
        <w:rPr>
          <w:rFonts w:ascii="宋体" w:hAnsi="宋体"/>
        </w:rPr>
        <w:t>地 址：</w:t>
      </w:r>
      <w:r w:rsidRPr="00407DDC">
        <w:rPr>
          <w:rFonts w:ascii="宋体" w:hAnsi="宋体"/>
          <w:u w:val="single"/>
        </w:rPr>
        <w:t xml:space="preserve">                                        </w:t>
      </w:r>
      <w:r w:rsidRPr="00407DDC">
        <w:rPr>
          <w:rFonts w:ascii="宋体" w:hAnsi="宋体"/>
        </w:rPr>
        <w:t xml:space="preserve"> </w:t>
      </w:r>
    </w:p>
    <w:p w14:paraId="4505C3ED" w14:textId="77777777" w:rsidR="00E472F5" w:rsidRPr="00407DDC" w:rsidRDefault="00000000">
      <w:pPr>
        <w:spacing w:line="360" w:lineRule="auto"/>
        <w:ind w:firstLineChars="200" w:firstLine="420"/>
        <w:rPr>
          <w:rFonts w:ascii="宋体" w:hAnsi="宋体"/>
        </w:rPr>
      </w:pPr>
      <w:r w:rsidRPr="00407DDC">
        <w:rPr>
          <w:rFonts w:ascii="宋体" w:hAnsi="宋体"/>
        </w:rPr>
        <w:t>邮政编码：</w:t>
      </w:r>
      <w:r w:rsidRPr="00407DDC">
        <w:rPr>
          <w:rFonts w:ascii="宋体" w:hAnsi="宋体"/>
          <w:u w:val="single"/>
        </w:rPr>
        <w:t xml:space="preserve">                                     </w:t>
      </w:r>
      <w:r w:rsidRPr="00407DDC">
        <w:rPr>
          <w:rFonts w:ascii="宋体" w:hAnsi="宋体"/>
        </w:rPr>
        <w:t xml:space="preserve"> </w:t>
      </w:r>
    </w:p>
    <w:p w14:paraId="093A3251" w14:textId="77777777" w:rsidR="00E472F5" w:rsidRPr="00407DDC" w:rsidRDefault="00000000">
      <w:pPr>
        <w:spacing w:line="360" w:lineRule="auto"/>
        <w:ind w:firstLineChars="200" w:firstLine="420"/>
        <w:rPr>
          <w:rFonts w:ascii="宋体" w:hAnsi="宋体"/>
        </w:rPr>
      </w:pPr>
      <w:r w:rsidRPr="00407DDC">
        <w:rPr>
          <w:rFonts w:ascii="宋体" w:hAnsi="宋体"/>
        </w:rPr>
        <w:t>电 话：</w:t>
      </w:r>
      <w:r w:rsidRPr="00407DDC">
        <w:rPr>
          <w:rFonts w:ascii="宋体" w:hAnsi="宋体"/>
          <w:u w:val="single"/>
        </w:rPr>
        <w:t xml:space="preserve">                                         </w:t>
      </w:r>
      <w:r w:rsidRPr="00407DDC">
        <w:rPr>
          <w:rFonts w:ascii="宋体" w:hAnsi="宋体"/>
        </w:rPr>
        <w:t xml:space="preserve"> </w:t>
      </w:r>
    </w:p>
    <w:p w14:paraId="18A91163" w14:textId="77777777" w:rsidR="00E472F5" w:rsidRPr="00407DDC" w:rsidRDefault="00000000">
      <w:pPr>
        <w:spacing w:line="360" w:lineRule="auto"/>
        <w:ind w:firstLineChars="200" w:firstLine="420"/>
        <w:rPr>
          <w:rFonts w:ascii="宋体" w:hAnsi="宋体"/>
        </w:rPr>
      </w:pPr>
      <w:r w:rsidRPr="00407DDC">
        <w:rPr>
          <w:rFonts w:ascii="宋体" w:hAnsi="宋体"/>
        </w:rPr>
        <w:t>传 真：</w:t>
      </w:r>
      <w:r w:rsidRPr="00407DDC">
        <w:rPr>
          <w:rFonts w:ascii="宋体" w:hAnsi="宋体"/>
          <w:u w:val="single"/>
        </w:rPr>
        <w:t xml:space="preserve">                                         </w:t>
      </w:r>
      <w:r w:rsidRPr="00407DDC">
        <w:rPr>
          <w:rFonts w:ascii="宋体" w:hAnsi="宋体"/>
        </w:rPr>
        <w:t xml:space="preserve"> </w:t>
      </w:r>
    </w:p>
    <w:p w14:paraId="290CD324" w14:textId="77777777" w:rsidR="00E472F5" w:rsidRPr="00407DDC" w:rsidRDefault="00000000">
      <w:pPr>
        <w:spacing w:line="360" w:lineRule="auto"/>
        <w:ind w:firstLineChars="200" w:firstLine="420"/>
        <w:rPr>
          <w:rFonts w:ascii="宋体" w:hAnsi="宋体"/>
        </w:rPr>
      </w:pPr>
      <w:r w:rsidRPr="00407DDC">
        <w:rPr>
          <w:rFonts w:ascii="宋体" w:hAnsi="宋体"/>
        </w:rPr>
        <w:t>开立时间：</w:t>
      </w:r>
      <w:r w:rsidRPr="00407DDC">
        <w:rPr>
          <w:rFonts w:ascii="宋体" w:hAnsi="宋体"/>
          <w:u w:val="single"/>
        </w:rPr>
        <w:t xml:space="preserve">      </w:t>
      </w:r>
      <w:r w:rsidRPr="00407DDC">
        <w:rPr>
          <w:rFonts w:ascii="宋体" w:hAnsi="宋体"/>
        </w:rPr>
        <w:t>年</w:t>
      </w:r>
      <w:r w:rsidRPr="00407DDC">
        <w:rPr>
          <w:rFonts w:ascii="宋体" w:hAnsi="宋体"/>
          <w:u w:val="single"/>
        </w:rPr>
        <w:t xml:space="preserve">      </w:t>
      </w:r>
      <w:r w:rsidRPr="00407DDC">
        <w:rPr>
          <w:rFonts w:ascii="宋体" w:hAnsi="宋体"/>
        </w:rPr>
        <w:t xml:space="preserve">月 </w:t>
      </w:r>
      <w:r w:rsidRPr="00407DDC">
        <w:rPr>
          <w:rFonts w:ascii="宋体" w:hAnsi="宋体"/>
          <w:u w:val="single"/>
        </w:rPr>
        <w:t xml:space="preserve">     </w:t>
      </w:r>
      <w:r w:rsidRPr="00407DDC">
        <w:rPr>
          <w:rFonts w:ascii="宋体" w:hAnsi="宋体"/>
        </w:rPr>
        <w:t>日</w:t>
      </w:r>
    </w:p>
    <w:p w14:paraId="6C0CCD30" w14:textId="77777777" w:rsidR="00E472F5" w:rsidRPr="00407DDC" w:rsidRDefault="00E472F5"/>
    <w:p w14:paraId="4228A4B8" w14:textId="77777777" w:rsidR="00E472F5" w:rsidRPr="00407DDC" w:rsidRDefault="00000000">
      <w:pPr>
        <w:pStyle w:val="13"/>
        <w:spacing w:beforeAutospacing="0" w:afterAutospacing="0" w:line="600" w:lineRule="exact"/>
        <w:ind w:firstLine="420"/>
        <w:rPr>
          <w:b/>
          <w:bCs/>
        </w:rPr>
      </w:pPr>
      <w:bookmarkStart w:id="581" w:name="_Hlk170464406"/>
      <w:r w:rsidRPr="00407DDC">
        <w:rPr>
          <w:rFonts w:hint="eastAsia"/>
          <w:b/>
          <w:bCs/>
        </w:rPr>
        <w:t>后附：基本账户开户许可证（或基本账户开户银行的基本存款账户信息）复印件或扫描件</w:t>
      </w:r>
    </w:p>
    <w:p w14:paraId="2C441178" w14:textId="77777777" w:rsidR="00E472F5" w:rsidRPr="00407DDC" w:rsidRDefault="00E472F5"/>
    <w:p w14:paraId="4A5EEE47" w14:textId="77777777" w:rsidR="00E472F5" w:rsidRPr="00407DDC" w:rsidRDefault="00000000">
      <w:pPr>
        <w:spacing w:line="360" w:lineRule="auto"/>
        <w:ind w:firstLineChars="200" w:firstLine="420"/>
        <w:rPr>
          <w:rFonts w:ascii="宋体" w:hAnsi="宋体"/>
        </w:rPr>
      </w:pPr>
      <w:r w:rsidRPr="00407DDC">
        <w:rPr>
          <w:rFonts w:ascii="宋体" w:hAnsi="宋体"/>
        </w:rPr>
        <w:t>注：允许投标人实际开具的</w:t>
      </w:r>
      <w:r w:rsidRPr="00407DDC">
        <w:rPr>
          <w:rFonts w:ascii="宋体" w:hAnsi="宋体" w:hint="eastAsia"/>
        </w:rPr>
        <w:t>纸质</w:t>
      </w:r>
      <w:r w:rsidRPr="00407DDC">
        <w:rPr>
          <w:rFonts w:ascii="宋体" w:hAnsi="宋体"/>
        </w:rPr>
        <w:t>银行保函格式与本文件提供的格式有所不同，但不得更改本文件提供的银行保函</w:t>
      </w:r>
      <w:r w:rsidRPr="00407DDC">
        <w:rPr>
          <w:rFonts w:ascii="宋体" w:hAnsi="宋体" w:hint="eastAsia"/>
        </w:rPr>
        <w:t>格式</w:t>
      </w:r>
      <w:r w:rsidRPr="00407DDC">
        <w:rPr>
          <w:rFonts w:ascii="宋体" w:hAnsi="宋体"/>
        </w:rPr>
        <w:t>的实质性内容。</w:t>
      </w:r>
    </w:p>
    <w:bookmarkEnd w:id="581"/>
    <w:p w14:paraId="36E7F0C9" w14:textId="77777777" w:rsidR="00E472F5" w:rsidRPr="00407DDC" w:rsidRDefault="00E472F5">
      <w:pPr>
        <w:pStyle w:val="TOC1"/>
      </w:pPr>
    </w:p>
    <w:p w14:paraId="7B0D246F" w14:textId="77777777" w:rsidR="00E472F5" w:rsidRPr="00407DDC" w:rsidRDefault="00E472F5"/>
    <w:p w14:paraId="423BB939" w14:textId="77777777" w:rsidR="00E472F5" w:rsidRPr="00407DDC" w:rsidRDefault="00E472F5">
      <w:pPr>
        <w:rPr>
          <w:rFonts w:ascii="宋体" w:eastAsia="等线" w:hAnsi="宋体"/>
          <w:b/>
          <w:bCs/>
          <w:snapToGrid w:val="0"/>
          <w:kern w:val="0"/>
        </w:rPr>
      </w:pPr>
    </w:p>
    <w:p w14:paraId="083DA623" w14:textId="77777777" w:rsidR="00E472F5" w:rsidRDefault="00E472F5">
      <w:pPr>
        <w:snapToGrid w:val="0"/>
        <w:spacing w:line="400" w:lineRule="exact"/>
        <w:jc w:val="center"/>
        <w:rPr>
          <w:rFonts w:ascii="宋体" w:hAnsi="宋体"/>
          <w:b/>
          <w:sz w:val="28"/>
          <w:szCs w:val="28"/>
        </w:rPr>
      </w:pPr>
    </w:p>
    <w:p w14:paraId="75AF4F40" w14:textId="77777777" w:rsidR="00742362" w:rsidRDefault="00742362">
      <w:pPr>
        <w:snapToGrid w:val="0"/>
        <w:spacing w:line="400" w:lineRule="exact"/>
        <w:jc w:val="center"/>
        <w:rPr>
          <w:rFonts w:ascii="宋体" w:hAnsi="宋体"/>
          <w:b/>
          <w:sz w:val="28"/>
          <w:szCs w:val="28"/>
        </w:rPr>
      </w:pPr>
    </w:p>
    <w:p w14:paraId="48C60ACA" w14:textId="77777777" w:rsidR="00742362" w:rsidRDefault="00742362">
      <w:pPr>
        <w:snapToGrid w:val="0"/>
        <w:spacing w:line="400" w:lineRule="exact"/>
        <w:jc w:val="center"/>
        <w:rPr>
          <w:rFonts w:ascii="宋体" w:hAnsi="宋体"/>
          <w:b/>
          <w:sz w:val="28"/>
          <w:szCs w:val="28"/>
        </w:rPr>
      </w:pPr>
    </w:p>
    <w:p w14:paraId="5AAC727C" w14:textId="77777777" w:rsidR="00742362" w:rsidRDefault="00742362">
      <w:pPr>
        <w:snapToGrid w:val="0"/>
        <w:spacing w:line="400" w:lineRule="exact"/>
        <w:jc w:val="center"/>
        <w:rPr>
          <w:rFonts w:ascii="宋体" w:hAnsi="宋体"/>
          <w:b/>
          <w:sz w:val="28"/>
          <w:szCs w:val="28"/>
        </w:rPr>
      </w:pPr>
    </w:p>
    <w:p w14:paraId="7CDA3CAD" w14:textId="77777777" w:rsidR="00742362" w:rsidRPr="00407DDC" w:rsidRDefault="00742362">
      <w:pPr>
        <w:snapToGrid w:val="0"/>
        <w:spacing w:line="400" w:lineRule="exact"/>
        <w:jc w:val="center"/>
        <w:rPr>
          <w:rFonts w:ascii="宋体" w:hAnsi="宋体"/>
          <w:b/>
          <w:sz w:val="28"/>
          <w:szCs w:val="28"/>
        </w:rPr>
      </w:pPr>
    </w:p>
    <w:permEnd w:id="24660132"/>
    <w:p w14:paraId="64496ACA"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hint="eastAsia"/>
          <w:b/>
          <w:sz w:val="28"/>
          <w:szCs w:val="28"/>
        </w:rPr>
        <w:lastRenderedPageBreak/>
        <w:t>六、项目设计班子人员承诺书</w:t>
      </w:r>
    </w:p>
    <w:p w14:paraId="6F92A7E3" w14:textId="77777777" w:rsidR="00E472F5" w:rsidRPr="00407DDC" w:rsidRDefault="00E472F5">
      <w:pPr>
        <w:snapToGrid w:val="0"/>
        <w:spacing w:line="400" w:lineRule="exact"/>
        <w:jc w:val="center"/>
        <w:rPr>
          <w:rFonts w:ascii="宋体" w:hAnsi="宋体"/>
          <w:b/>
          <w:sz w:val="24"/>
        </w:rPr>
      </w:pPr>
    </w:p>
    <w:p w14:paraId="683FADDE"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致</w:t>
      </w:r>
      <w:permStart w:id="1888162192" w:edGrp="everyone"/>
      <w:r w:rsidRPr="00407DDC">
        <w:rPr>
          <w:rFonts w:ascii="宋体" w:hAnsi="宋体" w:cs="宋体" w:hint="eastAsia"/>
          <w:kern w:val="0"/>
          <w:szCs w:val="21"/>
          <w:u w:val="single"/>
        </w:rPr>
        <w:t xml:space="preserve">                      </w:t>
      </w:r>
      <w:permEnd w:id="1888162192"/>
      <w:r w:rsidRPr="00407DDC">
        <w:rPr>
          <w:rFonts w:ascii="宋体" w:hAnsi="宋体" w:hint="eastAsia"/>
          <w:szCs w:val="21"/>
        </w:rPr>
        <w:t>：</w:t>
      </w:r>
    </w:p>
    <w:p w14:paraId="6DFE07F8" w14:textId="77777777" w:rsidR="00E472F5" w:rsidRPr="00407DDC" w:rsidRDefault="00000000">
      <w:pPr>
        <w:snapToGrid w:val="0"/>
        <w:spacing w:line="400" w:lineRule="exact"/>
        <w:ind w:firstLineChars="250" w:firstLine="525"/>
        <w:rPr>
          <w:rFonts w:ascii="宋体" w:hAnsi="宋体"/>
          <w:szCs w:val="21"/>
        </w:rPr>
      </w:pPr>
      <w:r w:rsidRPr="00407DDC">
        <w:rPr>
          <w:rFonts w:ascii="宋体" w:hAnsi="宋体" w:hint="eastAsia"/>
          <w:szCs w:val="21"/>
        </w:rPr>
        <w:t>我单位真诚的参加</w:t>
      </w:r>
      <w:permStart w:id="1940081888" w:edGrp="everyone"/>
      <w:r w:rsidRPr="00407DDC">
        <w:rPr>
          <w:rFonts w:ascii="宋体" w:hAnsi="宋体" w:hint="eastAsia"/>
          <w:u w:val="single"/>
        </w:rPr>
        <w:t xml:space="preserve">                            </w:t>
      </w:r>
      <w:permEnd w:id="1940081888"/>
      <w:r w:rsidRPr="00407DDC">
        <w:rPr>
          <w:rFonts w:ascii="宋体" w:hAnsi="宋体" w:hint="eastAsia"/>
        </w:rPr>
        <w:t>项目设计项目的</w:t>
      </w:r>
      <w:r w:rsidRPr="00407DDC">
        <w:rPr>
          <w:rFonts w:ascii="宋体" w:hAnsi="宋体" w:hint="eastAsia"/>
          <w:szCs w:val="21"/>
        </w:rPr>
        <w:t>投标。如有幸中标，我单位将组织思想正派、作风顽强、职业道德好、技术素质高、能吃苦耐劳、善于打硬仗的设计班子人员完成设计任务，我单位谨此郑重承诺：</w:t>
      </w:r>
    </w:p>
    <w:p w14:paraId="4584ABA1"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1、在合同执行期间，招标人有权对项目设计班子中不称职的设计人员提出更换，对此我单位完全理解并会及时对项目设计班子做出调整，同时报招标人审核同意。</w:t>
      </w:r>
    </w:p>
    <w:p w14:paraId="0DB9271E"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2、在本招标文件中“拟派项目设计班子成员表”中明确的设计总负责人、建筑设计负责人、结构设计负责人以及其他班子成员均能到位。并承诺所有设计人员均为我单位建制内的正式职工，严格按本投标文件“拟派项目设计班子成员表”中明确的设计人员完成本项目的设计任务，若因特殊情况需调换，应征得招标人同意，并及时向招标人提交更换人的资料报招标人审核同意。</w:t>
      </w:r>
    </w:p>
    <w:p w14:paraId="131E6565"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3、若挂靠，临时拼凑的、实施阶段具体设计人员和投标文件中拟派的设计人员不相符的，一经发现并经查实后，愿承担全部违约责任，并赔偿由此给招标人造成的经济损失。</w:t>
      </w:r>
    </w:p>
    <w:p w14:paraId="10248FB6" w14:textId="77777777" w:rsidR="00E472F5" w:rsidRPr="00407DDC" w:rsidRDefault="00E472F5">
      <w:pPr>
        <w:snapToGrid w:val="0"/>
        <w:spacing w:line="400" w:lineRule="exact"/>
        <w:rPr>
          <w:rFonts w:ascii="宋体" w:hAnsi="宋体"/>
          <w:szCs w:val="21"/>
        </w:rPr>
      </w:pPr>
    </w:p>
    <w:p w14:paraId="65A9FF8C" w14:textId="77777777" w:rsidR="00E472F5" w:rsidRPr="00407DDC" w:rsidRDefault="00E472F5">
      <w:pPr>
        <w:snapToGrid w:val="0"/>
        <w:spacing w:line="400" w:lineRule="exact"/>
        <w:rPr>
          <w:rFonts w:ascii="宋体" w:hAnsi="宋体"/>
          <w:szCs w:val="21"/>
        </w:rPr>
      </w:pPr>
    </w:p>
    <w:p w14:paraId="45BD942C" w14:textId="77777777" w:rsidR="00E472F5" w:rsidRPr="00407DDC" w:rsidRDefault="00E472F5">
      <w:pPr>
        <w:snapToGrid w:val="0"/>
        <w:spacing w:line="400" w:lineRule="exact"/>
        <w:rPr>
          <w:rFonts w:ascii="宋体" w:hAnsi="宋体"/>
          <w:szCs w:val="21"/>
        </w:rPr>
      </w:pPr>
    </w:p>
    <w:p w14:paraId="14EA2E8F" w14:textId="77777777" w:rsidR="00E472F5" w:rsidRPr="00407DDC" w:rsidRDefault="00E472F5">
      <w:pPr>
        <w:snapToGrid w:val="0"/>
        <w:spacing w:line="400" w:lineRule="exact"/>
        <w:rPr>
          <w:rFonts w:ascii="宋体" w:hAnsi="宋体"/>
          <w:szCs w:val="21"/>
        </w:rPr>
      </w:pPr>
    </w:p>
    <w:p w14:paraId="7708DDDE" w14:textId="77777777" w:rsidR="00E472F5" w:rsidRPr="00407DDC" w:rsidRDefault="00E472F5">
      <w:pPr>
        <w:snapToGrid w:val="0"/>
        <w:spacing w:line="400" w:lineRule="exact"/>
        <w:rPr>
          <w:rFonts w:ascii="宋体" w:hAnsi="宋体"/>
          <w:szCs w:val="21"/>
        </w:rPr>
      </w:pPr>
    </w:p>
    <w:p w14:paraId="2A347726"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投标人：</w:t>
      </w:r>
      <w:permStart w:id="866941857" w:edGrp="everyone"/>
      <w:r w:rsidRPr="00407DDC">
        <w:rPr>
          <w:rFonts w:ascii="宋体" w:hAnsi="宋体" w:hint="eastAsia"/>
          <w:szCs w:val="21"/>
        </w:rPr>
        <w:t>（盖章）</w:t>
      </w:r>
    </w:p>
    <w:permEnd w:id="866941857"/>
    <w:p w14:paraId="39CBBD0E" w14:textId="77777777" w:rsidR="00E472F5" w:rsidRPr="00407DDC" w:rsidRDefault="00E472F5">
      <w:pPr>
        <w:snapToGrid w:val="0"/>
        <w:spacing w:line="400" w:lineRule="exact"/>
        <w:rPr>
          <w:rFonts w:ascii="宋体" w:hAnsi="宋体"/>
          <w:szCs w:val="21"/>
        </w:rPr>
      </w:pPr>
    </w:p>
    <w:p w14:paraId="58208A2A"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法定代表人或其授权人：</w:t>
      </w:r>
      <w:permStart w:id="492441991" w:edGrp="everyone"/>
      <w:r w:rsidRPr="00407DDC">
        <w:rPr>
          <w:rFonts w:ascii="宋体" w:hAnsi="宋体" w:hint="eastAsia"/>
          <w:szCs w:val="21"/>
        </w:rPr>
        <w:t>（签字或盖章）</w:t>
      </w:r>
    </w:p>
    <w:permEnd w:id="492441991"/>
    <w:p w14:paraId="7361636B" w14:textId="77777777" w:rsidR="00E472F5" w:rsidRPr="00407DDC" w:rsidRDefault="00E472F5">
      <w:pPr>
        <w:snapToGrid w:val="0"/>
        <w:spacing w:line="400" w:lineRule="exact"/>
        <w:rPr>
          <w:rFonts w:ascii="宋体" w:hAnsi="宋体"/>
          <w:szCs w:val="21"/>
        </w:rPr>
      </w:pPr>
    </w:p>
    <w:p w14:paraId="7A2FEADE"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日期：</w:t>
      </w:r>
      <w:permStart w:id="1209150888" w:edGrp="everyone"/>
    </w:p>
    <w:permEnd w:id="1209150888"/>
    <w:p w14:paraId="1B522F2D" w14:textId="77777777" w:rsidR="00E472F5" w:rsidRPr="00407DDC" w:rsidRDefault="00E472F5">
      <w:pPr>
        <w:snapToGrid w:val="0"/>
        <w:spacing w:line="400" w:lineRule="exact"/>
        <w:rPr>
          <w:rFonts w:ascii="宋体" w:hAnsi="宋体"/>
          <w:szCs w:val="21"/>
        </w:rPr>
      </w:pPr>
    </w:p>
    <w:p w14:paraId="3AE893CF" w14:textId="77777777" w:rsidR="00E472F5" w:rsidRPr="00407DDC" w:rsidRDefault="00E472F5">
      <w:pPr>
        <w:snapToGrid w:val="0"/>
        <w:spacing w:line="400" w:lineRule="exact"/>
        <w:rPr>
          <w:rFonts w:ascii="宋体" w:hAnsi="宋体"/>
          <w:b/>
          <w:sz w:val="36"/>
          <w:szCs w:val="36"/>
        </w:rPr>
      </w:pPr>
    </w:p>
    <w:p w14:paraId="077B4A76" w14:textId="77777777" w:rsidR="00E472F5" w:rsidRPr="00407DDC" w:rsidRDefault="00E472F5">
      <w:pPr>
        <w:snapToGrid w:val="0"/>
        <w:spacing w:line="400" w:lineRule="exact"/>
        <w:rPr>
          <w:rFonts w:ascii="宋体" w:hAnsi="宋体"/>
          <w:b/>
          <w:sz w:val="36"/>
          <w:szCs w:val="36"/>
        </w:rPr>
      </w:pPr>
    </w:p>
    <w:p w14:paraId="1FE457AD" w14:textId="77777777" w:rsidR="00E472F5" w:rsidRPr="00407DDC" w:rsidRDefault="00E472F5">
      <w:pPr>
        <w:snapToGrid w:val="0"/>
        <w:spacing w:line="400" w:lineRule="exact"/>
        <w:jc w:val="center"/>
        <w:rPr>
          <w:rFonts w:ascii="宋体" w:hAnsi="宋体"/>
          <w:b/>
          <w:sz w:val="28"/>
          <w:szCs w:val="28"/>
        </w:rPr>
      </w:pPr>
    </w:p>
    <w:p w14:paraId="16045447" w14:textId="77777777" w:rsidR="00E472F5" w:rsidRPr="00407DDC" w:rsidRDefault="00E472F5">
      <w:pPr>
        <w:snapToGrid w:val="0"/>
        <w:spacing w:line="400" w:lineRule="exact"/>
        <w:jc w:val="center"/>
        <w:rPr>
          <w:rFonts w:ascii="宋体" w:hAnsi="宋体"/>
          <w:b/>
          <w:sz w:val="28"/>
          <w:szCs w:val="28"/>
        </w:rPr>
      </w:pPr>
    </w:p>
    <w:p w14:paraId="3F21E5C2" w14:textId="77777777" w:rsidR="00E472F5" w:rsidRPr="00407DDC" w:rsidRDefault="00E472F5">
      <w:pPr>
        <w:snapToGrid w:val="0"/>
        <w:spacing w:line="400" w:lineRule="exact"/>
        <w:jc w:val="center"/>
        <w:rPr>
          <w:rFonts w:ascii="宋体" w:hAnsi="宋体"/>
          <w:b/>
          <w:sz w:val="28"/>
          <w:szCs w:val="28"/>
        </w:rPr>
      </w:pPr>
    </w:p>
    <w:p w14:paraId="127825A3" w14:textId="77777777" w:rsidR="00E472F5" w:rsidRPr="00407DDC" w:rsidRDefault="00E472F5">
      <w:pPr>
        <w:snapToGrid w:val="0"/>
        <w:spacing w:line="400" w:lineRule="exact"/>
        <w:jc w:val="center"/>
        <w:rPr>
          <w:rFonts w:ascii="宋体" w:hAnsi="宋体"/>
          <w:b/>
          <w:sz w:val="28"/>
          <w:szCs w:val="28"/>
        </w:rPr>
      </w:pPr>
    </w:p>
    <w:p w14:paraId="26488FBF" w14:textId="77777777" w:rsidR="00E472F5" w:rsidRPr="00407DDC" w:rsidRDefault="00E472F5">
      <w:pPr>
        <w:snapToGrid w:val="0"/>
        <w:spacing w:line="400" w:lineRule="exact"/>
        <w:jc w:val="center"/>
        <w:rPr>
          <w:rFonts w:ascii="宋体" w:hAnsi="宋体"/>
          <w:b/>
          <w:sz w:val="28"/>
          <w:szCs w:val="28"/>
        </w:rPr>
      </w:pPr>
    </w:p>
    <w:p w14:paraId="48BF4856" w14:textId="77777777" w:rsidR="00E472F5" w:rsidRPr="00407DDC" w:rsidRDefault="00E472F5">
      <w:pPr>
        <w:snapToGrid w:val="0"/>
        <w:spacing w:line="400" w:lineRule="exact"/>
        <w:jc w:val="center"/>
        <w:rPr>
          <w:rFonts w:ascii="宋体" w:hAnsi="宋体"/>
          <w:b/>
          <w:sz w:val="28"/>
          <w:szCs w:val="28"/>
        </w:rPr>
      </w:pPr>
    </w:p>
    <w:p w14:paraId="6D46DCB0" w14:textId="77777777" w:rsidR="00E472F5" w:rsidRPr="00407DDC" w:rsidRDefault="00E472F5">
      <w:pPr>
        <w:snapToGrid w:val="0"/>
        <w:spacing w:line="400" w:lineRule="exact"/>
        <w:jc w:val="center"/>
        <w:rPr>
          <w:rFonts w:ascii="宋体" w:hAnsi="宋体"/>
          <w:b/>
          <w:sz w:val="28"/>
          <w:szCs w:val="28"/>
        </w:rPr>
      </w:pPr>
    </w:p>
    <w:p w14:paraId="528D36C9"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hint="eastAsia"/>
          <w:b/>
          <w:sz w:val="28"/>
          <w:szCs w:val="28"/>
        </w:rPr>
        <w:lastRenderedPageBreak/>
        <w:t xml:space="preserve"> 七、服务质量承诺书</w:t>
      </w:r>
    </w:p>
    <w:p w14:paraId="0E7B97C3" w14:textId="77777777" w:rsidR="00E472F5" w:rsidRPr="00407DDC" w:rsidRDefault="00E472F5">
      <w:pPr>
        <w:snapToGrid w:val="0"/>
        <w:spacing w:line="400" w:lineRule="exact"/>
        <w:rPr>
          <w:rFonts w:ascii="宋体" w:hAnsi="宋体"/>
          <w:b/>
          <w:sz w:val="24"/>
        </w:rPr>
      </w:pPr>
    </w:p>
    <w:p w14:paraId="3679C60B" w14:textId="77777777" w:rsidR="00E472F5" w:rsidRPr="00407DDC" w:rsidRDefault="00000000">
      <w:pPr>
        <w:snapToGrid w:val="0"/>
        <w:spacing w:line="400" w:lineRule="exact"/>
        <w:ind w:firstLineChars="50" w:firstLine="105"/>
        <w:rPr>
          <w:rFonts w:ascii="宋体" w:hAnsi="宋体"/>
          <w:szCs w:val="21"/>
        </w:rPr>
      </w:pPr>
      <w:permStart w:id="1415974968" w:edGrp="everyone"/>
      <w:r w:rsidRPr="00407DDC">
        <w:rPr>
          <w:rFonts w:ascii="宋体" w:hAnsi="宋体" w:cs="宋体" w:hint="eastAsia"/>
          <w:kern w:val="0"/>
          <w:szCs w:val="21"/>
          <w:u w:val="single"/>
        </w:rPr>
        <w:t xml:space="preserve">                         </w:t>
      </w:r>
      <w:permEnd w:id="1415974968"/>
      <w:r w:rsidRPr="00407DDC">
        <w:rPr>
          <w:rFonts w:ascii="宋体" w:hAnsi="宋体" w:hint="eastAsia"/>
          <w:szCs w:val="21"/>
        </w:rPr>
        <w:t>：</w:t>
      </w:r>
    </w:p>
    <w:p w14:paraId="78AF624B"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首先衷心感谢贵公司对我单位的信任，我们将以积极热情的态度、认真负责的精神，急用户所急、想用户所想，与贵公司共同努力，为工程的早日建成奉献全部力量。</w:t>
      </w:r>
    </w:p>
    <w:p w14:paraId="7B5AD054"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对设计服务质量我单位谨此郑重承诺：</w:t>
      </w:r>
    </w:p>
    <w:p w14:paraId="65F714BC"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1、我公司将组织以</w:t>
      </w:r>
      <w:permStart w:id="165222684" w:edGrp="everyone"/>
      <w:r w:rsidRPr="00407DDC">
        <w:rPr>
          <w:rFonts w:ascii="宋体" w:hAnsi="宋体" w:hint="eastAsia"/>
          <w:szCs w:val="21"/>
          <w:u w:val="single"/>
        </w:rPr>
        <w:t xml:space="preserve">           </w:t>
      </w:r>
      <w:r w:rsidRPr="00407DDC">
        <w:rPr>
          <w:rFonts w:ascii="宋体" w:hAnsi="宋体" w:hint="eastAsia"/>
          <w:szCs w:val="21"/>
        </w:rPr>
        <w:t>（设计总负责人）</w:t>
      </w:r>
      <w:permEnd w:id="165222684"/>
      <w:r w:rsidRPr="00407DDC">
        <w:rPr>
          <w:rFonts w:ascii="宋体" w:hAnsi="宋体" w:hint="eastAsia"/>
          <w:szCs w:val="21"/>
        </w:rPr>
        <w:t>为核心的类似工程设计经验丰富的项目设计班子，负责本工程的所有设计任务。拟派项目班子具体成员名单及工作简历详见附件。</w:t>
      </w:r>
    </w:p>
    <w:p w14:paraId="52E351A1"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2、如由我单位中标，我们将派设计人员认真对现场进行考察，按照招标人的意见、结合本工程项目的具体情况，精心规范、设计。</w:t>
      </w:r>
    </w:p>
    <w:p w14:paraId="75BF6573"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3、我们设计人员及时向招标人的上级主管部门领导汇报设计意图和理念，并根据具体情况提出合理、科学的建议和方案供招标人选择。</w:t>
      </w:r>
    </w:p>
    <w:p w14:paraId="4AA3F66C"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4、设计人交付设计资料及文件后，按规定参加有关的设计审查，根据审查结论负责对设计文件作调整补充，负责向招标人及施工单位进行设计交底和参加竣工验收等其他一切与设计文件有关的问题处理，并及时提出处理意见。</w:t>
      </w:r>
    </w:p>
    <w:p w14:paraId="0F315AA3"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5、在招标人通知要求我单位到场时，若我单位设计人员无故拖延时间或缺席不到，我单位同意按每人每次</w:t>
      </w:r>
      <w:permStart w:id="41617931" w:edGrp="everyone"/>
      <w:r w:rsidRPr="00407DDC">
        <w:rPr>
          <w:rFonts w:ascii="宋体" w:hAnsi="宋体" w:hint="eastAsia"/>
          <w:szCs w:val="21"/>
          <w:u w:val="single"/>
        </w:rPr>
        <w:t xml:space="preserve">      </w:t>
      </w:r>
      <w:permEnd w:id="41617931"/>
      <w:r w:rsidRPr="00407DDC">
        <w:rPr>
          <w:rFonts w:ascii="宋体" w:hAnsi="宋体" w:hint="eastAsia"/>
          <w:szCs w:val="21"/>
        </w:rPr>
        <w:t>元罚款，并赔偿因此而造成的全部损失。</w:t>
      </w:r>
    </w:p>
    <w:p w14:paraId="736EEB0A" w14:textId="77777777" w:rsidR="00E472F5" w:rsidRPr="00407DDC" w:rsidRDefault="00E472F5">
      <w:pPr>
        <w:snapToGrid w:val="0"/>
        <w:spacing w:line="400" w:lineRule="exact"/>
        <w:ind w:firstLineChars="150" w:firstLine="315"/>
        <w:rPr>
          <w:rFonts w:ascii="宋体" w:hAnsi="宋体"/>
          <w:szCs w:val="21"/>
        </w:rPr>
      </w:pPr>
    </w:p>
    <w:p w14:paraId="013BD7F2" w14:textId="77777777" w:rsidR="00E472F5" w:rsidRPr="00407DDC" w:rsidRDefault="00E472F5">
      <w:pPr>
        <w:snapToGrid w:val="0"/>
        <w:spacing w:line="400" w:lineRule="exact"/>
        <w:ind w:firstLineChars="150" w:firstLine="315"/>
        <w:rPr>
          <w:rFonts w:ascii="宋体" w:hAnsi="宋体"/>
          <w:szCs w:val="21"/>
        </w:rPr>
      </w:pPr>
    </w:p>
    <w:p w14:paraId="6FD81562" w14:textId="77777777" w:rsidR="00E472F5" w:rsidRPr="00407DDC" w:rsidRDefault="00E472F5">
      <w:pPr>
        <w:snapToGrid w:val="0"/>
        <w:spacing w:line="400" w:lineRule="exact"/>
        <w:ind w:firstLineChars="150" w:firstLine="315"/>
        <w:rPr>
          <w:rFonts w:ascii="宋体" w:hAnsi="宋体"/>
          <w:szCs w:val="21"/>
        </w:rPr>
      </w:pPr>
    </w:p>
    <w:p w14:paraId="4FB952D4"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投标人：</w:t>
      </w:r>
      <w:permStart w:id="1106726768" w:edGrp="everyone"/>
      <w:r w:rsidRPr="00407DDC">
        <w:rPr>
          <w:rFonts w:ascii="宋体" w:hAnsi="宋体" w:hint="eastAsia"/>
          <w:szCs w:val="21"/>
        </w:rPr>
        <w:t>（盖章）</w:t>
      </w:r>
    </w:p>
    <w:permEnd w:id="1106726768"/>
    <w:p w14:paraId="13AB688F" w14:textId="77777777" w:rsidR="00E472F5" w:rsidRPr="00407DDC" w:rsidRDefault="00E472F5">
      <w:pPr>
        <w:snapToGrid w:val="0"/>
        <w:spacing w:line="400" w:lineRule="exact"/>
        <w:rPr>
          <w:rFonts w:ascii="宋体" w:hAnsi="宋体"/>
          <w:szCs w:val="21"/>
        </w:rPr>
      </w:pPr>
    </w:p>
    <w:p w14:paraId="31D6EBC0"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法定代表人或其授权人：</w:t>
      </w:r>
      <w:permStart w:id="1604344793" w:edGrp="everyone"/>
      <w:r w:rsidRPr="00407DDC">
        <w:rPr>
          <w:rFonts w:ascii="宋体" w:hAnsi="宋体" w:hint="eastAsia"/>
          <w:szCs w:val="21"/>
        </w:rPr>
        <w:t>（签字或盖章）</w:t>
      </w:r>
    </w:p>
    <w:permEnd w:id="1604344793"/>
    <w:p w14:paraId="1D1EE843" w14:textId="77777777" w:rsidR="00E472F5" w:rsidRPr="00407DDC" w:rsidRDefault="00E472F5">
      <w:pPr>
        <w:snapToGrid w:val="0"/>
        <w:spacing w:line="400" w:lineRule="exact"/>
        <w:rPr>
          <w:rFonts w:ascii="宋体" w:hAnsi="宋体"/>
          <w:szCs w:val="21"/>
        </w:rPr>
      </w:pPr>
    </w:p>
    <w:p w14:paraId="45C11F11"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 xml:space="preserve"> </w:t>
      </w:r>
    </w:p>
    <w:p w14:paraId="1CD1A904" w14:textId="77777777" w:rsidR="00E472F5" w:rsidRPr="00407DDC" w:rsidRDefault="00000000">
      <w:pPr>
        <w:snapToGrid w:val="0"/>
        <w:spacing w:line="400" w:lineRule="exact"/>
        <w:ind w:firstLineChars="2600" w:firstLine="5460"/>
        <w:rPr>
          <w:rFonts w:ascii="宋体" w:hAnsi="宋体"/>
          <w:szCs w:val="21"/>
        </w:rPr>
      </w:pPr>
      <w:r w:rsidRPr="00407DDC">
        <w:rPr>
          <w:rFonts w:ascii="宋体" w:hAnsi="宋体" w:hint="eastAsia"/>
          <w:szCs w:val="21"/>
        </w:rPr>
        <w:t>日期：</w:t>
      </w:r>
      <w:permStart w:id="760957934" w:edGrp="everyone"/>
      <w:r w:rsidRPr="00407DDC">
        <w:rPr>
          <w:rFonts w:ascii="宋体" w:hAnsi="宋体" w:hint="eastAsia"/>
          <w:szCs w:val="21"/>
        </w:rPr>
        <w:t xml:space="preserve"> </w:t>
      </w:r>
    </w:p>
    <w:permEnd w:id="760957934"/>
    <w:p w14:paraId="324DD020" w14:textId="77777777" w:rsidR="00E472F5" w:rsidRPr="00407DDC" w:rsidRDefault="00E472F5">
      <w:pPr>
        <w:snapToGrid w:val="0"/>
        <w:spacing w:line="400" w:lineRule="exact"/>
        <w:ind w:firstLineChars="150" w:firstLine="315"/>
        <w:rPr>
          <w:rFonts w:ascii="宋体" w:hAnsi="宋体"/>
          <w:szCs w:val="21"/>
        </w:rPr>
      </w:pPr>
    </w:p>
    <w:p w14:paraId="6E363503" w14:textId="77777777" w:rsidR="00E472F5" w:rsidRPr="00407DDC" w:rsidRDefault="00E472F5">
      <w:pPr>
        <w:snapToGrid w:val="0"/>
        <w:spacing w:line="400" w:lineRule="exact"/>
        <w:ind w:firstLineChars="150" w:firstLine="315"/>
        <w:rPr>
          <w:rFonts w:ascii="宋体" w:hAnsi="宋体"/>
          <w:szCs w:val="21"/>
        </w:rPr>
      </w:pPr>
    </w:p>
    <w:p w14:paraId="309CA8AE" w14:textId="77777777" w:rsidR="00E472F5" w:rsidRPr="00407DDC" w:rsidRDefault="00E472F5">
      <w:pPr>
        <w:snapToGrid w:val="0"/>
        <w:spacing w:line="400" w:lineRule="exact"/>
        <w:ind w:firstLineChars="150" w:firstLine="315"/>
        <w:rPr>
          <w:rFonts w:ascii="宋体" w:hAnsi="宋体"/>
          <w:szCs w:val="21"/>
        </w:rPr>
      </w:pPr>
    </w:p>
    <w:p w14:paraId="04FFE6F8" w14:textId="77777777" w:rsidR="00E472F5" w:rsidRPr="00407DDC" w:rsidRDefault="00E472F5">
      <w:pPr>
        <w:snapToGrid w:val="0"/>
        <w:spacing w:line="400" w:lineRule="exact"/>
        <w:ind w:firstLineChars="150" w:firstLine="422"/>
        <w:jc w:val="center"/>
        <w:rPr>
          <w:rFonts w:ascii="宋体" w:hAnsi="宋体"/>
          <w:b/>
          <w:sz w:val="28"/>
          <w:szCs w:val="28"/>
        </w:rPr>
      </w:pPr>
    </w:p>
    <w:p w14:paraId="684C5DB5" w14:textId="77777777" w:rsidR="00E472F5" w:rsidRPr="00407DDC" w:rsidRDefault="00E472F5">
      <w:pPr>
        <w:snapToGrid w:val="0"/>
        <w:spacing w:line="400" w:lineRule="exact"/>
        <w:ind w:firstLineChars="150" w:firstLine="422"/>
        <w:jc w:val="center"/>
        <w:rPr>
          <w:rFonts w:ascii="宋体" w:hAnsi="宋体"/>
          <w:b/>
          <w:sz w:val="28"/>
          <w:szCs w:val="28"/>
        </w:rPr>
      </w:pPr>
    </w:p>
    <w:p w14:paraId="54B3C9A3" w14:textId="77777777" w:rsidR="00E472F5" w:rsidRPr="00407DDC" w:rsidRDefault="00E472F5">
      <w:pPr>
        <w:snapToGrid w:val="0"/>
        <w:spacing w:line="400" w:lineRule="exact"/>
        <w:ind w:firstLineChars="150" w:firstLine="422"/>
        <w:jc w:val="center"/>
        <w:rPr>
          <w:rFonts w:ascii="宋体" w:hAnsi="宋体"/>
          <w:b/>
          <w:sz w:val="28"/>
          <w:szCs w:val="28"/>
        </w:rPr>
      </w:pPr>
    </w:p>
    <w:p w14:paraId="104B46BD" w14:textId="77777777" w:rsidR="00E472F5" w:rsidRPr="00407DDC" w:rsidRDefault="00E472F5">
      <w:pPr>
        <w:snapToGrid w:val="0"/>
        <w:spacing w:line="400" w:lineRule="exact"/>
        <w:ind w:firstLineChars="150" w:firstLine="422"/>
        <w:jc w:val="center"/>
        <w:rPr>
          <w:rFonts w:ascii="宋体" w:hAnsi="宋体"/>
          <w:b/>
          <w:sz w:val="28"/>
          <w:szCs w:val="28"/>
        </w:rPr>
      </w:pPr>
    </w:p>
    <w:p w14:paraId="32E56FF1" w14:textId="77777777" w:rsidR="00E472F5" w:rsidRPr="00407DDC" w:rsidRDefault="00E472F5">
      <w:pPr>
        <w:snapToGrid w:val="0"/>
        <w:spacing w:line="400" w:lineRule="exact"/>
        <w:ind w:firstLineChars="150" w:firstLine="422"/>
        <w:jc w:val="center"/>
        <w:rPr>
          <w:rFonts w:ascii="宋体" w:hAnsi="宋体"/>
          <w:b/>
          <w:sz w:val="28"/>
          <w:szCs w:val="28"/>
        </w:rPr>
      </w:pPr>
    </w:p>
    <w:p w14:paraId="27043BA1" w14:textId="77777777" w:rsidR="00E472F5" w:rsidRPr="00407DDC" w:rsidRDefault="00000000">
      <w:pPr>
        <w:snapToGrid w:val="0"/>
        <w:spacing w:line="400" w:lineRule="exact"/>
        <w:ind w:firstLineChars="150" w:firstLine="422"/>
        <w:jc w:val="center"/>
        <w:rPr>
          <w:rFonts w:ascii="宋体" w:hAnsi="宋体"/>
          <w:b/>
          <w:sz w:val="28"/>
          <w:szCs w:val="28"/>
        </w:rPr>
      </w:pPr>
      <w:r w:rsidRPr="00407DDC">
        <w:rPr>
          <w:rFonts w:ascii="宋体" w:hAnsi="宋体" w:hint="eastAsia"/>
          <w:b/>
          <w:sz w:val="28"/>
          <w:szCs w:val="28"/>
        </w:rPr>
        <w:lastRenderedPageBreak/>
        <w:t>八、设计编制人员班子成员表</w:t>
      </w:r>
    </w:p>
    <w:p w14:paraId="6870697A" w14:textId="77777777" w:rsidR="00E472F5" w:rsidRPr="00407DDC" w:rsidRDefault="00E472F5">
      <w:pPr>
        <w:snapToGrid w:val="0"/>
        <w:spacing w:line="400" w:lineRule="exact"/>
        <w:ind w:firstLineChars="150" w:firstLine="361"/>
        <w:jc w:val="center"/>
        <w:rPr>
          <w:rFonts w:ascii="宋体" w:hAnsi="宋体"/>
          <w:b/>
          <w:sz w:val="24"/>
        </w:rPr>
      </w:pPr>
    </w:p>
    <w:p w14:paraId="3B8B4CEE" w14:textId="77777777" w:rsidR="00E472F5" w:rsidRPr="00407DDC" w:rsidRDefault="00E472F5">
      <w:pPr>
        <w:snapToGrid w:val="0"/>
        <w:spacing w:line="400" w:lineRule="exact"/>
        <w:ind w:firstLineChars="150" w:firstLine="361"/>
        <w:jc w:val="center"/>
        <w:rPr>
          <w:rFonts w:ascii="宋体" w:hAnsi="宋体"/>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813"/>
        <w:gridCol w:w="1233"/>
        <w:gridCol w:w="632"/>
        <w:gridCol w:w="632"/>
        <w:gridCol w:w="1084"/>
        <w:gridCol w:w="1084"/>
        <w:gridCol w:w="813"/>
        <w:gridCol w:w="1355"/>
      </w:tblGrid>
      <w:tr w:rsidR="00407DDC" w:rsidRPr="00407DDC" w14:paraId="5230CB3A" w14:textId="77777777">
        <w:trPr>
          <w:trHeight w:val="623"/>
          <w:jc w:val="center"/>
        </w:trPr>
        <w:tc>
          <w:tcPr>
            <w:tcW w:w="392" w:type="dxa"/>
            <w:tcBorders>
              <w:top w:val="single" w:sz="4" w:space="0" w:color="auto"/>
              <w:left w:val="single" w:sz="4" w:space="0" w:color="auto"/>
              <w:bottom w:val="single" w:sz="4" w:space="0" w:color="auto"/>
              <w:right w:val="single" w:sz="4" w:space="0" w:color="auto"/>
            </w:tcBorders>
            <w:vAlign w:val="center"/>
          </w:tcPr>
          <w:p w14:paraId="6A13179B"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序号</w:t>
            </w:r>
          </w:p>
        </w:tc>
        <w:tc>
          <w:tcPr>
            <w:tcW w:w="813" w:type="dxa"/>
            <w:tcBorders>
              <w:top w:val="single" w:sz="4" w:space="0" w:color="auto"/>
              <w:left w:val="single" w:sz="4" w:space="0" w:color="auto"/>
              <w:bottom w:val="single" w:sz="4" w:space="0" w:color="auto"/>
              <w:right w:val="single" w:sz="4" w:space="0" w:color="auto"/>
            </w:tcBorders>
            <w:vAlign w:val="center"/>
          </w:tcPr>
          <w:p w14:paraId="797D8AA5"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姓名</w:t>
            </w:r>
          </w:p>
        </w:tc>
        <w:tc>
          <w:tcPr>
            <w:tcW w:w="1233" w:type="dxa"/>
            <w:tcBorders>
              <w:top w:val="single" w:sz="4" w:space="0" w:color="auto"/>
              <w:left w:val="single" w:sz="4" w:space="0" w:color="auto"/>
              <w:bottom w:val="single" w:sz="4" w:space="0" w:color="auto"/>
              <w:right w:val="single" w:sz="4" w:space="0" w:color="auto"/>
            </w:tcBorders>
            <w:vAlign w:val="center"/>
          </w:tcPr>
          <w:p w14:paraId="603CC703"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拟任岗位</w:t>
            </w:r>
          </w:p>
        </w:tc>
        <w:tc>
          <w:tcPr>
            <w:tcW w:w="632" w:type="dxa"/>
            <w:tcBorders>
              <w:top w:val="single" w:sz="4" w:space="0" w:color="auto"/>
              <w:left w:val="single" w:sz="4" w:space="0" w:color="auto"/>
              <w:bottom w:val="single" w:sz="4" w:space="0" w:color="auto"/>
              <w:right w:val="single" w:sz="4" w:space="0" w:color="auto"/>
            </w:tcBorders>
            <w:vAlign w:val="center"/>
          </w:tcPr>
          <w:p w14:paraId="16ABADA9"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年龄</w:t>
            </w:r>
          </w:p>
        </w:tc>
        <w:tc>
          <w:tcPr>
            <w:tcW w:w="632" w:type="dxa"/>
            <w:tcBorders>
              <w:top w:val="single" w:sz="4" w:space="0" w:color="auto"/>
              <w:left w:val="single" w:sz="4" w:space="0" w:color="auto"/>
              <w:bottom w:val="single" w:sz="4" w:space="0" w:color="auto"/>
              <w:right w:val="single" w:sz="4" w:space="0" w:color="auto"/>
            </w:tcBorders>
            <w:vAlign w:val="center"/>
          </w:tcPr>
          <w:p w14:paraId="5331F1A1"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性别</w:t>
            </w:r>
          </w:p>
        </w:tc>
        <w:tc>
          <w:tcPr>
            <w:tcW w:w="1084" w:type="dxa"/>
            <w:tcBorders>
              <w:top w:val="single" w:sz="4" w:space="0" w:color="auto"/>
              <w:left w:val="single" w:sz="4" w:space="0" w:color="auto"/>
              <w:bottom w:val="single" w:sz="4" w:space="0" w:color="auto"/>
              <w:right w:val="single" w:sz="4" w:space="0" w:color="auto"/>
            </w:tcBorders>
            <w:vAlign w:val="center"/>
          </w:tcPr>
          <w:p w14:paraId="3E0F8109"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职称</w:t>
            </w:r>
          </w:p>
        </w:tc>
        <w:tc>
          <w:tcPr>
            <w:tcW w:w="1084" w:type="dxa"/>
            <w:tcBorders>
              <w:top w:val="single" w:sz="4" w:space="0" w:color="auto"/>
              <w:left w:val="single" w:sz="4" w:space="0" w:color="auto"/>
              <w:bottom w:val="single" w:sz="4" w:space="0" w:color="auto"/>
              <w:right w:val="single" w:sz="4" w:space="0" w:color="auto"/>
            </w:tcBorders>
            <w:vAlign w:val="center"/>
          </w:tcPr>
          <w:p w14:paraId="73D5FE0C"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学历</w:t>
            </w:r>
          </w:p>
        </w:tc>
        <w:tc>
          <w:tcPr>
            <w:tcW w:w="813" w:type="dxa"/>
            <w:tcBorders>
              <w:top w:val="single" w:sz="4" w:space="0" w:color="auto"/>
              <w:left w:val="single" w:sz="4" w:space="0" w:color="auto"/>
              <w:bottom w:val="single" w:sz="4" w:space="0" w:color="auto"/>
              <w:right w:val="single" w:sz="4" w:space="0" w:color="auto"/>
            </w:tcBorders>
            <w:vAlign w:val="center"/>
          </w:tcPr>
          <w:p w14:paraId="73801302"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专业</w:t>
            </w:r>
          </w:p>
        </w:tc>
        <w:tc>
          <w:tcPr>
            <w:tcW w:w="1355" w:type="dxa"/>
            <w:tcBorders>
              <w:top w:val="single" w:sz="4" w:space="0" w:color="auto"/>
              <w:left w:val="single" w:sz="4" w:space="0" w:color="auto"/>
              <w:bottom w:val="single" w:sz="4" w:space="0" w:color="auto"/>
              <w:right w:val="single" w:sz="4" w:space="0" w:color="auto"/>
            </w:tcBorders>
            <w:vAlign w:val="center"/>
          </w:tcPr>
          <w:p w14:paraId="13662F49"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承诺到场数（每月）</w:t>
            </w:r>
          </w:p>
        </w:tc>
      </w:tr>
      <w:tr w:rsidR="00407DDC" w:rsidRPr="00407DDC" w14:paraId="18E24616"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34F14364" w14:textId="77777777" w:rsidR="00E472F5" w:rsidRPr="00407DDC" w:rsidRDefault="00E472F5">
            <w:pPr>
              <w:spacing w:line="400" w:lineRule="exact"/>
              <w:rPr>
                <w:rFonts w:ascii="宋体" w:hAnsi="宋体"/>
                <w:szCs w:val="21"/>
              </w:rPr>
            </w:pPr>
            <w:permStart w:id="825239532" w:edGrp="everyone" w:colFirst="0" w:colLast="0"/>
            <w:permStart w:id="702884553" w:edGrp="everyone" w:colFirst="1" w:colLast="1"/>
            <w:permStart w:id="1151560912" w:edGrp="everyone" w:colFirst="2" w:colLast="2"/>
            <w:permStart w:id="1473669632" w:edGrp="everyone" w:colFirst="3" w:colLast="3"/>
            <w:permStart w:id="679442510" w:edGrp="everyone" w:colFirst="4" w:colLast="4"/>
            <w:permStart w:id="412694858" w:edGrp="everyone" w:colFirst="5" w:colLast="5"/>
            <w:permStart w:id="735275095" w:edGrp="everyone" w:colFirst="6" w:colLast="6"/>
            <w:permStart w:id="1630341566" w:edGrp="everyone" w:colFirst="7" w:colLast="7"/>
            <w:permStart w:id="955334838" w:edGrp="everyone" w:colFirst="8" w:colLast="8"/>
          </w:p>
        </w:tc>
        <w:tc>
          <w:tcPr>
            <w:tcW w:w="813" w:type="dxa"/>
            <w:tcBorders>
              <w:top w:val="single" w:sz="4" w:space="0" w:color="auto"/>
              <w:left w:val="single" w:sz="4" w:space="0" w:color="auto"/>
              <w:bottom w:val="single" w:sz="4" w:space="0" w:color="auto"/>
              <w:right w:val="single" w:sz="4" w:space="0" w:color="auto"/>
            </w:tcBorders>
          </w:tcPr>
          <w:p w14:paraId="26B32C92" w14:textId="77777777" w:rsidR="00E472F5" w:rsidRPr="00407DDC" w:rsidRDefault="00E472F5">
            <w:pPr>
              <w:spacing w:line="400" w:lineRule="exact"/>
              <w:rPr>
                <w:rFonts w:ascii="宋体" w:hAnsi="宋体"/>
                <w:szCs w:val="21"/>
              </w:rPr>
            </w:pPr>
          </w:p>
        </w:tc>
        <w:tc>
          <w:tcPr>
            <w:tcW w:w="1233" w:type="dxa"/>
            <w:tcBorders>
              <w:top w:val="single" w:sz="4" w:space="0" w:color="auto"/>
              <w:left w:val="single" w:sz="4" w:space="0" w:color="auto"/>
              <w:bottom w:val="single" w:sz="4" w:space="0" w:color="auto"/>
              <w:right w:val="single" w:sz="4" w:space="0" w:color="auto"/>
            </w:tcBorders>
          </w:tcPr>
          <w:p w14:paraId="42C19D54" w14:textId="77777777" w:rsidR="00E472F5" w:rsidRPr="00407DDC" w:rsidRDefault="00E472F5">
            <w:pPr>
              <w:spacing w:line="400" w:lineRule="exact"/>
              <w:rPr>
                <w:rFonts w:ascii="宋体" w:hAnsi="宋体"/>
                <w:szCs w:val="21"/>
              </w:rPr>
            </w:pPr>
          </w:p>
        </w:tc>
        <w:tc>
          <w:tcPr>
            <w:tcW w:w="632" w:type="dxa"/>
            <w:tcBorders>
              <w:top w:val="single" w:sz="4" w:space="0" w:color="auto"/>
              <w:left w:val="single" w:sz="4" w:space="0" w:color="auto"/>
              <w:bottom w:val="single" w:sz="4" w:space="0" w:color="auto"/>
              <w:right w:val="single" w:sz="4" w:space="0" w:color="auto"/>
            </w:tcBorders>
          </w:tcPr>
          <w:p w14:paraId="18BD7383" w14:textId="77777777" w:rsidR="00E472F5" w:rsidRPr="00407DDC" w:rsidRDefault="00E472F5">
            <w:pPr>
              <w:spacing w:line="400" w:lineRule="exact"/>
              <w:rPr>
                <w:rFonts w:ascii="宋体" w:hAnsi="宋体"/>
                <w:szCs w:val="21"/>
              </w:rPr>
            </w:pPr>
          </w:p>
        </w:tc>
        <w:tc>
          <w:tcPr>
            <w:tcW w:w="632" w:type="dxa"/>
            <w:tcBorders>
              <w:top w:val="single" w:sz="4" w:space="0" w:color="auto"/>
              <w:left w:val="single" w:sz="4" w:space="0" w:color="auto"/>
              <w:bottom w:val="single" w:sz="4" w:space="0" w:color="auto"/>
              <w:right w:val="single" w:sz="4" w:space="0" w:color="auto"/>
            </w:tcBorders>
          </w:tcPr>
          <w:p w14:paraId="370533D2" w14:textId="77777777" w:rsidR="00E472F5" w:rsidRPr="00407DDC" w:rsidRDefault="00E472F5">
            <w:pPr>
              <w:spacing w:line="400" w:lineRule="exact"/>
              <w:rPr>
                <w:rFonts w:ascii="宋体" w:hAnsi="宋体"/>
                <w:szCs w:val="21"/>
              </w:rPr>
            </w:pPr>
          </w:p>
        </w:tc>
        <w:tc>
          <w:tcPr>
            <w:tcW w:w="1084" w:type="dxa"/>
            <w:tcBorders>
              <w:top w:val="single" w:sz="4" w:space="0" w:color="auto"/>
              <w:left w:val="single" w:sz="4" w:space="0" w:color="auto"/>
              <w:bottom w:val="single" w:sz="4" w:space="0" w:color="auto"/>
              <w:right w:val="single" w:sz="4" w:space="0" w:color="auto"/>
            </w:tcBorders>
          </w:tcPr>
          <w:p w14:paraId="5DA1C0DA" w14:textId="77777777" w:rsidR="00E472F5" w:rsidRPr="00407DDC" w:rsidRDefault="00E472F5">
            <w:pPr>
              <w:spacing w:line="400" w:lineRule="exact"/>
              <w:rPr>
                <w:rFonts w:ascii="宋体" w:hAnsi="宋体"/>
                <w:szCs w:val="21"/>
              </w:rPr>
            </w:pPr>
          </w:p>
        </w:tc>
        <w:tc>
          <w:tcPr>
            <w:tcW w:w="1084" w:type="dxa"/>
            <w:tcBorders>
              <w:top w:val="single" w:sz="4" w:space="0" w:color="auto"/>
              <w:left w:val="single" w:sz="4" w:space="0" w:color="auto"/>
              <w:bottom w:val="single" w:sz="4" w:space="0" w:color="auto"/>
              <w:right w:val="single" w:sz="4" w:space="0" w:color="auto"/>
            </w:tcBorders>
          </w:tcPr>
          <w:p w14:paraId="21704290" w14:textId="77777777" w:rsidR="00E472F5" w:rsidRPr="00407DDC" w:rsidRDefault="00E472F5">
            <w:pPr>
              <w:spacing w:line="400" w:lineRule="exact"/>
              <w:rPr>
                <w:rFonts w:ascii="宋体" w:hAnsi="宋体"/>
                <w:szCs w:val="21"/>
              </w:rPr>
            </w:pPr>
          </w:p>
        </w:tc>
        <w:tc>
          <w:tcPr>
            <w:tcW w:w="813" w:type="dxa"/>
            <w:tcBorders>
              <w:top w:val="single" w:sz="4" w:space="0" w:color="auto"/>
              <w:left w:val="single" w:sz="4" w:space="0" w:color="auto"/>
              <w:bottom w:val="single" w:sz="4" w:space="0" w:color="auto"/>
              <w:right w:val="single" w:sz="4" w:space="0" w:color="auto"/>
            </w:tcBorders>
          </w:tcPr>
          <w:p w14:paraId="6AB66035" w14:textId="77777777" w:rsidR="00E472F5" w:rsidRPr="00407DDC" w:rsidRDefault="00E472F5">
            <w:pPr>
              <w:spacing w:line="400" w:lineRule="exact"/>
              <w:rPr>
                <w:rFonts w:ascii="宋体" w:hAnsi="宋体"/>
                <w:szCs w:val="21"/>
              </w:rPr>
            </w:pPr>
          </w:p>
        </w:tc>
        <w:tc>
          <w:tcPr>
            <w:tcW w:w="1355" w:type="dxa"/>
            <w:tcBorders>
              <w:top w:val="single" w:sz="4" w:space="0" w:color="auto"/>
              <w:left w:val="single" w:sz="4" w:space="0" w:color="auto"/>
              <w:bottom w:val="single" w:sz="4" w:space="0" w:color="auto"/>
              <w:right w:val="single" w:sz="4" w:space="0" w:color="auto"/>
            </w:tcBorders>
          </w:tcPr>
          <w:p w14:paraId="7195BF8C" w14:textId="77777777" w:rsidR="00E472F5" w:rsidRPr="00407DDC" w:rsidRDefault="00E472F5">
            <w:pPr>
              <w:spacing w:line="400" w:lineRule="exact"/>
              <w:rPr>
                <w:rFonts w:ascii="宋体" w:hAnsi="宋体"/>
                <w:szCs w:val="21"/>
              </w:rPr>
            </w:pPr>
          </w:p>
        </w:tc>
      </w:tr>
      <w:tr w:rsidR="00407DDC" w:rsidRPr="00407DDC" w14:paraId="5DF199E8"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3BA786F2" w14:textId="77777777" w:rsidR="00E472F5" w:rsidRPr="00407DDC" w:rsidRDefault="00E472F5">
            <w:pPr>
              <w:spacing w:line="400" w:lineRule="exact"/>
              <w:rPr>
                <w:rFonts w:ascii="宋体" w:hAnsi="宋体"/>
                <w:sz w:val="24"/>
              </w:rPr>
            </w:pPr>
            <w:permStart w:id="625427180" w:edGrp="everyone" w:colFirst="0" w:colLast="0"/>
            <w:permStart w:id="548357551" w:edGrp="everyone" w:colFirst="1" w:colLast="1"/>
            <w:permStart w:id="1950032216" w:edGrp="everyone" w:colFirst="2" w:colLast="2"/>
            <w:permStart w:id="258886991" w:edGrp="everyone" w:colFirst="3" w:colLast="3"/>
            <w:permStart w:id="809113638" w:edGrp="everyone" w:colFirst="4" w:colLast="4"/>
            <w:permStart w:id="1279289496" w:edGrp="everyone" w:colFirst="5" w:colLast="5"/>
            <w:permStart w:id="1640267349" w:edGrp="everyone" w:colFirst="6" w:colLast="6"/>
            <w:permStart w:id="1154376024" w:edGrp="everyone" w:colFirst="7" w:colLast="7"/>
            <w:permStart w:id="1686789869" w:edGrp="everyone" w:colFirst="8" w:colLast="8"/>
            <w:permEnd w:id="825239532"/>
            <w:permEnd w:id="702884553"/>
            <w:permEnd w:id="1151560912"/>
            <w:permEnd w:id="1473669632"/>
            <w:permEnd w:id="679442510"/>
            <w:permEnd w:id="412694858"/>
            <w:permEnd w:id="735275095"/>
            <w:permEnd w:id="1630341566"/>
            <w:permEnd w:id="955334838"/>
          </w:p>
        </w:tc>
        <w:tc>
          <w:tcPr>
            <w:tcW w:w="813" w:type="dxa"/>
            <w:tcBorders>
              <w:top w:val="single" w:sz="4" w:space="0" w:color="auto"/>
              <w:left w:val="single" w:sz="4" w:space="0" w:color="auto"/>
              <w:bottom w:val="single" w:sz="4" w:space="0" w:color="auto"/>
              <w:right w:val="single" w:sz="4" w:space="0" w:color="auto"/>
            </w:tcBorders>
          </w:tcPr>
          <w:p w14:paraId="24F0BA4C" w14:textId="77777777" w:rsidR="00E472F5" w:rsidRPr="00407DDC"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4227BAEB"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093AA3E3"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29ADFF20"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1321494B"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7F056D7A" w14:textId="77777777" w:rsidR="00E472F5" w:rsidRPr="00407DDC"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0E45DA1C" w14:textId="77777777" w:rsidR="00E472F5" w:rsidRPr="00407DDC"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28CD1028" w14:textId="77777777" w:rsidR="00E472F5" w:rsidRPr="00407DDC" w:rsidRDefault="00E472F5">
            <w:pPr>
              <w:spacing w:line="400" w:lineRule="exact"/>
              <w:rPr>
                <w:rFonts w:ascii="宋体" w:hAnsi="宋体"/>
                <w:sz w:val="24"/>
              </w:rPr>
            </w:pPr>
          </w:p>
        </w:tc>
      </w:tr>
      <w:tr w:rsidR="00407DDC" w:rsidRPr="00407DDC" w14:paraId="1B4B2C5C"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8AA4F25" w14:textId="77777777" w:rsidR="00E472F5" w:rsidRPr="00407DDC" w:rsidRDefault="00E472F5">
            <w:pPr>
              <w:spacing w:line="400" w:lineRule="exact"/>
              <w:rPr>
                <w:rFonts w:ascii="宋体" w:hAnsi="宋体"/>
                <w:sz w:val="24"/>
              </w:rPr>
            </w:pPr>
            <w:permStart w:id="1394490387" w:edGrp="everyone" w:colFirst="0" w:colLast="0"/>
            <w:permStart w:id="306473564" w:edGrp="everyone" w:colFirst="1" w:colLast="1"/>
            <w:permStart w:id="998862179" w:edGrp="everyone" w:colFirst="2" w:colLast="2"/>
            <w:permStart w:id="1995062405" w:edGrp="everyone" w:colFirst="3" w:colLast="3"/>
            <w:permStart w:id="1306283298" w:edGrp="everyone" w:colFirst="4" w:colLast="4"/>
            <w:permStart w:id="400702858" w:edGrp="everyone" w:colFirst="5" w:colLast="5"/>
            <w:permStart w:id="1501003716" w:edGrp="everyone" w:colFirst="6" w:colLast="6"/>
            <w:permStart w:id="62748366" w:edGrp="everyone" w:colFirst="7" w:colLast="7"/>
            <w:permStart w:id="250350899" w:edGrp="everyone" w:colFirst="8" w:colLast="8"/>
            <w:permEnd w:id="625427180"/>
            <w:permEnd w:id="548357551"/>
            <w:permEnd w:id="1950032216"/>
            <w:permEnd w:id="258886991"/>
            <w:permEnd w:id="809113638"/>
            <w:permEnd w:id="1279289496"/>
            <w:permEnd w:id="1640267349"/>
            <w:permEnd w:id="1154376024"/>
            <w:permEnd w:id="1686789869"/>
          </w:p>
        </w:tc>
        <w:tc>
          <w:tcPr>
            <w:tcW w:w="813" w:type="dxa"/>
            <w:tcBorders>
              <w:top w:val="single" w:sz="4" w:space="0" w:color="auto"/>
              <w:left w:val="single" w:sz="4" w:space="0" w:color="auto"/>
              <w:bottom w:val="single" w:sz="4" w:space="0" w:color="auto"/>
              <w:right w:val="single" w:sz="4" w:space="0" w:color="auto"/>
            </w:tcBorders>
          </w:tcPr>
          <w:p w14:paraId="58AB0D91" w14:textId="77777777" w:rsidR="00E472F5" w:rsidRPr="00407DDC"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35344653"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317A9F0B"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48342803"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13EFCBB7"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7166F00A" w14:textId="77777777" w:rsidR="00E472F5" w:rsidRPr="00407DDC"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15139131" w14:textId="77777777" w:rsidR="00E472F5" w:rsidRPr="00407DDC"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2AB5CB76" w14:textId="77777777" w:rsidR="00E472F5" w:rsidRPr="00407DDC" w:rsidRDefault="00E472F5">
            <w:pPr>
              <w:spacing w:line="400" w:lineRule="exact"/>
              <w:rPr>
                <w:rFonts w:ascii="宋体" w:hAnsi="宋体"/>
                <w:sz w:val="24"/>
              </w:rPr>
            </w:pPr>
          </w:p>
        </w:tc>
      </w:tr>
      <w:tr w:rsidR="00407DDC" w:rsidRPr="00407DDC" w14:paraId="178FD806"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DF18BA2" w14:textId="77777777" w:rsidR="00E472F5" w:rsidRPr="00407DDC" w:rsidRDefault="00E472F5">
            <w:pPr>
              <w:spacing w:line="400" w:lineRule="exact"/>
              <w:rPr>
                <w:rFonts w:ascii="宋体" w:hAnsi="宋体"/>
                <w:sz w:val="24"/>
              </w:rPr>
            </w:pPr>
            <w:permStart w:id="871047864" w:edGrp="everyone" w:colFirst="0" w:colLast="0"/>
            <w:permStart w:id="727516337" w:edGrp="everyone" w:colFirst="1" w:colLast="1"/>
            <w:permStart w:id="943867766" w:edGrp="everyone" w:colFirst="2" w:colLast="2"/>
            <w:permStart w:id="1811576485" w:edGrp="everyone" w:colFirst="3" w:colLast="3"/>
            <w:permStart w:id="1974805602" w:edGrp="everyone" w:colFirst="4" w:colLast="4"/>
            <w:permStart w:id="2043085760" w:edGrp="everyone" w:colFirst="5" w:colLast="5"/>
            <w:permStart w:id="2017334008" w:edGrp="everyone" w:colFirst="6" w:colLast="6"/>
            <w:permStart w:id="2069441431" w:edGrp="everyone" w:colFirst="7" w:colLast="7"/>
            <w:permStart w:id="2114930895" w:edGrp="everyone" w:colFirst="8" w:colLast="8"/>
            <w:permEnd w:id="1394490387"/>
            <w:permEnd w:id="306473564"/>
            <w:permEnd w:id="998862179"/>
            <w:permEnd w:id="1995062405"/>
            <w:permEnd w:id="1306283298"/>
            <w:permEnd w:id="400702858"/>
            <w:permEnd w:id="1501003716"/>
            <w:permEnd w:id="62748366"/>
            <w:permEnd w:id="250350899"/>
          </w:p>
        </w:tc>
        <w:tc>
          <w:tcPr>
            <w:tcW w:w="813" w:type="dxa"/>
            <w:tcBorders>
              <w:top w:val="single" w:sz="4" w:space="0" w:color="auto"/>
              <w:left w:val="single" w:sz="4" w:space="0" w:color="auto"/>
              <w:bottom w:val="single" w:sz="4" w:space="0" w:color="auto"/>
              <w:right w:val="single" w:sz="4" w:space="0" w:color="auto"/>
            </w:tcBorders>
          </w:tcPr>
          <w:p w14:paraId="268680E6" w14:textId="77777777" w:rsidR="00E472F5" w:rsidRPr="00407DDC"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110BB021"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08709ACA"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62EEDEB8"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00E3208C"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24645D53" w14:textId="77777777" w:rsidR="00E472F5" w:rsidRPr="00407DDC"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395CF10D" w14:textId="77777777" w:rsidR="00E472F5" w:rsidRPr="00407DDC"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3D985208" w14:textId="77777777" w:rsidR="00E472F5" w:rsidRPr="00407DDC" w:rsidRDefault="00E472F5">
            <w:pPr>
              <w:spacing w:line="400" w:lineRule="exact"/>
              <w:rPr>
                <w:rFonts w:ascii="宋体" w:hAnsi="宋体"/>
                <w:sz w:val="24"/>
              </w:rPr>
            </w:pPr>
          </w:p>
        </w:tc>
      </w:tr>
      <w:tr w:rsidR="00407DDC" w:rsidRPr="00407DDC" w14:paraId="344A9548"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045F0CDD" w14:textId="77777777" w:rsidR="00E472F5" w:rsidRPr="00407DDC" w:rsidRDefault="00000000">
            <w:pPr>
              <w:spacing w:line="400" w:lineRule="exact"/>
              <w:rPr>
                <w:rFonts w:ascii="宋体" w:hAnsi="宋体"/>
                <w:sz w:val="24"/>
              </w:rPr>
            </w:pPr>
            <w:permStart w:id="1948867002" w:edGrp="everyone" w:colFirst="0" w:colLast="0"/>
            <w:permStart w:id="333517925" w:edGrp="everyone" w:colFirst="1" w:colLast="1"/>
            <w:permStart w:id="972250216" w:edGrp="everyone" w:colFirst="2" w:colLast="2"/>
            <w:permStart w:id="480793482" w:edGrp="everyone" w:colFirst="3" w:colLast="3"/>
            <w:permStart w:id="1048188700" w:edGrp="everyone" w:colFirst="4" w:colLast="4"/>
            <w:permStart w:id="987175118" w:edGrp="everyone" w:colFirst="5" w:colLast="5"/>
            <w:permStart w:id="1019217090" w:edGrp="everyone" w:colFirst="6" w:colLast="6"/>
            <w:permStart w:id="1296128831" w:edGrp="everyone" w:colFirst="7" w:colLast="7"/>
            <w:permStart w:id="931102049" w:edGrp="everyone" w:colFirst="8" w:colLast="8"/>
            <w:permEnd w:id="871047864"/>
            <w:permEnd w:id="727516337"/>
            <w:permEnd w:id="943867766"/>
            <w:permEnd w:id="1811576485"/>
            <w:permEnd w:id="1974805602"/>
            <w:permEnd w:id="2043085760"/>
            <w:permEnd w:id="2017334008"/>
            <w:permEnd w:id="2069441431"/>
            <w:permEnd w:id="2114930895"/>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4D7D33FB"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573FF8C7"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4C37C6E7"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12D6793E"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48F5F386"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1E8C37C5"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04443D1D"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48E92C05"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r>
      <w:tr w:rsidR="00407DDC" w:rsidRPr="00407DDC" w14:paraId="101FFB42"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C4DC05A" w14:textId="77777777" w:rsidR="00E472F5" w:rsidRPr="00407DDC" w:rsidRDefault="00000000">
            <w:pPr>
              <w:spacing w:line="400" w:lineRule="exact"/>
              <w:rPr>
                <w:rFonts w:ascii="宋体" w:hAnsi="宋体"/>
                <w:sz w:val="24"/>
              </w:rPr>
            </w:pPr>
            <w:permStart w:id="366688770" w:edGrp="everyone" w:colFirst="0" w:colLast="0"/>
            <w:permStart w:id="1898395213" w:edGrp="everyone" w:colFirst="1" w:colLast="1"/>
            <w:permStart w:id="1574389493" w:edGrp="everyone" w:colFirst="2" w:colLast="2"/>
            <w:permStart w:id="1805009282" w:edGrp="everyone" w:colFirst="3" w:colLast="3"/>
            <w:permStart w:id="1669864041" w:edGrp="everyone" w:colFirst="4" w:colLast="4"/>
            <w:permStart w:id="608445336" w:edGrp="everyone" w:colFirst="5" w:colLast="5"/>
            <w:permStart w:id="2057207435" w:edGrp="everyone" w:colFirst="6" w:colLast="6"/>
            <w:permStart w:id="1115112467" w:edGrp="everyone" w:colFirst="7" w:colLast="7"/>
            <w:permStart w:id="19793326" w:edGrp="everyone" w:colFirst="8" w:colLast="8"/>
            <w:permEnd w:id="1948867002"/>
            <w:permEnd w:id="333517925"/>
            <w:permEnd w:id="972250216"/>
            <w:permEnd w:id="480793482"/>
            <w:permEnd w:id="1048188700"/>
            <w:permEnd w:id="987175118"/>
            <w:permEnd w:id="1019217090"/>
            <w:permEnd w:id="1296128831"/>
            <w:permEnd w:id="931102049"/>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3DD90454"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4987D6DE"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7B4AE001"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02809302"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199464F5"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6CF1CB71"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316A6FD"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6710F1FA"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r>
      <w:tr w:rsidR="00E472F5" w:rsidRPr="00407DDC" w14:paraId="20AEF595"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35F6DAFC" w14:textId="77777777" w:rsidR="00E472F5" w:rsidRPr="00407DDC" w:rsidRDefault="00000000">
            <w:pPr>
              <w:spacing w:line="400" w:lineRule="exact"/>
              <w:rPr>
                <w:rFonts w:ascii="宋体" w:hAnsi="宋体"/>
                <w:sz w:val="24"/>
              </w:rPr>
            </w:pPr>
            <w:permStart w:id="1504664971" w:edGrp="everyone" w:colFirst="0" w:colLast="0"/>
            <w:permStart w:id="1907252072" w:edGrp="everyone" w:colFirst="1" w:colLast="1"/>
            <w:permStart w:id="1105816724" w:edGrp="everyone" w:colFirst="2" w:colLast="2"/>
            <w:permStart w:id="1229080095" w:edGrp="everyone" w:colFirst="3" w:colLast="3"/>
            <w:permStart w:id="1658531374" w:edGrp="everyone" w:colFirst="4" w:colLast="4"/>
            <w:permStart w:id="1468540909" w:edGrp="everyone" w:colFirst="5" w:colLast="5"/>
            <w:permStart w:id="214320966" w:edGrp="everyone" w:colFirst="6" w:colLast="6"/>
            <w:permStart w:id="305873777" w:edGrp="everyone" w:colFirst="7" w:colLast="7"/>
            <w:permStart w:id="730212321" w:edGrp="everyone" w:colFirst="8" w:colLast="8"/>
            <w:permEnd w:id="366688770"/>
            <w:permEnd w:id="1898395213"/>
            <w:permEnd w:id="1574389493"/>
            <w:permEnd w:id="1805009282"/>
            <w:permEnd w:id="1669864041"/>
            <w:permEnd w:id="608445336"/>
            <w:permEnd w:id="2057207435"/>
            <w:permEnd w:id="1115112467"/>
            <w:permEnd w:id="19793326"/>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5A3BBE60"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410357FE"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3853936D"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794B8281"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60DA7AC2"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38A453E5"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33355DB"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337167FC"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r>
      <w:permEnd w:id="1504664971"/>
      <w:permEnd w:id="1907252072"/>
      <w:permEnd w:id="1105816724"/>
      <w:permEnd w:id="1229080095"/>
      <w:permEnd w:id="1658531374"/>
      <w:permEnd w:id="1468540909"/>
      <w:permEnd w:id="214320966"/>
      <w:permEnd w:id="305873777"/>
      <w:permEnd w:id="730212321"/>
    </w:tbl>
    <w:p w14:paraId="73101018" w14:textId="77777777" w:rsidR="00E472F5" w:rsidRPr="00407DDC" w:rsidRDefault="00E472F5">
      <w:pPr>
        <w:snapToGrid w:val="0"/>
        <w:spacing w:line="400" w:lineRule="exact"/>
        <w:rPr>
          <w:rFonts w:ascii="宋体" w:hAnsi="宋体" w:cs="Courier New"/>
          <w:b/>
          <w:bCs/>
          <w:sz w:val="28"/>
          <w:szCs w:val="28"/>
        </w:rPr>
      </w:pPr>
    </w:p>
    <w:p w14:paraId="4A46670C"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hint="eastAsia"/>
          <w:b/>
          <w:sz w:val="28"/>
          <w:szCs w:val="28"/>
        </w:rPr>
        <w:t>九、项目设计班子人员简历表</w:t>
      </w:r>
    </w:p>
    <w:p w14:paraId="09EC1ACB" w14:textId="77777777" w:rsidR="00E472F5" w:rsidRPr="00407DDC" w:rsidRDefault="00E472F5">
      <w:pPr>
        <w:snapToGrid w:val="0"/>
        <w:spacing w:line="400" w:lineRule="exact"/>
        <w:rPr>
          <w:rFonts w:ascii="宋体" w:hAnsi="宋体" w:cs="Courier New"/>
          <w:b/>
          <w:bCs/>
          <w:sz w:val="24"/>
        </w:rPr>
      </w:pPr>
    </w:p>
    <w:tbl>
      <w:tblPr>
        <w:tblW w:w="0" w:type="auto"/>
        <w:jc w:val="center"/>
        <w:tblLayout w:type="fixed"/>
        <w:tblLook w:val="0000" w:firstRow="0" w:lastRow="0" w:firstColumn="0" w:lastColumn="0" w:noHBand="0" w:noVBand="0"/>
      </w:tblPr>
      <w:tblGrid>
        <w:gridCol w:w="1219"/>
        <w:gridCol w:w="1221"/>
        <w:gridCol w:w="236"/>
        <w:gridCol w:w="1219"/>
        <w:gridCol w:w="1785"/>
        <w:gridCol w:w="1312"/>
        <w:gridCol w:w="1320"/>
      </w:tblGrid>
      <w:tr w:rsidR="00407DDC" w:rsidRPr="00407DDC" w14:paraId="4FF2C9BF"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41CC92A5" w14:textId="77777777" w:rsidR="00E472F5" w:rsidRPr="00407DDC" w:rsidRDefault="00000000">
            <w:pPr>
              <w:adjustRightInd w:val="0"/>
              <w:spacing w:line="400" w:lineRule="exact"/>
              <w:jc w:val="center"/>
              <w:rPr>
                <w:rFonts w:ascii="宋体" w:hAnsi="宋体"/>
                <w:szCs w:val="21"/>
                <w:lang w:val="zh-CN"/>
              </w:rPr>
            </w:pPr>
            <w:permStart w:id="686126095" w:edGrp="everyone" w:colFirst="1" w:colLast="1"/>
            <w:permStart w:id="654901618" w:edGrp="everyone" w:colFirst="3" w:colLast="3"/>
            <w:permStart w:id="167458372" w:edGrp="everyone" w:colFirst="5" w:colLast="5"/>
            <w:r w:rsidRPr="00407DDC">
              <w:rPr>
                <w:rFonts w:ascii="宋体" w:hAnsi="宋体" w:cs="仿宋_GB2312" w:hint="eastAsia"/>
                <w:szCs w:val="21"/>
                <w:lang w:val="zh-CN"/>
              </w:rPr>
              <w:t>姓    名</w:t>
            </w:r>
          </w:p>
        </w:tc>
        <w:tc>
          <w:tcPr>
            <w:tcW w:w="1457" w:type="dxa"/>
            <w:gridSpan w:val="2"/>
            <w:tcBorders>
              <w:top w:val="single" w:sz="6" w:space="0" w:color="auto"/>
              <w:left w:val="nil"/>
              <w:bottom w:val="single" w:sz="6" w:space="0" w:color="auto"/>
              <w:right w:val="single" w:sz="6" w:space="0" w:color="auto"/>
            </w:tcBorders>
            <w:vAlign w:val="center"/>
          </w:tcPr>
          <w:p w14:paraId="6022A6EC" w14:textId="77777777" w:rsidR="00E472F5" w:rsidRPr="00407DDC" w:rsidRDefault="00E472F5">
            <w:pPr>
              <w:adjustRightInd w:val="0"/>
              <w:spacing w:line="400" w:lineRule="exact"/>
              <w:jc w:val="center"/>
              <w:rPr>
                <w:rFonts w:ascii="宋体" w:hAnsi="宋体" w:cs="仿宋_GB2312"/>
                <w:szCs w:val="21"/>
                <w:lang w:val="zh-CN"/>
              </w:rPr>
            </w:pPr>
          </w:p>
        </w:tc>
        <w:tc>
          <w:tcPr>
            <w:tcW w:w="1219" w:type="dxa"/>
            <w:tcBorders>
              <w:top w:val="single" w:sz="6" w:space="0" w:color="auto"/>
              <w:left w:val="nil"/>
              <w:bottom w:val="single" w:sz="6" w:space="0" w:color="auto"/>
              <w:right w:val="single" w:sz="6" w:space="0" w:color="auto"/>
            </w:tcBorders>
            <w:vAlign w:val="center"/>
          </w:tcPr>
          <w:p w14:paraId="2C6A838D" w14:textId="77777777" w:rsidR="00E472F5" w:rsidRPr="00407DDC" w:rsidRDefault="00000000">
            <w:pPr>
              <w:adjustRightInd w:val="0"/>
              <w:spacing w:line="400" w:lineRule="exact"/>
              <w:jc w:val="center"/>
              <w:rPr>
                <w:rFonts w:ascii="宋体" w:hAnsi="宋体"/>
                <w:sz w:val="24"/>
                <w:lang w:val="zh-CN"/>
              </w:rPr>
            </w:pPr>
            <w:r w:rsidRPr="00407DDC">
              <w:rPr>
                <w:rFonts w:ascii="宋体" w:hAnsi="宋体" w:cs="仿宋_GB2312" w:hint="eastAsia"/>
                <w:sz w:val="24"/>
                <w:lang w:val="zh-CN"/>
              </w:rPr>
              <w:t>性别</w:t>
            </w:r>
          </w:p>
        </w:tc>
        <w:tc>
          <w:tcPr>
            <w:tcW w:w="1785" w:type="dxa"/>
            <w:tcBorders>
              <w:top w:val="single" w:sz="6" w:space="0" w:color="auto"/>
              <w:left w:val="nil"/>
              <w:bottom w:val="single" w:sz="6" w:space="0" w:color="auto"/>
              <w:right w:val="single" w:sz="6" w:space="0" w:color="auto"/>
            </w:tcBorders>
            <w:vAlign w:val="center"/>
          </w:tcPr>
          <w:p w14:paraId="0D458D92" w14:textId="77777777" w:rsidR="00E472F5" w:rsidRPr="00407DDC" w:rsidRDefault="00E472F5">
            <w:pPr>
              <w:adjustRightInd w:val="0"/>
              <w:spacing w:line="400" w:lineRule="exact"/>
              <w:ind w:firstLineChars="50" w:firstLine="120"/>
              <w:jc w:val="center"/>
              <w:rPr>
                <w:rFonts w:ascii="宋体" w:hAnsi="宋体"/>
                <w:sz w:val="24"/>
                <w:lang w:val="zh-CN"/>
              </w:rPr>
            </w:pPr>
          </w:p>
        </w:tc>
        <w:tc>
          <w:tcPr>
            <w:tcW w:w="1312" w:type="dxa"/>
            <w:tcBorders>
              <w:top w:val="single" w:sz="6" w:space="0" w:color="auto"/>
              <w:left w:val="nil"/>
              <w:bottom w:val="single" w:sz="6" w:space="0" w:color="auto"/>
              <w:right w:val="single" w:sz="6" w:space="0" w:color="auto"/>
            </w:tcBorders>
            <w:vAlign w:val="center"/>
          </w:tcPr>
          <w:p w14:paraId="4054C93F" w14:textId="77777777" w:rsidR="00E472F5" w:rsidRPr="00407DDC" w:rsidRDefault="00000000">
            <w:pPr>
              <w:adjustRightInd w:val="0"/>
              <w:spacing w:line="400" w:lineRule="exact"/>
              <w:jc w:val="center"/>
              <w:rPr>
                <w:rFonts w:ascii="宋体" w:hAnsi="宋体"/>
                <w:sz w:val="24"/>
                <w:lang w:val="zh-CN"/>
              </w:rPr>
            </w:pPr>
            <w:r w:rsidRPr="00407DDC">
              <w:rPr>
                <w:rFonts w:ascii="宋体" w:hAnsi="宋体" w:hint="eastAsia"/>
                <w:sz w:val="24"/>
                <w:lang w:val="zh-CN"/>
              </w:rPr>
              <w:t>年龄</w:t>
            </w:r>
          </w:p>
        </w:tc>
        <w:tc>
          <w:tcPr>
            <w:tcW w:w="1320" w:type="dxa"/>
            <w:tcBorders>
              <w:top w:val="single" w:sz="6" w:space="0" w:color="auto"/>
              <w:left w:val="nil"/>
              <w:bottom w:val="single" w:sz="6" w:space="0" w:color="auto"/>
              <w:right w:val="single" w:sz="6" w:space="0" w:color="auto"/>
            </w:tcBorders>
            <w:vAlign w:val="center"/>
          </w:tcPr>
          <w:p w14:paraId="0FB93A00" w14:textId="77777777" w:rsidR="00E472F5" w:rsidRPr="00407DDC" w:rsidRDefault="00E472F5">
            <w:pPr>
              <w:adjustRightInd w:val="0"/>
              <w:spacing w:line="400" w:lineRule="exact"/>
              <w:jc w:val="center"/>
              <w:rPr>
                <w:rFonts w:ascii="宋体" w:hAnsi="宋体"/>
                <w:sz w:val="24"/>
                <w:lang w:val="zh-CN"/>
              </w:rPr>
            </w:pPr>
          </w:p>
        </w:tc>
      </w:tr>
      <w:tr w:rsidR="00407DDC" w:rsidRPr="00407DDC" w14:paraId="5148872E"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3032839F" w14:textId="77777777" w:rsidR="00E472F5" w:rsidRPr="00407DDC" w:rsidRDefault="00000000">
            <w:pPr>
              <w:adjustRightInd w:val="0"/>
              <w:spacing w:line="400" w:lineRule="exact"/>
              <w:jc w:val="center"/>
              <w:rPr>
                <w:rFonts w:ascii="宋体" w:hAnsi="宋体"/>
                <w:szCs w:val="21"/>
                <w:lang w:val="zh-CN"/>
              </w:rPr>
            </w:pPr>
            <w:permStart w:id="58855150" w:edGrp="everyone" w:colFirst="1" w:colLast="1"/>
            <w:permStart w:id="1946104874" w:edGrp="everyone" w:colFirst="3" w:colLast="3"/>
            <w:permStart w:id="483088697" w:edGrp="everyone" w:colFirst="5" w:colLast="5"/>
            <w:permEnd w:id="686126095"/>
            <w:permEnd w:id="654901618"/>
            <w:permEnd w:id="167458372"/>
            <w:r w:rsidRPr="00407DDC">
              <w:rPr>
                <w:rFonts w:ascii="宋体" w:hAnsi="宋体" w:cs="仿宋_GB2312" w:hint="eastAsia"/>
                <w:szCs w:val="21"/>
                <w:lang w:val="zh-CN"/>
              </w:rPr>
              <w:t>技术职称</w:t>
            </w:r>
          </w:p>
        </w:tc>
        <w:tc>
          <w:tcPr>
            <w:tcW w:w="1457" w:type="dxa"/>
            <w:gridSpan w:val="2"/>
            <w:tcBorders>
              <w:top w:val="single" w:sz="6" w:space="0" w:color="auto"/>
              <w:left w:val="nil"/>
              <w:bottom w:val="single" w:sz="6" w:space="0" w:color="auto"/>
              <w:right w:val="single" w:sz="6" w:space="0" w:color="auto"/>
            </w:tcBorders>
            <w:vAlign w:val="center"/>
          </w:tcPr>
          <w:p w14:paraId="1CF03F6F" w14:textId="77777777" w:rsidR="00E472F5" w:rsidRPr="00407DDC" w:rsidRDefault="00E472F5">
            <w:pPr>
              <w:adjustRightInd w:val="0"/>
              <w:spacing w:line="400" w:lineRule="exact"/>
              <w:jc w:val="center"/>
              <w:rPr>
                <w:rFonts w:ascii="宋体" w:hAnsi="宋体"/>
                <w:szCs w:val="21"/>
                <w:lang w:val="zh-CN"/>
              </w:rPr>
            </w:pPr>
          </w:p>
        </w:tc>
        <w:tc>
          <w:tcPr>
            <w:tcW w:w="1219" w:type="dxa"/>
            <w:tcBorders>
              <w:top w:val="single" w:sz="6" w:space="0" w:color="auto"/>
              <w:left w:val="single" w:sz="6" w:space="0" w:color="auto"/>
              <w:bottom w:val="single" w:sz="6" w:space="0" w:color="auto"/>
              <w:right w:val="single" w:sz="6" w:space="0" w:color="auto"/>
            </w:tcBorders>
            <w:vAlign w:val="center"/>
          </w:tcPr>
          <w:p w14:paraId="47BE428A" w14:textId="77777777" w:rsidR="00E472F5" w:rsidRPr="00407DDC" w:rsidRDefault="00000000">
            <w:pPr>
              <w:adjustRightInd w:val="0"/>
              <w:spacing w:line="400" w:lineRule="exact"/>
              <w:jc w:val="center"/>
              <w:rPr>
                <w:rFonts w:ascii="宋体" w:hAnsi="宋体"/>
                <w:sz w:val="24"/>
                <w:lang w:val="zh-CN"/>
              </w:rPr>
            </w:pPr>
            <w:r w:rsidRPr="00407DDC">
              <w:rPr>
                <w:rFonts w:ascii="宋体" w:hAnsi="宋体" w:cs="仿宋_GB2312" w:hint="eastAsia"/>
                <w:sz w:val="24"/>
                <w:lang w:val="zh-CN"/>
              </w:rPr>
              <w:t>执业资格</w:t>
            </w:r>
          </w:p>
        </w:tc>
        <w:tc>
          <w:tcPr>
            <w:tcW w:w="1785" w:type="dxa"/>
            <w:tcBorders>
              <w:top w:val="single" w:sz="6" w:space="0" w:color="auto"/>
              <w:left w:val="single" w:sz="6" w:space="0" w:color="auto"/>
              <w:bottom w:val="single" w:sz="6" w:space="0" w:color="auto"/>
              <w:right w:val="single" w:sz="6" w:space="0" w:color="auto"/>
            </w:tcBorders>
            <w:vAlign w:val="center"/>
          </w:tcPr>
          <w:p w14:paraId="690B9154" w14:textId="77777777" w:rsidR="00E472F5" w:rsidRPr="00407DDC" w:rsidRDefault="00E472F5">
            <w:pPr>
              <w:adjustRightInd w:val="0"/>
              <w:spacing w:line="400" w:lineRule="exact"/>
              <w:jc w:val="center"/>
              <w:rPr>
                <w:rFonts w:ascii="宋体" w:hAnsi="宋体"/>
                <w:sz w:val="24"/>
                <w:lang w:val="zh-CN"/>
              </w:rPr>
            </w:pPr>
          </w:p>
        </w:tc>
        <w:tc>
          <w:tcPr>
            <w:tcW w:w="1312" w:type="dxa"/>
            <w:tcBorders>
              <w:top w:val="single" w:sz="6" w:space="0" w:color="auto"/>
              <w:left w:val="single" w:sz="6" w:space="0" w:color="auto"/>
              <w:bottom w:val="single" w:sz="6" w:space="0" w:color="auto"/>
              <w:right w:val="single" w:sz="6" w:space="0" w:color="auto"/>
            </w:tcBorders>
            <w:vAlign w:val="center"/>
          </w:tcPr>
          <w:p w14:paraId="7BD3449D" w14:textId="77777777" w:rsidR="00E472F5" w:rsidRPr="00407DDC" w:rsidRDefault="00000000">
            <w:pPr>
              <w:adjustRightInd w:val="0"/>
              <w:spacing w:line="400" w:lineRule="exact"/>
              <w:jc w:val="center"/>
              <w:rPr>
                <w:rFonts w:ascii="宋体" w:hAnsi="宋体"/>
                <w:sz w:val="24"/>
                <w:lang w:val="zh-CN"/>
              </w:rPr>
            </w:pPr>
            <w:r w:rsidRPr="00407DDC">
              <w:rPr>
                <w:rFonts w:ascii="宋体" w:hAnsi="宋体" w:cs="仿宋_GB2312" w:hint="eastAsia"/>
                <w:sz w:val="24"/>
                <w:lang w:val="zh-CN"/>
              </w:rPr>
              <w:t>拟担任职务</w:t>
            </w:r>
          </w:p>
        </w:tc>
        <w:tc>
          <w:tcPr>
            <w:tcW w:w="1320" w:type="dxa"/>
            <w:tcBorders>
              <w:top w:val="single" w:sz="6" w:space="0" w:color="auto"/>
              <w:left w:val="single" w:sz="6" w:space="0" w:color="auto"/>
              <w:bottom w:val="single" w:sz="6" w:space="0" w:color="auto"/>
              <w:right w:val="single" w:sz="6" w:space="0" w:color="auto"/>
            </w:tcBorders>
            <w:vAlign w:val="center"/>
          </w:tcPr>
          <w:p w14:paraId="72FC39F6" w14:textId="77777777" w:rsidR="00E472F5" w:rsidRPr="00407DDC" w:rsidRDefault="00E472F5">
            <w:pPr>
              <w:adjustRightInd w:val="0"/>
              <w:spacing w:line="400" w:lineRule="exact"/>
              <w:jc w:val="center"/>
              <w:rPr>
                <w:rFonts w:ascii="宋体" w:hAnsi="宋体"/>
                <w:sz w:val="24"/>
                <w:lang w:val="zh-CN"/>
              </w:rPr>
            </w:pPr>
          </w:p>
        </w:tc>
      </w:tr>
      <w:tr w:rsidR="00407DDC" w:rsidRPr="00407DDC" w14:paraId="3E66F386" w14:textId="77777777">
        <w:trPr>
          <w:trHeight w:val="960"/>
          <w:jc w:val="center"/>
        </w:trPr>
        <w:tc>
          <w:tcPr>
            <w:tcW w:w="1219" w:type="dxa"/>
            <w:tcBorders>
              <w:top w:val="single" w:sz="6" w:space="0" w:color="auto"/>
              <w:left w:val="single" w:sz="6" w:space="0" w:color="auto"/>
              <w:bottom w:val="nil"/>
              <w:right w:val="single" w:sz="4" w:space="0" w:color="auto"/>
            </w:tcBorders>
            <w:vAlign w:val="center"/>
          </w:tcPr>
          <w:p w14:paraId="6676D071" w14:textId="77777777" w:rsidR="00E472F5" w:rsidRPr="00407DDC" w:rsidRDefault="00000000">
            <w:pPr>
              <w:adjustRightInd w:val="0"/>
              <w:spacing w:line="400" w:lineRule="exact"/>
              <w:jc w:val="center"/>
              <w:rPr>
                <w:rFonts w:ascii="宋体" w:hAnsi="宋体"/>
                <w:szCs w:val="21"/>
                <w:lang w:val="zh-CN"/>
              </w:rPr>
            </w:pPr>
            <w:permStart w:id="1588414324" w:edGrp="everyone" w:colFirst="1" w:colLast="1"/>
            <w:permEnd w:id="58855150"/>
            <w:permEnd w:id="1946104874"/>
            <w:permEnd w:id="483088697"/>
            <w:r w:rsidRPr="00407DDC">
              <w:rPr>
                <w:rFonts w:ascii="宋体" w:hAnsi="宋体" w:hint="eastAsia"/>
                <w:szCs w:val="21"/>
                <w:lang w:val="zh-CN"/>
              </w:rPr>
              <w:t>从事设计工作年限</w:t>
            </w:r>
          </w:p>
        </w:tc>
        <w:tc>
          <w:tcPr>
            <w:tcW w:w="7093" w:type="dxa"/>
            <w:gridSpan w:val="6"/>
            <w:tcBorders>
              <w:top w:val="single" w:sz="6" w:space="0" w:color="auto"/>
              <w:left w:val="single" w:sz="4" w:space="0" w:color="auto"/>
              <w:bottom w:val="nil"/>
              <w:right w:val="single" w:sz="6" w:space="0" w:color="auto"/>
            </w:tcBorders>
            <w:vAlign w:val="center"/>
          </w:tcPr>
          <w:p w14:paraId="77276BFE" w14:textId="77777777" w:rsidR="00E472F5" w:rsidRPr="00407DDC" w:rsidRDefault="00E472F5">
            <w:pPr>
              <w:adjustRightInd w:val="0"/>
              <w:spacing w:line="400" w:lineRule="exact"/>
              <w:ind w:left="132"/>
              <w:jc w:val="center"/>
              <w:rPr>
                <w:rFonts w:ascii="宋体" w:hAnsi="宋体"/>
                <w:szCs w:val="21"/>
                <w:lang w:val="zh-CN"/>
              </w:rPr>
            </w:pPr>
          </w:p>
        </w:tc>
      </w:tr>
      <w:tr w:rsidR="00407DDC" w:rsidRPr="00407DDC" w14:paraId="33348DD3" w14:textId="77777777">
        <w:trPr>
          <w:trHeight w:val="473"/>
          <w:jc w:val="center"/>
        </w:trPr>
        <w:tc>
          <w:tcPr>
            <w:tcW w:w="1219" w:type="dxa"/>
            <w:tcBorders>
              <w:top w:val="single" w:sz="6" w:space="0" w:color="auto"/>
              <w:left w:val="single" w:sz="6" w:space="0" w:color="auto"/>
              <w:bottom w:val="single" w:sz="4" w:space="0" w:color="auto"/>
              <w:right w:val="single" w:sz="4" w:space="0" w:color="auto"/>
            </w:tcBorders>
            <w:vAlign w:val="center"/>
          </w:tcPr>
          <w:p w14:paraId="0E992616" w14:textId="77777777" w:rsidR="00E472F5" w:rsidRPr="00407DDC" w:rsidRDefault="00000000">
            <w:pPr>
              <w:adjustRightInd w:val="0"/>
              <w:spacing w:line="400" w:lineRule="exact"/>
              <w:jc w:val="center"/>
              <w:rPr>
                <w:rFonts w:ascii="宋体" w:hAnsi="宋体"/>
                <w:szCs w:val="21"/>
                <w:lang w:val="zh-CN"/>
              </w:rPr>
            </w:pPr>
            <w:permStart w:id="440823215" w:edGrp="everyone" w:colFirst="1" w:colLast="1"/>
            <w:permEnd w:id="1588414324"/>
            <w:r w:rsidRPr="00407DDC">
              <w:rPr>
                <w:rFonts w:ascii="宋体" w:hAnsi="宋体" w:hint="eastAsia"/>
                <w:szCs w:val="21"/>
              </w:rPr>
              <w:t>学历</w:t>
            </w:r>
          </w:p>
        </w:tc>
        <w:tc>
          <w:tcPr>
            <w:tcW w:w="7093" w:type="dxa"/>
            <w:gridSpan w:val="6"/>
            <w:tcBorders>
              <w:top w:val="single" w:sz="6" w:space="0" w:color="auto"/>
              <w:left w:val="single" w:sz="4" w:space="0" w:color="auto"/>
              <w:bottom w:val="single" w:sz="4" w:space="0" w:color="auto"/>
              <w:right w:val="single" w:sz="6" w:space="0" w:color="auto"/>
            </w:tcBorders>
            <w:vAlign w:val="center"/>
          </w:tcPr>
          <w:p w14:paraId="2456DBA2" w14:textId="77777777" w:rsidR="00E472F5" w:rsidRPr="00407DDC" w:rsidRDefault="00E472F5">
            <w:pPr>
              <w:adjustRightInd w:val="0"/>
              <w:spacing w:line="400" w:lineRule="exact"/>
              <w:ind w:left="132"/>
              <w:jc w:val="center"/>
              <w:rPr>
                <w:rFonts w:ascii="宋体" w:hAnsi="宋体"/>
                <w:szCs w:val="21"/>
                <w:lang w:val="zh-CN"/>
              </w:rPr>
            </w:pPr>
          </w:p>
        </w:tc>
      </w:tr>
      <w:permEnd w:id="440823215"/>
      <w:tr w:rsidR="00407DDC" w:rsidRPr="00407DDC" w14:paraId="45A43544" w14:textId="77777777">
        <w:trPr>
          <w:trHeight w:val="473"/>
          <w:jc w:val="center"/>
        </w:trPr>
        <w:tc>
          <w:tcPr>
            <w:tcW w:w="8312" w:type="dxa"/>
            <w:gridSpan w:val="7"/>
            <w:tcBorders>
              <w:top w:val="single" w:sz="4" w:space="0" w:color="auto"/>
              <w:left w:val="single" w:sz="6" w:space="0" w:color="auto"/>
              <w:bottom w:val="nil"/>
              <w:right w:val="single" w:sz="6" w:space="0" w:color="auto"/>
            </w:tcBorders>
            <w:vAlign w:val="center"/>
          </w:tcPr>
          <w:p w14:paraId="0231A56F" w14:textId="77777777" w:rsidR="00E472F5" w:rsidRPr="00407DDC" w:rsidRDefault="00000000">
            <w:pPr>
              <w:adjustRightInd w:val="0"/>
              <w:spacing w:line="400" w:lineRule="exact"/>
              <w:jc w:val="center"/>
              <w:rPr>
                <w:rFonts w:ascii="宋体" w:hAnsi="宋体"/>
                <w:szCs w:val="21"/>
                <w:lang w:val="zh-CN"/>
              </w:rPr>
            </w:pPr>
            <w:r w:rsidRPr="00407DDC">
              <w:rPr>
                <w:rFonts w:ascii="宋体" w:hAnsi="宋体" w:hint="eastAsia"/>
                <w:szCs w:val="21"/>
                <w:lang w:val="zh-CN"/>
              </w:rPr>
              <w:t>参与完成的工程项目情况</w:t>
            </w:r>
          </w:p>
        </w:tc>
      </w:tr>
      <w:tr w:rsidR="00407DDC" w:rsidRPr="00407DDC" w14:paraId="3B7AB726"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479C5669" w14:textId="77777777" w:rsidR="00E472F5" w:rsidRPr="00407DDC" w:rsidRDefault="00000000">
            <w:pPr>
              <w:adjustRightInd w:val="0"/>
              <w:spacing w:line="400" w:lineRule="exact"/>
              <w:jc w:val="center"/>
              <w:rPr>
                <w:rFonts w:ascii="宋体" w:hAnsi="宋体"/>
                <w:szCs w:val="21"/>
                <w:lang w:val="zh-CN"/>
              </w:rPr>
            </w:pPr>
            <w:r w:rsidRPr="00407DDC">
              <w:rPr>
                <w:rFonts w:ascii="宋体" w:hAnsi="宋体" w:cs="仿宋_GB2312" w:hint="eastAsia"/>
                <w:szCs w:val="21"/>
                <w:lang w:val="zh-CN"/>
              </w:rPr>
              <w:t>从</w:t>
            </w:r>
          </w:p>
        </w:tc>
        <w:tc>
          <w:tcPr>
            <w:tcW w:w="1221" w:type="dxa"/>
            <w:tcBorders>
              <w:top w:val="single" w:sz="6" w:space="0" w:color="auto"/>
              <w:left w:val="single" w:sz="6" w:space="0" w:color="auto"/>
              <w:bottom w:val="single" w:sz="6" w:space="0" w:color="auto"/>
              <w:right w:val="single" w:sz="6" w:space="0" w:color="auto"/>
            </w:tcBorders>
            <w:vAlign w:val="center"/>
          </w:tcPr>
          <w:p w14:paraId="53ABC96B" w14:textId="77777777" w:rsidR="00E472F5" w:rsidRPr="00407DDC" w:rsidRDefault="00000000">
            <w:pPr>
              <w:adjustRightInd w:val="0"/>
              <w:spacing w:line="400" w:lineRule="exact"/>
              <w:jc w:val="center"/>
              <w:rPr>
                <w:rFonts w:ascii="宋体" w:hAnsi="宋体"/>
                <w:szCs w:val="21"/>
                <w:lang w:val="zh-CN"/>
              </w:rPr>
            </w:pPr>
            <w:r w:rsidRPr="00407DDC">
              <w:rPr>
                <w:rFonts w:ascii="宋体" w:hAnsi="宋体" w:cs="仿宋_GB2312" w:hint="eastAsia"/>
                <w:szCs w:val="21"/>
                <w:lang w:val="zh-CN"/>
              </w:rPr>
              <w:t>到</w:t>
            </w:r>
          </w:p>
        </w:tc>
        <w:tc>
          <w:tcPr>
            <w:tcW w:w="5872" w:type="dxa"/>
            <w:gridSpan w:val="5"/>
            <w:tcBorders>
              <w:top w:val="single" w:sz="6" w:space="0" w:color="auto"/>
              <w:left w:val="single" w:sz="6" w:space="0" w:color="auto"/>
              <w:bottom w:val="single" w:sz="6" w:space="0" w:color="auto"/>
              <w:right w:val="single" w:sz="6" w:space="0" w:color="auto"/>
            </w:tcBorders>
            <w:vAlign w:val="center"/>
          </w:tcPr>
          <w:p w14:paraId="005AEE75" w14:textId="77777777" w:rsidR="00E472F5" w:rsidRPr="00407DDC" w:rsidRDefault="00000000">
            <w:pPr>
              <w:adjustRightInd w:val="0"/>
              <w:spacing w:line="400" w:lineRule="exact"/>
              <w:jc w:val="center"/>
              <w:rPr>
                <w:rFonts w:ascii="宋体" w:hAnsi="宋体"/>
                <w:sz w:val="24"/>
                <w:lang w:val="zh-CN"/>
              </w:rPr>
            </w:pPr>
            <w:r w:rsidRPr="00407DDC">
              <w:rPr>
                <w:rFonts w:ascii="宋体" w:hAnsi="宋体" w:cs="仿宋_GB2312" w:hint="eastAsia"/>
                <w:sz w:val="24"/>
                <w:lang w:val="zh-CN"/>
              </w:rPr>
              <w:t>单位 / 项目 / 规模 / 职务</w:t>
            </w:r>
          </w:p>
        </w:tc>
      </w:tr>
      <w:tr w:rsidR="00407DDC" w:rsidRPr="00407DDC" w14:paraId="502AD0D3"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6DD112EE" w14:textId="77777777" w:rsidR="00E472F5" w:rsidRPr="00407DDC" w:rsidRDefault="00E472F5">
            <w:pPr>
              <w:adjustRightInd w:val="0"/>
              <w:spacing w:line="400" w:lineRule="exact"/>
              <w:jc w:val="left"/>
              <w:rPr>
                <w:rFonts w:ascii="宋体" w:hAnsi="宋体"/>
                <w:szCs w:val="21"/>
                <w:lang w:val="zh-CN"/>
              </w:rPr>
            </w:pPr>
            <w:permStart w:id="318186851" w:edGrp="everyone" w:colFirst="0" w:colLast="0"/>
            <w:permStart w:id="759509646" w:edGrp="everyone" w:colFirst="1" w:colLast="1"/>
            <w:permStart w:id="1222406073" w:edGrp="everyone" w:colFirst="2" w:colLast="2"/>
          </w:p>
        </w:tc>
        <w:tc>
          <w:tcPr>
            <w:tcW w:w="1221" w:type="dxa"/>
            <w:tcBorders>
              <w:top w:val="single" w:sz="6" w:space="0" w:color="auto"/>
              <w:left w:val="single" w:sz="6" w:space="0" w:color="auto"/>
              <w:bottom w:val="single" w:sz="6" w:space="0" w:color="auto"/>
              <w:right w:val="single" w:sz="6" w:space="0" w:color="auto"/>
            </w:tcBorders>
          </w:tcPr>
          <w:p w14:paraId="08D032CB" w14:textId="77777777" w:rsidR="00E472F5" w:rsidRPr="00407DDC" w:rsidRDefault="00E472F5">
            <w:pPr>
              <w:adjustRightInd w:val="0"/>
              <w:spacing w:line="400" w:lineRule="exact"/>
              <w:jc w:val="left"/>
              <w:rPr>
                <w:rFonts w:ascii="宋体" w:hAnsi="宋体"/>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363952D0" w14:textId="77777777" w:rsidR="00E472F5" w:rsidRPr="00407DDC" w:rsidRDefault="00E472F5">
            <w:pPr>
              <w:adjustRightInd w:val="0"/>
              <w:spacing w:line="400" w:lineRule="exact"/>
              <w:jc w:val="left"/>
              <w:rPr>
                <w:rFonts w:ascii="宋体" w:hAnsi="宋体"/>
                <w:sz w:val="24"/>
                <w:lang w:val="zh-CN"/>
              </w:rPr>
            </w:pPr>
          </w:p>
        </w:tc>
      </w:tr>
      <w:tr w:rsidR="00407DDC" w:rsidRPr="00407DDC" w14:paraId="130A0ECD" w14:textId="77777777">
        <w:trPr>
          <w:trHeight w:val="487"/>
          <w:jc w:val="center"/>
        </w:trPr>
        <w:tc>
          <w:tcPr>
            <w:tcW w:w="1219" w:type="dxa"/>
            <w:tcBorders>
              <w:top w:val="single" w:sz="6" w:space="0" w:color="auto"/>
              <w:left w:val="single" w:sz="6" w:space="0" w:color="auto"/>
              <w:bottom w:val="single" w:sz="6" w:space="0" w:color="auto"/>
              <w:right w:val="single" w:sz="6" w:space="0" w:color="auto"/>
            </w:tcBorders>
          </w:tcPr>
          <w:p w14:paraId="159A11A3" w14:textId="77777777" w:rsidR="00E472F5" w:rsidRPr="00407DDC" w:rsidRDefault="00E472F5">
            <w:pPr>
              <w:adjustRightInd w:val="0"/>
              <w:spacing w:line="400" w:lineRule="exact"/>
              <w:jc w:val="left"/>
              <w:rPr>
                <w:rFonts w:ascii="宋体" w:hAnsi="宋体"/>
                <w:szCs w:val="21"/>
                <w:lang w:val="zh-CN"/>
              </w:rPr>
            </w:pPr>
            <w:permStart w:id="1039751582" w:edGrp="everyone" w:colFirst="0" w:colLast="0"/>
            <w:permStart w:id="1029718825" w:edGrp="everyone" w:colFirst="1" w:colLast="1"/>
            <w:permStart w:id="1695759579" w:edGrp="everyone" w:colFirst="2" w:colLast="2"/>
            <w:permEnd w:id="318186851"/>
            <w:permEnd w:id="759509646"/>
            <w:permEnd w:id="1222406073"/>
          </w:p>
        </w:tc>
        <w:tc>
          <w:tcPr>
            <w:tcW w:w="1221" w:type="dxa"/>
            <w:tcBorders>
              <w:top w:val="single" w:sz="6" w:space="0" w:color="auto"/>
              <w:left w:val="single" w:sz="6" w:space="0" w:color="auto"/>
              <w:bottom w:val="single" w:sz="6" w:space="0" w:color="auto"/>
              <w:right w:val="single" w:sz="6" w:space="0" w:color="auto"/>
            </w:tcBorders>
          </w:tcPr>
          <w:p w14:paraId="52A34BAB" w14:textId="77777777" w:rsidR="00E472F5" w:rsidRPr="00407DDC" w:rsidRDefault="00E472F5">
            <w:pPr>
              <w:adjustRightInd w:val="0"/>
              <w:spacing w:line="400" w:lineRule="exact"/>
              <w:jc w:val="left"/>
              <w:rPr>
                <w:rFonts w:ascii="宋体" w:hAnsi="宋体"/>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5D9AB477" w14:textId="77777777" w:rsidR="00E472F5" w:rsidRPr="00407DDC" w:rsidRDefault="00E472F5">
            <w:pPr>
              <w:adjustRightInd w:val="0"/>
              <w:spacing w:line="400" w:lineRule="exact"/>
              <w:jc w:val="left"/>
              <w:rPr>
                <w:rFonts w:ascii="宋体" w:hAnsi="宋体"/>
                <w:sz w:val="24"/>
                <w:lang w:val="zh-CN"/>
              </w:rPr>
            </w:pPr>
          </w:p>
        </w:tc>
      </w:tr>
      <w:tr w:rsidR="00407DDC" w:rsidRPr="00407DDC" w14:paraId="5AAA2A5C"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03E69296" w14:textId="77777777" w:rsidR="00E472F5" w:rsidRPr="00407DDC" w:rsidRDefault="00000000">
            <w:pPr>
              <w:adjustRightInd w:val="0"/>
              <w:spacing w:line="400" w:lineRule="exact"/>
              <w:jc w:val="left"/>
              <w:rPr>
                <w:rFonts w:ascii="宋体" w:hAnsi="宋体"/>
                <w:szCs w:val="21"/>
                <w:lang w:val="zh-CN"/>
              </w:rPr>
            </w:pPr>
            <w:permStart w:id="1397769856" w:edGrp="everyone" w:colFirst="0" w:colLast="0"/>
            <w:permStart w:id="1624272812" w:edGrp="everyone" w:colFirst="1" w:colLast="1"/>
            <w:permStart w:id="870012784" w:edGrp="everyone" w:colFirst="2" w:colLast="2"/>
            <w:permEnd w:id="1039751582"/>
            <w:permEnd w:id="1029718825"/>
            <w:permEnd w:id="1695759579"/>
            <w:r w:rsidRPr="00407DDC">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3F923C3D" w14:textId="77777777" w:rsidR="00E472F5" w:rsidRPr="00407DDC" w:rsidRDefault="00000000">
            <w:pPr>
              <w:adjustRightInd w:val="0"/>
              <w:spacing w:line="400" w:lineRule="exact"/>
              <w:jc w:val="left"/>
              <w:rPr>
                <w:rFonts w:ascii="宋体" w:hAnsi="宋体"/>
                <w:szCs w:val="21"/>
                <w:lang w:val="zh-CN"/>
              </w:rPr>
            </w:pPr>
            <w:r w:rsidRPr="00407DDC">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681DCF64" w14:textId="77777777" w:rsidR="00E472F5" w:rsidRPr="00407DDC" w:rsidRDefault="00000000">
            <w:pPr>
              <w:adjustRightInd w:val="0"/>
              <w:spacing w:line="400" w:lineRule="exact"/>
              <w:jc w:val="left"/>
              <w:rPr>
                <w:rFonts w:ascii="宋体" w:hAnsi="宋体"/>
                <w:sz w:val="24"/>
                <w:lang w:val="zh-CN"/>
              </w:rPr>
            </w:pPr>
            <w:r w:rsidRPr="00407DDC">
              <w:rPr>
                <w:rFonts w:ascii="宋体" w:hAnsi="宋体" w:cs="Arial" w:hint="eastAsia"/>
                <w:sz w:val="24"/>
              </w:rPr>
              <w:t>…</w:t>
            </w:r>
          </w:p>
        </w:tc>
      </w:tr>
      <w:tr w:rsidR="00407DDC" w:rsidRPr="00407DDC" w14:paraId="4A0AC845"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4D27EF00" w14:textId="77777777" w:rsidR="00E472F5" w:rsidRPr="00407DDC" w:rsidRDefault="00000000">
            <w:pPr>
              <w:adjustRightInd w:val="0"/>
              <w:spacing w:line="400" w:lineRule="exact"/>
              <w:jc w:val="left"/>
              <w:rPr>
                <w:rFonts w:ascii="宋体" w:hAnsi="宋体"/>
                <w:szCs w:val="21"/>
                <w:lang w:val="zh-CN"/>
              </w:rPr>
            </w:pPr>
            <w:permStart w:id="15669826" w:edGrp="everyone" w:colFirst="0" w:colLast="0"/>
            <w:permStart w:id="1811612874" w:edGrp="everyone" w:colFirst="1" w:colLast="1"/>
            <w:permStart w:id="1353012921" w:edGrp="everyone" w:colFirst="2" w:colLast="2"/>
            <w:permEnd w:id="1397769856"/>
            <w:permEnd w:id="1624272812"/>
            <w:permEnd w:id="870012784"/>
            <w:r w:rsidRPr="00407DDC">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1008BC34" w14:textId="77777777" w:rsidR="00E472F5" w:rsidRPr="00407DDC" w:rsidRDefault="00000000">
            <w:pPr>
              <w:adjustRightInd w:val="0"/>
              <w:spacing w:line="400" w:lineRule="exact"/>
              <w:jc w:val="left"/>
              <w:rPr>
                <w:rFonts w:ascii="宋体" w:hAnsi="宋体"/>
                <w:szCs w:val="21"/>
                <w:lang w:val="zh-CN"/>
              </w:rPr>
            </w:pPr>
            <w:r w:rsidRPr="00407DDC">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3A28CB44" w14:textId="77777777" w:rsidR="00E472F5" w:rsidRPr="00407DDC" w:rsidRDefault="00000000">
            <w:pPr>
              <w:adjustRightInd w:val="0"/>
              <w:spacing w:line="400" w:lineRule="exact"/>
              <w:jc w:val="left"/>
              <w:rPr>
                <w:rFonts w:ascii="宋体" w:hAnsi="宋体"/>
                <w:sz w:val="24"/>
                <w:lang w:val="zh-CN"/>
              </w:rPr>
            </w:pPr>
            <w:r w:rsidRPr="00407DDC">
              <w:rPr>
                <w:rFonts w:ascii="宋体" w:hAnsi="宋体" w:cs="Arial" w:hint="eastAsia"/>
                <w:sz w:val="24"/>
              </w:rPr>
              <w:t>…</w:t>
            </w:r>
          </w:p>
        </w:tc>
      </w:tr>
      <w:tr w:rsidR="00407DDC" w:rsidRPr="00407DDC" w14:paraId="786B78E7"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1AB1CD5E" w14:textId="77777777" w:rsidR="00E472F5" w:rsidRPr="00407DDC" w:rsidRDefault="00000000">
            <w:pPr>
              <w:adjustRightInd w:val="0"/>
              <w:spacing w:line="400" w:lineRule="exact"/>
              <w:jc w:val="left"/>
              <w:rPr>
                <w:rFonts w:ascii="宋体" w:hAnsi="宋体"/>
                <w:szCs w:val="21"/>
                <w:lang w:val="zh-CN"/>
              </w:rPr>
            </w:pPr>
            <w:permStart w:id="1340088800" w:edGrp="everyone" w:colFirst="0" w:colLast="0"/>
            <w:permStart w:id="1508903768" w:edGrp="everyone" w:colFirst="1" w:colLast="1"/>
            <w:permStart w:id="1743653377" w:edGrp="everyone" w:colFirst="2" w:colLast="2"/>
            <w:permEnd w:id="15669826"/>
            <w:permEnd w:id="1811612874"/>
            <w:permEnd w:id="1353012921"/>
            <w:r w:rsidRPr="00407DDC">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322061DF" w14:textId="77777777" w:rsidR="00E472F5" w:rsidRPr="00407DDC" w:rsidRDefault="00000000">
            <w:pPr>
              <w:adjustRightInd w:val="0"/>
              <w:spacing w:line="400" w:lineRule="exact"/>
              <w:jc w:val="left"/>
              <w:rPr>
                <w:rFonts w:ascii="宋体" w:hAnsi="宋体"/>
                <w:szCs w:val="21"/>
                <w:lang w:val="zh-CN"/>
              </w:rPr>
            </w:pPr>
            <w:r w:rsidRPr="00407DDC">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1F576FDF" w14:textId="77777777" w:rsidR="00E472F5" w:rsidRPr="00407DDC" w:rsidRDefault="00000000">
            <w:pPr>
              <w:adjustRightInd w:val="0"/>
              <w:spacing w:line="400" w:lineRule="exact"/>
              <w:jc w:val="left"/>
              <w:rPr>
                <w:rFonts w:ascii="宋体" w:hAnsi="宋体"/>
                <w:sz w:val="24"/>
                <w:lang w:val="zh-CN"/>
              </w:rPr>
            </w:pPr>
            <w:r w:rsidRPr="00407DDC">
              <w:rPr>
                <w:rFonts w:ascii="宋体" w:hAnsi="宋体" w:cs="Arial" w:hint="eastAsia"/>
                <w:sz w:val="24"/>
              </w:rPr>
              <w:t>…</w:t>
            </w:r>
          </w:p>
        </w:tc>
      </w:tr>
    </w:tbl>
    <w:p w14:paraId="4E0A2D47" w14:textId="77777777" w:rsidR="00E472F5" w:rsidRPr="00407DDC" w:rsidRDefault="00000000">
      <w:pPr>
        <w:snapToGrid w:val="0"/>
        <w:spacing w:line="400" w:lineRule="exact"/>
        <w:jc w:val="center"/>
        <w:rPr>
          <w:rFonts w:ascii="宋体" w:hAnsi="宋体"/>
          <w:b/>
          <w:sz w:val="28"/>
          <w:szCs w:val="28"/>
        </w:rPr>
      </w:pPr>
      <w:bookmarkStart w:id="582" w:name="_Toc457381769"/>
      <w:bookmarkStart w:id="583" w:name="_Toc472758512"/>
      <w:bookmarkStart w:id="584" w:name="_Toc290234749"/>
      <w:permEnd w:id="1340088800"/>
      <w:permEnd w:id="1508903768"/>
      <w:permEnd w:id="1743653377"/>
      <w:r w:rsidRPr="00407DDC">
        <w:rPr>
          <w:rFonts w:ascii="宋体" w:hAnsi="宋体" w:hint="eastAsia"/>
          <w:b/>
          <w:sz w:val="28"/>
          <w:szCs w:val="28"/>
        </w:rPr>
        <w:br w:type="page"/>
      </w:r>
      <w:r w:rsidRPr="00407DDC">
        <w:rPr>
          <w:rFonts w:ascii="宋体" w:hAnsi="宋体" w:hint="eastAsia"/>
          <w:b/>
          <w:sz w:val="28"/>
          <w:szCs w:val="28"/>
        </w:rPr>
        <w:lastRenderedPageBreak/>
        <w:t>十、联合体协议书</w:t>
      </w:r>
    </w:p>
    <w:p w14:paraId="7777E444" w14:textId="77777777" w:rsidR="00E472F5" w:rsidRPr="00407DDC" w:rsidRDefault="00E472F5">
      <w:pPr>
        <w:spacing w:line="360" w:lineRule="auto"/>
        <w:ind w:firstLineChars="200" w:firstLine="420"/>
        <w:rPr>
          <w:rFonts w:ascii="宋体" w:hAnsi="宋体"/>
          <w:szCs w:val="21"/>
        </w:rPr>
      </w:pPr>
      <w:permStart w:id="1094475169" w:edGrp="everyone"/>
    </w:p>
    <w:p w14:paraId="4D7CFEFC" w14:textId="77777777" w:rsidR="00E472F5" w:rsidRPr="00407DDC" w:rsidRDefault="00000000">
      <w:pPr>
        <w:spacing w:line="360" w:lineRule="auto"/>
        <w:ind w:firstLineChars="200" w:firstLine="420"/>
        <w:rPr>
          <w:rFonts w:ascii="宋体" w:hAnsi="宋体"/>
          <w:szCs w:val="21"/>
        </w:rPr>
      </w:pP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（所有成员单位名称）自愿组成</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（联合体名称）联合体，共同参加</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（项目名称）投标。现就联合体投标事宜订立如下协议:</w:t>
      </w:r>
    </w:p>
    <w:p w14:paraId="4F4EF42B"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1.</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（某成员单位名称）为</w:t>
      </w:r>
      <w:r w:rsidRPr="00407DDC">
        <w:rPr>
          <w:rFonts w:ascii="宋体" w:hAnsi="宋体" w:hint="eastAsia"/>
          <w:szCs w:val="21"/>
          <w:u w:val="single"/>
        </w:rPr>
        <w:t xml:space="preserve"> </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u w:val="single"/>
        </w:rPr>
        <w:t xml:space="preserve"> </w:t>
      </w:r>
      <w:r w:rsidRPr="00407DDC">
        <w:rPr>
          <w:rFonts w:ascii="宋体" w:hAnsi="宋体" w:hint="eastAsia"/>
          <w:szCs w:val="21"/>
        </w:rPr>
        <w:t>（联合体名称）牵头人。</w:t>
      </w:r>
    </w:p>
    <w:p w14:paraId="22FA01AB"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6C1ED41C"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3.联合体将严格按照招标文件的各项要求，递交投标文件，履行合同，并对外承担连带责任。</w:t>
      </w:r>
    </w:p>
    <w:p w14:paraId="75BC31F3" w14:textId="77777777" w:rsidR="00E472F5" w:rsidRPr="00407DDC" w:rsidRDefault="00000000">
      <w:pPr>
        <w:spacing w:line="360" w:lineRule="auto"/>
        <w:ind w:firstLineChars="200" w:firstLine="420"/>
        <w:rPr>
          <w:rFonts w:ascii="宋体" w:hAnsi="宋体"/>
          <w:szCs w:val="21"/>
        </w:rPr>
      </w:pPr>
      <w:bookmarkStart w:id="585" w:name="_Hlk170464138"/>
      <w:r w:rsidRPr="00407DDC">
        <w:rPr>
          <w:rFonts w:ascii="宋体" w:hAnsi="宋体" w:hint="eastAsia"/>
          <w:szCs w:val="21"/>
        </w:rPr>
        <w:t>4. 联合体各成员单位内部的职责分工、合同份额占比等如下：</w:t>
      </w:r>
      <w:r w:rsidRPr="00407DDC">
        <w:rPr>
          <w:rFonts w:ascii="宋体" w:hAnsi="宋体" w:hint="eastAsia"/>
          <w:szCs w:val="21"/>
          <w:u w:val="single"/>
        </w:rPr>
        <w:t xml:space="preserve">              </w:t>
      </w:r>
      <w:r w:rsidRPr="00407DDC">
        <w:rPr>
          <w:rFonts w:ascii="宋体" w:hAnsi="宋体" w:hint="eastAsia"/>
          <w:szCs w:val="21"/>
        </w:rPr>
        <w:t>。</w:t>
      </w:r>
    </w:p>
    <w:p w14:paraId="4FD53A2D"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5. 联合体成员</w:t>
      </w:r>
      <w:r w:rsidRPr="00407DDC">
        <w:rPr>
          <w:rFonts w:ascii="宋体" w:hAnsi="宋体" w:hint="eastAsia"/>
          <w:szCs w:val="21"/>
          <w:u w:val="single"/>
        </w:rPr>
        <w:t xml:space="preserve">              </w:t>
      </w:r>
      <w:r w:rsidRPr="00407DDC">
        <w:rPr>
          <w:rFonts w:ascii="宋体" w:hAnsi="宋体" w:hint="eastAsia"/>
          <w:szCs w:val="21"/>
        </w:rPr>
        <w:t xml:space="preserve"> 为中小企业，在本项目承担的工作内容占比为</w:t>
      </w:r>
      <w:r w:rsidRPr="00407DDC">
        <w:rPr>
          <w:rFonts w:ascii="宋体" w:hAnsi="宋体" w:hint="eastAsia"/>
          <w:szCs w:val="21"/>
          <w:u w:val="single"/>
        </w:rPr>
        <w:t xml:space="preserve">              </w:t>
      </w:r>
      <w:r w:rsidRPr="00407DDC">
        <w:rPr>
          <w:rFonts w:ascii="宋体" w:hAnsi="宋体" w:hint="eastAsia"/>
          <w:szCs w:val="21"/>
        </w:rPr>
        <w:t xml:space="preserve"> %，其中联合体成员</w:t>
      </w:r>
      <w:r w:rsidRPr="00407DDC">
        <w:rPr>
          <w:rFonts w:ascii="宋体" w:hAnsi="宋体" w:hint="eastAsia"/>
          <w:szCs w:val="21"/>
          <w:u w:val="single"/>
        </w:rPr>
        <w:t xml:space="preserve">              </w:t>
      </w:r>
      <w:r w:rsidRPr="00407DDC">
        <w:rPr>
          <w:rFonts w:ascii="宋体" w:hAnsi="宋体" w:hint="eastAsia"/>
          <w:szCs w:val="21"/>
        </w:rPr>
        <w:t xml:space="preserve"> 为小微企业，在本项目承担的工作内容占比为 </w:t>
      </w:r>
      <w:r w:rsidRPr="00407DDC">
        <w:rPr>
          <w:rFonts w:ascii="宋体" w:hAnsi="宋体" w:hint="eastAsia"/>
          <w:szCs w:val="21"/>
          <w:u w:val="single"/>
        </w:rPr>
        <w:t xml:space="preserve">              </w:t>
      </w:r>
      <w:r w:rsidRPr="00407DDC">
        <w:rPr>
          <w:rFonts w:ascii="宋体" w:hAnsi="宋体" w:hint="eastAsia"/>
          <w:szCs w:val="21"/>
        </w:rPr>
        <w:t>%，同时提供中小企业声明函。（投标人如采用联合体形</w:t>
      </w:r>
      <w:proofErr w:type="gramStart"/>
      <w:r w:rsidRPr="00407DDC">
        <w:rPr>
          <w:rFonts w:ascii="宋体" w:hAnsi="宋体" w:hint="eastAsia"/>
          <w:szCs w:val="21"/>
        </w:rPr>
        <w:t>式参加</w:t>
      </w:r>
      <w:proofErr w:type="gramEnd"/>
      <w:r w:rsidRPr="00407DDC">
        <w:rPr>
          <w:rFonts w:ascii="宋体" w:hAnsi="宋体" w:hint="eastAsia"/>
          <w:szCs w:val="21"/>
        </w:rPr>
        <w:t>投标落实促进中小企业发展政策时填写，否则无需填写。）</w:t>
      </w:r>
    </w:p>
    <w:p w14:paraId="4225B6C6"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6.本协议书自所有成员单位法定代表人或其委托代理人签字或盖单位章之日起生效，合同履行完毕后自动失效。</w:t>
      </w:r>
    </w:p>
    <w:p w14:paraId="3BE1AF62"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7.本协议书一式</w:t>
      </w:r>
      <w:r w:rsidRPr="00407DDC">
        <w:rPr>
          <w:u w:val="single"/>
        </w:rPr>
        <w:t xml:space="preserve">     </w:t>
      </w:r>
      <w:r w:rsidRPr="00407DDC">
        <w:rPr>
          <w:rFonts w:ascii="宋体" w:hAnsi="宋体" w:hint="eastAsia"/>
          <w:u w:val="single"/>
        </w:rPr>
        <w:t xml:space="preserve">     </w:t>
      </w:r>
      <w:r w:rsidRPr="00407DDC">
        <w:rPr>
          <w:rFonts w:ascii="宋体" w:hAnsi="宋体" w:hint="eastAsia"/>
          <w:szCs w:val="21"/>
        </w:rPr>
        <w:t>份，联合体成员和招标人各执一份。</w:t>
      </w:r>
    </w:p>
    <w:p w14:paraId="5C121A31"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注：本协议书由法定代表人签字的，应附法定代表人身份证明；由委托代理人签字的，</w:t>
      </w:r>
    </w:p>
    <w:p w14:paraId="3D83B09A"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应附授权委托书。</w:t>
      </w:r>
    </w:p>
    <w:bookmarkEnd w:id="585"/>
    <w:p w14:paraId="001AE5E1" w14:textId="77777777" w:rsidR="00E472F5" w:rsidRPr="00407DDC" w:rsidRDefault="00E472F5">
      <w:pPr>
        <w:spacing w:line="360" w:lineRule="auto"/>
        <w:ind w:firstLineChars="200" w:firstLine="420"/>
        <w:rPr>
          <w:rFonts w:ascii="宋体" w:hAnsi="宋体"/>
          <w:szCs w:val="21"/>
        </w:rPr>
      </w:pPr>
    </w:p>
    <w:p w14:paraId="22F1ABBA" w14:textId="77777777" w:rsidR="00E472F5" w:rsidRPr="00407DDC" w:rsidRDefault="00E472F5">
      <w:pPr>
        <w:spacing w:line="360" w:lineRule="auto"/>
        <w:ind w:firstLineChars="200" w:firstLine="420"/>
        <w:rPr>
          <w:rFonts w:ascii="宋体" w:hAnsi="宋体"/>
          <w:szCs w:val="21"/>
        </w:rPr>
      </w:pPr>
    </w:p>
    <w:p w14:paraId="2C55C0E3" w14:textId="77777777" w:rsidR="00E472F5" w:rsidRPr="00407DDC" w:rsidRDefault="00E472F5">
      <w:pPr>
        <w:spacing w:line="360" w:lineRule="auto"/>
        <w:ind w:firstLineChars="200" w:firstLine="420"/>
        <w:rPr>
          <w:rFonts w:ascii="宋体" w:hAnsi="宋体"/>
          <w:szCs w:val="21"/>
        </w:rPr>
      </w:pPr>
    </w:p>
    <w:p w14:paraId="70D57CCF" w14:textId="77777777" w:rsidR="00E472F5" w:rsidRPr="00407DDC" w:rsidRDefault="00E472F5">
      <w:pPr>
        <w:spacing w:line="360" w:lineRule="auto"/>
        <w:ind w:firstLineChars="200" w:firstLine="420"/>
        <w:rPr>
          <w:rFonts w:ascii="宋体" w:hAnsi="宋体"/>
          <w:szCs w:val="21"/>
        </w:rPr>
      </w:pPr>
    </w:p>
    <w:p w14:paraId="492201D1" w14:textId="77777777" w:rsidR="00E472F5" w:rsidRPr="00407DDC" w:rsidRDefault="00000000">
      <w:pPr>
        <w:spacing w:line="360" w:lineRule="auto"/>
        <w:rPr>
          <w:rFonts w:ascii="宋体" w:hAnsi="宋体"/>
          <w:szCs w:val="21"/>
        </w:rPr>
      </w:pPr>
      <w:r w:rsidRPr="00407DDC">
        <w:rPr>
          <w:rFonts w:ascii="宋体" w:hAnsi="宋体" w:hint="eastAsia"/>
          <w:szCs w:val="21"/>
        </w:rPr>
        <w:t xml:space="preserve">    牵头人名称：</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（盖单位章）</w:t>
      </w:r>
    </w:p>
    <w:p w14:paraId="38AC8911" w14:textId="77777777" w:rsidR="00E472F5" w:rsidRPr="00407DDC" w:rsidRDefault="00000000">
      <w:pPr>
        <w:spacing w:line="360" w:lineRule="auto"/>
        <w:rPr>
          <w:rFonts w:ascii="宋体" w:hAnsi="宋体"/>
          <w:szCs w:val="21"/>
        </w:rPr>
      </w:pPr>
      <w:r w:rsidRPr="00407DDC">
        <w:rPr>
          <w:rFonts w:ascii="宋体" w:hAnsi="宋体" w:hint="eastAsia"/>
          <w:szCs w:val="21"/>
        </w:rPr>
        <w:t xml:space="preserve">    法定代表人或其委托代理人：</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（签字或盖章）</w:t>
      </w:r>
    </w:p>
    <w:p w14:paraId="4E13185B" w14:textId="77777777" w:rsidR="00E472F5" w:rsidRPr="00407DDC" w:rsidRDefault="00E472F5">
      <w:pPr>
        <w:spacing w:line="360" w:lineRule="auto"/>
        <w:ind w:firstLineChars="200" w:firstLine="420"/>
        <w:rPr>
          <w:rFonts w:ascii="宋体" w:hAnsi="宋体"/>
          <w:szCs w:val="21"/>
        </w:rPr>
      </w:pPr>
    </w:p>
    <w:p w14:paraId="4D9A4A54" w14:textId="77777777" w:rsidR="00E472F5" w:rsidRPr="00407DDC" w:rsidRDefault="00000000">
      <w:pPr>
        <w:spacing w:line="360" w:lineRule="auto"/>
        <w:rPr>
          <w:rFonts w:ascii="宋体" w:hAnsi="宋体"/>
          <w:szCs w:val="21"/>
        </w:rPr>
      </w:pPr>
      <w:r w:rsidRPr="00407DDC">
        <w:rPr>
          <w:rFonts w:ascii="宋体" w:hAnsi="宋体" w:hint="eastAsia"/>
          <w:szCs w:val="21"/>
        </w:rPr>
        <w:t xml:space="preserve">    成员</w:t>
      </w:r>
      <w:proofErr w:type="gramStart"/>
      <w:r w:rsidRPr="00407DDC">
        <w:rPr>
          <w:rFonts w:ascii="宋体" w:hAnsi="宋体" w:hint="eastAsia"/>
          <w:szCs w:val="21"/>
        </w:rPr>
        <w:t>一</w:t>
      </w:r>
      <w:proofErr w:type="gramEnd"/>
      <w:r w:rsidRPr="00407DDC">
        <w:rPr>
          <w:rFonts w:ascii="宋体" w:hAnsi="宋体" w:hint="eastAsia"/>
          <w:szCs w:val="21"/>
        </w:rPr>
        <w:t>名称：</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（盖单位章）</w:t>
      </w:r>
    </w:p>
    <w:p w14:paraId="3322483E" w14:textId="77777777" w:rsidR="00E472F5" w:rsidRPr="00407DDC" w:rsidRDefault="00000000">
      <w:pPr>
        <w:spacing w:line="360" w:lineRule="auto"/>
        <w:rPr>
          <w:rFonts w:ascii="宋体" w:hAnsi="宋体"/>
          <w:szCs w:val="21"/>
        </w:rPr>
      </w:pPr>
      <w:r w:rsidRPr="00407DDC">
        <w:rPr>
          <w:rFonts w:ascii="宋体" w:hAnsi="宋体" w:hint="eastAsia"/>
          <w:szCs w:val="21"/>
        </w:rPr>
        <w:t xml:space="preserve">    法定代表人或其委托代理人：</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（签字或盖章）</w:t>
      </w:r>
    </w:p>
    <w:p w14:paraId="453A3030" w14:textId="77777777" w:rsidR="00E472F5" w:rsidRPr="00407DDC" w:rsidRDefault="00E472F5">
      <w:pPr>
        <w:spacing w:line="360" w:lineRule="auto"/>
        <w:ind w:firstLineChars="200" w:firstLine="420"/>
        <w:rPr>
          <w:rFonts w:ascii="宋体" w:hAnsi="宋体"/>
          <w:szCs w:val="21"/>
        </w:rPr>
      </w:pPr>
    </w:p>
    <w:p w14:paraId="64578E15" w14:textId="77777777" w:rsidR="00E472F5" w:rsidRPr="00407DDC" w:rsidRDefault="00000000">
      <w:pPr>
        <w:spacing w:line="360" w:lineRule="auto"/>
        <w:rPr>
          <w:rFonts w:ascii="宋体" w:hAnsi="宋体"/>
          <w:szCs w:val="21"/>
        </w:rPr>
      </w:pPr>
      <w:r w:rsidRPr="00407DDC">
        <w:rPr>
          <w:rFonts w:ascii="宋体" w:hAnsi="宋体" w:hint="eastAsia"/>
          <w:szCs w:val="21"/>
        </w:rPr>
        <w:t xml:space="preserve">    成员二名称：</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（盖单位章）</w:t>
      </w:r>
    </w:p>
    <w:p w14:paraId="0DF2A402" w14:textId="77777777" w:rsidR="00E472F5" w:rsidRPr="00407DDC" w:rsidRDefault="00000000">
      <w:pPr>
        <w:spacing w:line="360" w:lineRule="auto"/>
        <w:rPr>
          <w:rFonts w:ascii="宋体" w:hAnsi="宋体"/>
          <w:szCs w:val="21"/>
        </w:rPr>
      </w:pPr>
      <w:r w:rsidRPr="00407DDC">
        <w:rPr>
          <w:rFonts w:ascii="宋体" w:hAnsi="宋体" w:hint="eastAsia"/>
          <w:szCs w:val="21"/>
        </w:rPr>
        <w:lastRenderedPageBreak/>
        <w:t xml:space="preserve">    法定代表人或其委托代理人：</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（签字或盖章）</w:t>
      </w:r>
    </w:p>
    <w:p w14:paraId="308A952D" w14:textId="77777777" w:rsidR="00E472F5" w:rsidRPr="00407DDC" w:rsidRDefault="00E472F5">
      <w:pPr>
        <w:spacing w:line="360" w:lineRule="auto"/>
        <w:ind w:firstLineChars="200" w:firstLine="420"/>
        <w:rPr>
          <w:rFonts w:ascii="宋体" w:hAnsi="宋体"/>
          <w:szCs w:val="21"/>
          <w:u w:val="single"/>
        </w:rPr>
      </w:pPr>
    </w:p>
    <w:p w14:paraId="4F89BEE1" w14:textId="77777777" w:rsidR="00E472F5" w:rsidRPr="00407DDC" w:rsidRDefault="00000000">
      <w:pPr>
        <w:pStyle w:val="p0"/>
        <w:spacing w:line="440" w:lineRule="atLeast"/>
        <w:ind w:firstLine="2310"/>
      </w:pP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t>年</w:t>
      </w:r>
      <w:r w:rsidRPr="00407DDC">
        <w:rPr>
          <w:u w:val="single"/>
        </w:rPr>
        <w:t xml:space="preserve">       </w:t>
      </w:r>
      <w:r w:rsidRPr="00407DDC">
        <w:t>月</w:t>
      </w:r>
      <w:r w:rsidRPr="00407DDC">
        <w:rPr>
          <w:u w:val="single"/>
        </w:rPr>
        <w:t xml:space="preserve">       </w:t>
      </w:r>
      <w:r w:rsidRPr="00407DDC">
        <w:t>日</w:t>
      </w:r>
    </w:p>
    <w:p w14:paraId="726CAE47" w14:textId="77777777" w:rsidR="00E472F5" w:rsidRPr="00407DDC" w:rsidRDefault="00E472F5">
      <w:pPr>
        <w:spacing w:line="360" w:lineRule="auto"/>
        <w:ind w:firstLineChars="2100" w:firstLine="4410"/>
        <w:rPr>
          <w:rFonts w:ascii="宋体" w:hAnsi="宋体"/>
          <w:szCs w:val="21"/>
        </w:rPr>
      </w:pPr>
    </w:p>
    <w:p w14:paraId="4E66D340" w14:textId="77777777" w:rsidR="00E472F5" w:rsidRPr="00407DDC" w:rsidRDefault="00E472F5">
      <w:pPr>
        <w:spacing w:line="360" w:lineRule="auto"/>
        <w:ind w:firstLineChars="2100" w:firstLine="4410"/>
        <w:rPr>
          <w:rFonts w:ascii="宋体" w:hAnsi="宋体"/>
          <w:szCs w:val="21"/>
        </w:rPr>
      </w:pPr>
    </w:p>
    <w:p w14:paraId="59C32906" w14:textId="77777777" w:rsidR="00E472F5" w:rsidRPr="00407DDC" w:rsidRDefault="00000000">
      <w:pPr>
        <w:spacing w:line="360" w:lineRule="auto"/>
        <w:jc w:val="center"/>
        <w:rPr>
          <w:rFonts w:ascii="宋体" w:hAnsi="宋体"/>
          <w:b/>
          <w:sz w:val="28"/>
          <w:szCs w:val="28"/>
        </w:rPr>
      </w:pPr>
      <w:r w:rsidRPr="00407DDC">
        <w:rPr>
          <w:rFonts w:ascii="宋体" w:hAnsi="宋体" w:hint="eastAsia"/>
          <w:b/>
          <w:sz w:val="28"/>
          <w:szCs w:val="28"/>
        </w:rPr>
        <w:t>十一、设计组织措施</w:t>
      </w:r>
    </w:p>
    <w:p w14:paraId="2F099ECD" w14:textId="77777777" w:rsidR="00E472F5" w:rsidRPr="00407DDC" w:rsidRDefault="00000000">
      <w:pPr>
        <w:snapToGrid w:val="0"/>
        <w:spacing w:line="400" w:lineRule="exact"/>
        <w:jc w:val="center"/>
        <w:rPr>
          <w:szCs w:val="21"/>
        </w:rPr>
      </w:pPr>
      <w:r w:rsidRPr="00407DDC">
        <w:rPr>
          <w:rFonts w:ascii="宋体" w:hAnsi="宋体" w:hint="eastAsia"/>
          <w:szCs w:val="21"/>
        </w:rPr>
        <w:t>（格式自拟）</w:t>
      </w:r>
      <w:r w:rsidRPr="00407DDC">
        <w:rPr>
          <w:rFonts w:ascii="宋体" w:hAnsi="宋体"/>
          <w:szCs w:val="21"/>
        </w:rPr>
        <w:br w:type="page"/>
      </w:r>
      <w:r w:rsidRPr="00407DDC">
        <w:rPr>
          <w:rFonts w:ascii="宋体" w:hAnsi="宋体" w:hint="eastAsia"/>
          <w:b/>
          <w:sz w:val="28"/>
          <w:szCs w:val="28"/>
        </w:rPr>
        <w:lastRenderedPageBreak/>
        <w:t>十二、中小企业扶持政策</w:t>
      </w:r>
    </w:p>
    <w:p w14:paraId="1F1DED3A" w14:textId="77777777" w:rsidR="00E472F5" w:rsidRPr="00407DDC" w:rsidRDefault="00E472F5">
      <w:pPr>
        <w:keepNext/>
        <w:keepLines/>
        <w:adjustRightInd w:val="0"/>
        <w:snapToGrid w:val="0"/>
        <w:spacing w:line="360" w:lineRule="auto"/>
        <w:outlineLvl w:val="2"/>
        <w:rPr>
          <w:rFonts w:ascii="黑体" w:eastAsia="黑体"/>
          <w:b/>
          <w:bCs/>
          <w:szCs w:val="21"/>
        </w:rPr>
      </w:pPr>
      <w:bookmarkStart w:id="586" w:name="_Toc31108"/>
      <w:bookmarkStart w:id="587" w:name="_Toc28827"/>
    </w:p>
    <w:p w14:paraId="5A2279E0" w14:textId="77777777" w:rsidR="00E472F5" w:rsidRPr="00407DDC" w:rsidRDefault="00000000">
      <w:pPr>
        <w:keepNext/>
        <w:keepLines/>
        <w:adjustRightInd w:val="0"/>
        <w:snapToGrid w:val="0"/>
        <w:spacing w:line="360" w:lineRule="auto"/>
        <w:rPr>
          <w:rFonts w:ascii="黑体" w:eastAsia="黑体"/>
          <w:b/>
          <w:bCs/>
          <w:szCs w:val="21"/>
        </w:rPr>
      </w:pPr>
      <w:r w:rsidRPr="00407DDC">
        <w:rPr>
          <w:rFonts w:ascii="黑体" w:eastAsia="黑体" w:hint="eastAsia"/>
          <w:b/>
          <w:bCs/>
          <w:szCs w:val="21"/>
        </w:rPr>
        <w:t>12.1中小企业扶持政策</w:t>
      </w:r>
      <w:bookmarkEnd w:id="586"/>
      <w:bookmarkEnd w:id="587"/>
    </w:p>
    <w:p w14:paraId="77AA5BDD" w14:textId="77777777" w:rsidR="00E472F5" w:rsidRPr="00407DDC" w:rsidRDefault="00000000">
      <w:pPr>
        <w:jc w:val="center"/>
        <w:rPr>
          <w:rFonts w:ascii="Arial" w:eastAsia="黑体" w:hAnsi="Arial"/>
          <w:sz w:val="24"/>
        </w:rPr>
      </w:pPr>
      <w:r w:rsidRPr="00407DDC">
        <w:rPr>
          <w:rFonts w:ascii="Arial" w:eastAsia="黑体" w:hAnsi="Arial" w:hint="eastAsia"/>
          <w:sz w:val="24"/>
        </w:rPr>
        <w:t>1</w:t>
      </w:r>
      <w:r w:rsidRPr="00407DDC">
        <w:rPr>
          <w:rFonts w:ascii="Arial" w:eastAsia="黑体" w:hAnsi="Arial" w:hint="eastAsia"/>
          <w:sz w:val="24"/>
        </w:rPr>
        <w:t>、中小企业声明函（工程）</w:t>
      </w:r>
      <w:r w:rsidRPr="00407DDC">
        <w:rPr>
          <w:rFonts w:ascii="Arial" w:eastAsia="黑体" w:hAnsi="Arial"/>
          <w:sz w:val="24"/>
          <w:vertAlign w:val="superscript"/>
        </w:rPr>
        <w:footnoteReference w:id="15"/>
      </w:r>
    </w:p>
    <w:p w14:paraId="5D933727" w14:textId="77777777" w:rsidR="00E472F5" w:rsidRPr="00407DDC" w:rsidRDefault="00E472F5">
      <w:pPr>
        <w:spacing w:line="360" w:lineRule="auto"/>
        <w:ind w:firstLineChars="200" w:firstLine="420"/>
        <w:rPr>
          <w:rFonts w:ascii="宋体" w:hAnsi="宋体"/>
          <w:szCs w:val="21"/>
          <w:lang w:bidi="zh-TW"/>
        </w:rPr>
      </w:pPr>
    </w:p>
    <w:p w14:paraId="73B7B565"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hint="eastAsia"/>
          <w:szCs w:val="21"/>
          <w:lang w:bidi="zh-TW"/>
        </w:rPr>
        <w:t>本公司（联合体）郑重声明，根据《政府采购促进中小企业发展管理办法》（财库〔202</w:t>
      </w:r>
      <w:r w:rsidRPr="00407DDC">
        <w:rPr>
          <w:rFonts w:ascii="宋体" w:hAnsi="宋体"/>
          <w:szCs w:val="21"/>
          <w:lang w:bidi="zh-TW"/>
        </w:rPr>
        <w:t>0</w:t>
      </w:r>
      <w:r w:rsidRPr="00407DDC">
        <w:rPr>
          <w:rFonts w:ascii="宋体" w:hAnsi="宋体" w:hint="eastAsia"/>
          <w:szCs w:val="21"/>
          <w:lang w:bidi="zh-TW"/>
        </w:rPr>
        <w:t>〕46号）的规定，本公司 （联合体）参加</w:t>
      </w:r>
      <w:r w:rsidRPr="00407DDC">
        <w:rPr>
          <w:rFonts w:ascii="宋体" w:hAnsi="宋体" w:hint="eastAsia"/>
          <w:i/>
          <w:iCs/>
          <w:szCs w:val="21"/>
          <w:u w:val="single"/>
          <w:lang w:bidi="zh-TW"/>
        </w:rPr>
        <w:t>（单位名称）</w:t>
      </w:r>
      <w:r w:rsidRPr="00407DDC">
        <w:rPr>
          <w:rFonts w:ascii="宋体" w:hAnsi="宋体" w:hint="eastAsia"/>
          <w:szCs w:val="21"/>
          <w:lang w:bidi="zh-TW"/>
        </w:rPr>
        <w:t>的</w:t>
      </w:r>
      <w:r w:rsidRPr="00407DDC">
        <w:rPr>
          <w:rFonts w:ascii="宋体" w:hAnsi="宋体" w:hint="eastAsia"/>
          <w:i/>
          <w:iCs/>
          <w:szCs w:val="21"/>
          <w:u w:val="single"/>
          <w:lang w:bidi="zh-TW"/>
        </w:rPr>
        <w:t>（项目名称）</w:t>
      </w:r>
      <w:r w:rsidRPr="00407DDC">
        <w:rPr>
          <w:rFonts w:ascii="宋体" w:hAnsi="宋体" w:hint="eastAsia"/>
          <w:szCs w:val="21"/>
          <w:lang w:bidi="zh-TW"/>
        </w:rPr>
        <w:t>招标活动，工程的施工单位全部为符合政策要求的中小企业。相关企业（含联合体中的中小企业、签订分包意向协议的中小企业）的具体情况如下：</w:t>
      </w:r>
    </w:p>
    <w:p w14:paraId="69B6E8E9"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szCs w:val="21"/>
          <w:lang w:bidi="zh-TW"/>
        </w:rPr>
        <w:t>1.</w:t>
      </w:r>
      <w:r w:rsidRPr="00407DDC">
        <w:rPr>
          <w:rFonts w:ascii="宋体" w:hAnsi="宋体" w:hint="eastAsia"/>
          <w:i/>
          <w:iCs/>
          <w:szCs w:val="21"/>
          <w:u w:val="single"/>
          <w:lang w:bidi="zh-TW"/>
        </w:rPr>
        <w:t>（标的名称）</w:t>
      </w:r>
      <w:r w:rsidRPr="00407DDC">
        <w:rPr>
          <w:rFonts w:ascii="宋体" w:hAnsi="宋体" w:hint="eastAsia"/>
          <w:szCs w:val="21"/>
          <w:lang w:bidi="zh-TW"/>
        </w:rPr>
        <w:t>，属于</w:t>
      </w:r>
      <w:r w:rsidRPr="00407DDC">
        <w:rPr>
          <w:rFonts w:ascii="宋体" w:hAnsi="宋体" w:hint="eastAsia"/>
          <w:i/>
          <w:iCs/>
          <w:szCs w:val="21"/>
          <w:u w:val="single"/>
          <w:lang w:bidi="zh-TW"/>
        </w:rPr>
        <w:t>（招标文件中明确的所属行业</w:t>
      </w:r>
      <w:r w:rsidRPr="00407DDC">
        <w:rPr>
          <w:rFonts w:ascii="宋体" w:hAnsi="宋体" w:hint="eastAsia"/>
          <w:szCs w:val="21"/>
          <w:u w:val="single"/>
          <w:lang w:bidi="zh-TW"/>
        </w:rPr>
        <w:t xml:space="preserve">） </w:t>
      </w:r>
      <w:r w:rsidRPr="00407DDC">
        <w:rPr>
          <w:rFonts w:ascii="宋体" w:hAnsi="宋体" w:hint="eastAsia"/>
          <w:szCs w:val="21"/>
          <w:lang w:bidi="zh-TW"/>
        </w:rPr>
        <w:t>；承建（承</w:t>
      </w:r>
      <w:r w:rsidRPr="00407DDC">
        <w:rPr>
          <w:rFonts w:ascii="宋体" w:hAnsi="宋体" w:hint="eastAsia"/>
          <w:szCs w:val="21"/>
        </w:rPr>
        <w:t>接</w:t>
      </w:r>
      <w:r w:rsidRPr="00407DDC">
        <w:rPr>
          <w:rFonts w:ascii="宋体" w:hAnsi="宋体" w:hint="eastAsia"/>
          <w:szCs w:val="21"/>
          <w:lang w:bidi="zh-TW"/>
        </w:rPr>
        <w:t>）企业为</w:t>
      </w:r>
      <w:r w:rsidRPr="00407DDC">
        <w:rPr>
          <w:rFonts w:ascii="宋体" w:hAnsi="宋体" w:hint="eastAsia"/>
          <w:i/>
          <w:iCs/>
          <w:szCs w:val="21"/>
          <w:u w:val="single"/>
          <w:lang w:bidi="zh-TW"/>
        </w:rPr>
        <w:t>（企业名称）</w:t>
      </w:r>
      <w:r w:rsidRPr="00407DDC">
        <w:rPr>
          <w:rFonts w:ascii="宋体" w:hAnsi="宋体" w:hint="eastAsia"/>
          <w:i/>
          <w:iCs/>
          <w:szCs w:val="21"/>
          <w:lang w:bidi="zh-TW"/>
        </w:rPr>
        <w:t>，</w:t>
      </w:r>
      <w:r w:rsidRPr="00407DDC">
        <w:rPr>
          <w:rFonts w:ascii="宋体" w:hAnsi="宋体" w:hint="eastAsia"/>
          <w:szCs w:val="21"/>
          <w:lang w:bidi="zh-TW"/>
        </w:rPr>
        <w:t>从业人员</w:t>
      </w:r>
      <w:r w:rsidRPr="00407DDC">
        <w:rPr>
          <w:rFonts w:ascii="宋体" w:hAnsi="宋体" w:hint="eastAsia"/>
          <w:szCs w:val="21"/>
          <w:u w:val="single"/>
          <w:lang w:bidi="zh-TW"/>
        </w:rPr>
        <w:t xml:space="preserve"> </w:t>
      </w:r>
      <w:r w:rsidRPr="00407DDC">
        <w:rPr>
          <w:rFonts w:ascii="宋体" w:hAnsi="宋体" w:hint="eastAsia"/>
          <w:szCs w:val="21"/>
          <w:u w:val="single"/>
          <w:lang w:bidi="zh-TW"/>
        </w:rPr>
        <w:tab/>
      </w:r>
      <w:r w:rsidRPr="00407DDC">
        <w:rPr>
          <w:rFonts w:ascii="宋体" w:hAnsi="宋体" w:hint="eastAsia"/>
          <w:szCs w:val="21"/>
          <w:lang w:bidi="zh-TW"/>
        </w:rPr>
        <w:t>人，营业收入为</w:t>
      </w:r>
      <w:r w:rsidRPr="00407DDC">
        <w:rPr>
          <w:rFonts w:ascii="宋体" w:hAnsi="宋体" w:hint="eastAsia"/>
          <w:szCs w:val="21"/>
          <w:u w:val="single"/>
        </w:rPr>
        <w:t xml:space="preserve">   </w:t>
      </w:r>
      <w:r w:rsidRPr="00407DDC">
        <w:rPr>
          <w:rFonts w:ascii="宋体" w:hAnsi="宋体" w:hint="eastAsia"/>
          <w:szCs w:val="21"/>
          <w:lang w:bidi="zh-TW"/>
        </w:rPr>
        <w:t>万元，资产总额为</w:t>
      </w:r>
      <w:r w:rsidRPr="00407DDC">
        <w:rPr>
          <w:rFonts w:ascii="宋体" w:hAnsi="宋体" w:hint="eastAsia"/>
          <w:szCs w:val="21"/>
          <w:u w:val="single"/>
        </w:rPr>
        <w:t xml:space="preserve">   </w:t>
      </w:r>
      <w:r w:rsidRPr="00407DDC">
        <w:rPr>
          <w:rFonts w:ascii="宋体" w:hAnsi="宋体" w:hint="eastAsia"/>
          <w:szCs w:val="21"/>
          <w:lang w:bidi="zh-TW"/>
        </w:rPr>
        <w:t>万元</w:t>
      </w:r>
      <w:r w:rsidRPr="00407DDC">
        <w:rPr>
          <w:rFonts w:ascii="宋体" w:hAnsi="宋体"/>
          <w:szCs w:val="21"/>
          <w:vertAlign w:val="superscript"/>
          <w:lang w:bidi="zh-TW"/>
        </w:rPr>
        <w:footnoteReference w:id="16"/>
      </w:r>
      <w:r w:rsidRPr="00407DDC">
        <w:rPr>
          <w:rFonts w:ascii="宋体" w:hAnsi="宋体" w:hint="eastAsia"/>
          <w:szCs w:val="21"/>
        </w:rPr>
        <w:t>，</w:t>
      </w:r>
      <w:r w:rsidRPr="00407DDC">
        <w:rPr>
          <w:rFonts w:ascii="宋体" w:hAnsi="宋体" w:hint="eastAsia"/>
          <w:szCs w:val="21"/>
          <w:lang w:bidi="zh-TW"/>
        </w:rPr>
        <w:t>属于</w:t>
      </w:r>
      <w:r w:rsidRPr="00407DDC">
        <w:rPr>
          <w:rFonts w:ascii="宋体" w:hAnsi="宋体" w:hint="eastAsia"/>
          <w:i/>
          <w:iCs/>
          <w:szCs w:val="21"/>
          <w:u w:val="single"/>
          <w:lang w:bidi="zh-TW"/>
        </w:rPr>
        <w:t>（中型企业、 小型企业、微型企业）；</w:t>
      </w:r>
    </w:p>
    <w:p w14:paraId="2912315A"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hint="eastAsia"/>
          <w:szCs w:val="21"/>
          <w:lang w:bidi="zh-TW"/>
        </w:rPr>
        <w:t>2</w:t>
      </w:r>
      <w:r w:rsidRPr="00407DDC">
        <w:rPr>
          <w:rFonts w:ascii="宋体" w:hAnsi="宋体"/>
          <w:szCs w:val="21"/>
          <w:lang w:bidi="zh-TW"/>
        </w:rPr>
        <w:t>.</w:t>
      </w:r>
      <w:r w:rsidRPr="00407DDC">
        <w:rPr>
          <w:rFonts w:ascii="宋体" w:hAnsi="宋体" w:hint="eastAsia"/>
          <w:i/>
          <w:iCs/>
          <w:szCs w:val="21"/>
          <w:u w:val="single"/>
          <w:lang w:bidi="zh-TW"/>
        </w:rPr>
        <w:t>（标的名称）</w:t>
      </w:r>
      <w:r w:rsidRPr="00407DDC">
        <w:rPr>
          <w:rFonts w:ascii="宋体" w:hAnsi="宋体" w:hint="eastAsia"/>
          <w:szCs w:val="21"/>
          <w:lang w:bidi="zh-TW"/>
        </w:rPr>
        <w:t>，属于</w:t>
      </w:r>
      <w:r w:rsidRPr="00407DDC">
        <w:rPr>
          <w:rFonts w:ascii="宋体" w:hAnsi="宋体" w:hint="eastAsia"/>
          <w:i/>
          <w:iCs/>
          <w:szCs w:val="21"/>
          <w:u w:val="single"/>
          <w:lang w:bidi="zh-TW"/>
        </w:rPr>
        <w:t>（招标文件中明确的所属行业</w:t>
      </w:r>
      <w:r w:rsidRPr="00407DDC">
        <w:rPr>
          <w:rFonts w:ascii="宋体" w:hAnsi="宋体" w:hint="eastAsia"/>
          <w:szCs w:val="21"/>
          <w:u w:val="single"/>
          <w:lang w:bidi="zh-TW"/>
        </w:rPr>
        <w:t xml:space="preserve">） </w:t>
      </w:r>
      <w:r w:rsidRPr="00407DDC">
        <w:rPr>
          <w:rFonts w:ascii="宋体" w:hAnsi="宋体" w:hint="eastAsia"/>
          <w:szCs w:val="21"/>
          <w:lang w:bidi="zh-TW"/>
        </w:rPr>
        <w:t>；承建（承</w:t>
      </w:r>
      <w:r w:rsidRPr="00407DDC">
        <w:rPr>
          <w:rFonts w:ascii="宋体" w:hAnsi="宋体" w:hint="eastAsia"/>
          <w:szCs w:val="21"/>
        </w:rPr>
        <w:t>接</w:t>
      </w:r>
      <w:r w:rsidRPr="00407DDC">
        <w:rPr>
          <w:rFonts w:ascii="宋体" w:hAnsi="宋体" w:hint="eastAsia"/>
          <w:szCs w:val="21"/>
          <w:lang w:bidi="zh-TW"/>
        </w:rPr>
        <w:t>）企业为</w:t>
      </w:r>
      <w:r w:rsidRPr="00407DDC">
        <w:rPr>
          <w:rFonts w:ascii="宋体" w:hAnsi="宋体" w:hint="eastAsia"/>
          <w:i/>
          <w:iCs/>
          <w:szCs w:val="21"/>
          <w:u w:val="single"/>
          <w:lang w:bidi="zh-TW"/>
        </w:rPr>
        <w:t>（企业名称）</w:t>
      </w:r>
      <w:r w:rsidRPr="00407DDC">
        <w:rPr>
          <w:rFonts w:ascii="宋体" w:hAnsi="宋体" w:hint="eastAsia"/>
          <w:i/>
          <w:iCs/>
          <w:szCs w:val="21"/>
          <w:lang w:bidi="zh-TW"/>
        </w:rPr>
        <w:t>，</w:t>
      </w:r>
      <w:r w:rsidRPr="00407DDC">
        <w:rPr>
          <w:rFonts w:ascii="宋体" w:hAnsi="宋体" w:hint="eastAsia"/>
          <w:szCs w:val="21"/>
          <w:lang w:bidi="zh-TW"/>
        </w:rPr>
        <w:t>从业人员</w:t>
      </w:r>
      <w:r w:rsidRPr="00407DDC">
        <w:rPr>
          <w:rFonts w:ascii="宋体" w:hAnsi="宋体" w:hint="eastAsia"/>
          <w:szCs w:val="21"/>
          <w:u w:val="single"/>
        </w:rPr>
        <w:t xml:space="preserve">     </w:t>
      </w:r>
      <w:r w:rsidRPr="00407DDC">
        <w:rPr>
          <w:rFonts w:ascii="宋体" w:hAnsi="宋体" w:hint="eastAsia"/>
          <w:szCs w:val="21"/>
          <w:lang w:bidi="zh-TW"/>
        </w:rPr>
        <w:t>人，营业收入为</w:t>
      </w:r>
      <w:r w:rsidRPr="00407DDC">
        <w:rPr>
          <w:rFonts w:ascii="宋体" w:hAnsi="宋体" w:hint="eastAsia"/>
          <w:szCs w:val="21"/>
        </w:rPr>
        <w:t xml:space="preserve"> </w:t>
      </w:r>
      <w:r w:rsidRPr="00407DDC">
        <w:rPr>
          <w:rFonts w:ascii="宋体" w:hAnsi="宋体" w:hint="eastAsia"/>
          <w:szCs w:val="21"/>
          <w:u w:val="single"/>
        </w:rPr>
        <w:t xml:space="preserve">   </w:t>
      </w:r>
      <w:r w:rsidRPr="00407DDC">
        <w:rPr>
          <w:rFonts w:ascii="宋体" w:hAnsi="宋体" w:hint="eastAsia"/>
          <w:szCs w:val="21"/>
          <w:lang w:bidi="zh-TW"/>
        </w:rPr>
        <w:t>万元，资产总额为</w:t>
      </w:r>
      <w:r w:rsidRPr="00407DDC">
        <w:rPr>
          <w:rFonts w:ascii="宋体" w:hAnsi="宋体" w:hint="eastAsia"/>
          <w:szCs w:val="21"/>
          <w:u w:val="single"/>
        </w:rPr>
        <w:t xml:space="preserve">      </w:t>
      </w:r>
      <w:r w:rsidRPr="00407DDC">
        <w:rPr>
          <w:rFonts w:ascii="宋体" w:hAnsi="宋体" w:hint="eastAsia"/>
          <w:szCs w:val="21"/>
          <w:lang w:bidi="zh-TW"/>
        </w:rPr>
        <w:t>万元，属于</w:t>
      </w:r>
      <w:r w:rsidRPr="00407DDC">
        <w:rPr>
          <w:rFonts w:ascii="宋体" w:hAnsi="宋体" w:hint="eastAsia"/>
          <w:i/>
          <w:iCs/>
          <w:szCs w:val="21"/>
          <w:u w:val="single"/>
          <w:lang w:bidi="zh-TW"/>
        </w:rPr>
        <w:t>（中型企业、 小型企业、微型企</w:t>
      </w:r>
      <w:r w:rsidRPr="00407DDC">
        <w:rPr>
          <w:rFonts w:ascii="宋体" w:hAnsi="宋体" w:hint="eastAsia"/>
          <w:i/>
          <w:iCs/>
          <w:szCs w:val="21"/>
          <w:u w:val="single"/>
          <w:lang w:bidi="zh-CN"/>
        </w:rPr>
        <w:t>业）</w:t>
      </w:r>
      <w:r w:rsidRPr="00407DDC">
        <w:rPr>
          <w:rFonts w:ascii="宋体" w:hAnsi="宋体" w:hint="eastAsia"/>
          <w:i/>
          <w:iCs/>
          <w:szCs w:val="21"/>
          <w:lang w:bidi="zh-CN"/>
        </w:rPr>
        <w:t>；</w:t>
      </w:r>
    </w:p>
    <w:p w14:paraId="39FC0317"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hint="eastAsia"/>
          <w:szCs w:val="21"/>
          <w:lang w:bidi="zh-TW"/>
        </w:rPr>
        <w:t>……</w:t>
      </w:r>
    </w:p>
    <w:p w14:paraId="140F6871"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hint="eastAsia"/>
          <w:szCs w:val="21"/>
          <w:lang w:bidi="zh-TW"/>
        </w:rPr>
        <w:t>以上企业，不属于大企业的分支机构，不存在控股股东为大企业的情形，也不存在与大企业的负责人为同一人的情形。</w:t>
      </w:r>
    </w:p>
    <w:p w14:paraId="2E267DC9"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hint="eastAsia"/>
          <w:szCs w:val="21"/>
          <w:lang w:bidi="zh-TW"/>
        </w:rPr>
        <w:t>本企业对上述声明内容的真实性负责。如有虚假，将依法承担相应责任。</w:t>
      </w:r>
    </w:p>
    <w:p w14:paraId="15B44D7B" w14:textId="77777777" w:rsidR="00E472F5" w:rsidRPr="00407DDC" w:rsidRDefault="00E472F5">
      <w:pPr>
        <w:spacing w:after="120"/>
        <w:rPr>
          <w:lang w:bidi="zh-TW"/>
        </w:rPr>
      </w:pPr>
    </w:p>
    <w:p w14:paraId="410D29C5" w14:textId="77777777" w:rsidR="00E472F5" w:rsidRPr="00407DDC" w:rsidRDefault="00E472F5">
      <w:pPr>
        <w:rPr>
          <w:lang w:bidi="zh-TW"/>
        </w:rPr>
      </w:pPr>
    </w:p>
    <w:p w14:paraId="31084C59" w14:textId="77777777" w:rsidR="00E472F5" w:rsidRPr="00407DDC" w:rsidRDefault="00E472F5">
      <w:pPr>
        <w:spacing w:line="360" w:lineRule="auto"/>
        <w:rPr>
          <w:rFonts w:ascii="宋体" w:hAnsi="宋体"/>
          <w:lang w:bidi="zh-TW"/>
        </w:rPr>
      </w:pPr>
    </w:p>
    <w:p w14:paraId="2665CDBF" w14:textId="77777777" w:rsidR="00E472F5" w:rsidRPr="00407DDC" w:rsidRDefault="00000000">
      <w:pPr>
        <w:spacing w:line="360" w:lineRule="auto"/>
        <w:ind w:right="630"/>
        <w:jc w:val="right"/>
        <w:rPr>
          <w:rFonts w:ascii="宋体" w:hAnsi="宋体"/>
          <w:u w:val="single"/>
          <w:lang w:bidi="zh-TW"/>
        </w:rPr>
      </w:pPr>
      <w:r w:rsidRPr="00407DDC">
        <w:rPr>
          <w:rFonts w:ascii="宋体" w:hAnsi="宋体" w:hint="eastAsia"/>
          <w:lang w:bidi="zh-TW"/>
        </w:rPr>
        <w:t>企业名称（盖章）：</w:t>
      </w:r>
      <w:r w:rsidRPr="00407DDC">
        <w:rPr>
          <w:rFonts w:ascii="宋体" w:hAnsi="宋体" w:hint="eastAsia"/>
          <w:u w:val="single"/>
          <w:lang w:bidi="zh-TW"/>
        </w:rPr>
        <w:t xml:space="preserve"> </w:t>
      </w:r>
      <w:r w:rsidRPr="00407DDC">
        <w:rPr>
          <w:rFonts w:ascii="宋体" w:hAnsi="宋体"/>
          <w:u w:val="single"/>
          <w:lang w:bidi="zh-TW"/>
        </w:rPr>
        <w:t xml:space="preserve">     </w:t>
      </w:r>
    </w:p>
    <w:p w14:paraId="2A92E2F1" w14:textId="77777777" w:rsidR="00E472F5" w:rsidRPr="00407DDC" w:rsidRDefault="00000000">
      <w:pPr>
        <w:snapToGrid w:val="0"/>
        <w:spacing w:line="400" w:lineRule="exact"/>
        <w:rPr>
          <w:szCs w:val="21"/>
          <w:u w:val="single"/>
        </w:rPr>
      </w:pPr>
      <w:r w:rsidRPr="00407DDC">
        <w:rPr>
          <w:rFonts w:ascii="宋体" w:hAnsi="宋体" w:hint="eastAsia"/>
          <w:lang w:bidi="zh-TW"/>
        </w:rPr>
        <w:t>日期</w:t>
      </w:r>
      <w:r w:rsidRPr="00407DDC">
        <w:rPr>
          <w:rFonts w:hint="eastAsia"/>
          <w:szCs w:val="21"/>
          <w:u w:val="single"/>
        </w:rPr>
        <w:t xml:space="preserve">           </w:t>
      </w:r>
    </w:p>
    <w:p w14:paraId="6019071F" w14:textId="77777777" w:rsidR="00E472F5" w:rsidRPr="00407DDC" w:rsidRDefault="00000000">
      <w:pPr>
        <w:jc w:val="center"/>
        <w:rPr>
          <w:rFonts w:ascii="Arial" w:eastAsia="黑体" w:hAnsi="Arial"/>
          <w:sz w:val="24"/>
        </w:rPr>
      </w:pPr>
      <w:r w:rsidRPr="00407DDC">
        <w:rPr>
          <w:rFonts w:ascii="Arial" w:eastAsia="黑体" w:hAnsi="Arial" w:hint="eastAsia"/>
          <w:sz w:val="24"/>
        </w:rPr>
        <w:t>中小企业声明函说明</w:t>
      </w:r>
    </w:p>
    <w:p w14:paraId="3B332CB8" w14:textId="77777777" w:rsidR="00E472F5" w:rsidRPr="00407DDC" w:rsidRDefault="00E472F5">
      <w:pPr>
        <w:spacing w:line="360" w:lineRule="auto"/>
        <w:ind w:firstLine="420"/>
        <w:rPr>
          <w:rFonts w:ascii="宋体" w:hAnsi="宋体" w:cs="仿宋"/>
          <w:szCs w:val="21"/>
        </w:rPr>
      </w:pPr>
    </w:p>
    <w:p w14:paraId="35475D5F" w14:textId="77777777" w:rsidR="00E472F5" w:rsidRPr="00407DDC" w:rsidRDefault="00000000">
      <w:pPr>
        <w:spacing w:line="360" w:lineRule="auto"/>
        <w:ind w:firstLine="420"/>
        <w:rPr>
          <w:rFonts w:ascii="宋体" w:hAnsi="宋体" w:cs="仿宋"/>
          <w:szCs w:val="21"/>
        </w:rPr>
      </w:pPr>
      <w:r w:rsidRPr="00407DDC">
        <w:rPr>
          <w:rFonts w:ascii="宋体" w:hAnsi="宋体" w:cs="仿宋" w:hint="eastAsia"/>
          <w:szCs w:val="21"/>
        </w:rPr>
        <w:t>①投标人应审慎填报本声明函。</w:t>
      </w:r>
    </w:p>
    <w:p w14:paraId="0DD5C6C7" w14:textId="77777777" w:rsidR="00E472F5" w:rsidRPr="00407DDC" w:rsidRDefault="00000000">
      <w:pPr>
        <w:spacing w:line="360" w:lineRule="auto"/>
        <w:ind w:firstLineChars="200" w:firstLine="420"/>
        <w:rPr>
          <w:rFonts w:ascii="宋体" w:hAnsi="宋体" w:cs="仿宋"/>
          <w:szCs w:val="21"/>
        </w:rPr>
      </w:pPr>
      <w:r w:rsidRPr="00407DDC">
        <w:rPr>
          <w:rFonts w:ascii="宋体" w:hAnsi="宋体" w:cs="仿宋" w:hint="eastAsia"/>
          <w:szCs w:val="21"/>
        </w:rPr>
        <w:t>②企业名称（盖章）即投标人（盖章）。</w:t>
      </w:r>
    </w:p>
    <w:p w14:paraId="5D377BC9" w14:textId="77777777" w:rsidR="00E472F5" w:rsidRPr="00407DDC" w:rsidRDefault="00000000">
      <w:pPr>
        <w:spacing w:line="360" w:lineRule="auto"/>
        <w:ind w:firstLineChars="200" w:firstLine="420"/>
        <w:rPr>
          <w:rFonts w:ascii="宋体" w:hAnsi="宋体" w:cs="仿宋"/>
          <w:szCs w:val="21"/>
        </w:rPr>
      </w:pPr>
      <w:r w:rsidRPr="00407DDC">
        <w:rPr>
          <w:rFonts w:ascii="宋体" w:hAnsi="宋体" w:cs="仿宋" w:hint="eastAsia"/>
          <w:szCs w:val="21"/>
        </w:rPr>
        <w:t>③</w:t>
      </w:r>
      <w:r w:rsidR="003D7953" w:rsidRPr="00407DDC">
        <w:rPr>
          <w:rFonts w:ascii="宋体" w:hAnsi="宋体" w:cs="仿宋" w:hint="eastAsia"/>
          <w:szCs w:val="21"/>
        </w:rPr>
        <w:t>定标候选人</w:t>
      </w:r>
      <w:r w:rsidRPr="00407DDC">
        <w:rPr>
          <w:rFonts w:ascii="宋体" w:hAnsi="宋体" w:cs="仿宋" w:hint="eastAsia"/>
          <w:szCs w:val="21"/>
        </w:rPr>
        <w:t>为中小</w:t>
      </w:r>
      <w:proofErr w:type="gramStart"/>
      <w:r w:rsidRPr="00407DDC">
        <w:rPr>
          <w:rFonts w:ascii="宋体" w:hAnsi="宋体" w:cs="仿宋" w:hint="eastAsia"/>
          <w:szCs w:val="21"/>
        </w:rPr>
        <w:t>微企业</w:t>
      </w:r>
      <w:proofErr w:type="gramEnd"/>
      <w:r w:rsidRPr="00407DDC">
        <w:rPr>
          <w:rFonts w:ascii="宋体" w:hAnsi="宋体" w:cs="仿宋" w:hint="eastAsia"/>
          <w:szCs w:val="21"/>
        </w:rPr>
        <w:t>的，招标人应当随</w:t>
      </w:r>
      <w:r w:rsidR="003D7953" w:rsidRPr="00407DDC">
        <w:rPr>
          <w:rFonts w:ascii="宋体" w:hAnsi="宋体" w:cs="仿宋" w:hint="eastAsia"/>
          <w:szCs w:val="21"/>
        </w:rPr>
        <w:t>定标候选人</w:t>
      </w:r>
      <w:r w:rsidRPr="00407DDC">
        <w:rPr>
          <w:rFonts w:ascii="宋体" w:hAnsi="宋体" w:cs="仿宋" w:hint="eastAsia"/>
          <w:szCs w:val="21"/>
        </w:rPr>
        <w:t>公示公开《中小企业声明函》。</w:t>
      </w:r>
    </w:p>
    <w:p w14:paraId="3494B067" w14:textId="77777777" w:rsidR="00E472F5" w:rsidRPr="00407DDC" w:rsidRDefault="00000000">
      <w:pPr>
        <w:spacing w:line="360" w:lineRule="auto"/>
        <w:ind w:firstLineChars="200" w:firstLine="420"/>
        <w:rPr>
          <w:rFonts w:ascii="宋体" w:hAnsi="宋体" w:cs="仿宋_GB2312"/>
          <w:szCs w:val="21"/>
        </w:rPr>
      </w:pPr>
      <w:r w:rsidRPr="00407DDC">
        <w:rPr>
          <w:rFonts w:ascii="宋体" w:hAnsi="宋体" w:cs="仿宋" w:hint="eastAsia"/>
          <w:szCs w:val="21"/>
        </w:rPr>
        <w:lastRenderedPageBreak/>
        <w:t>④温馨提示：为方便广大中小企业识别企业规模类型，工业和信息化部组织开发了中小企业规模类型自测小程序（链接：</w:t>
      </w:r>
      <w:r w:rsidRPr="00407DDC">
        <w:rPr>
          <w:rFonts w:ascii="宋体" w:hAnsi="宋体" w:cs="仿宋"/>
          <w:szCs w:val="21"/>
        </w:rPr>
        <w:t>https://baosong.miit.gov.cn/ScaleTest</w:t>
      </w:r>
      <w:r w:rsidRPr="00407DDC">
        <w:rPr>
          <w:rFonts w:ascii="宋体" w:hAnsi="宋体" w:cs="仿宋" w:hint="eastAsia"/>
          <w:szCs w:val="21"/>
        </w:rPr>
        <w:t>），投标人填写所属的行业和指标数据可自动生成企业规模类型测试结果。</w:t>
      </w:r>
    </w:p>
    <w:p w14:paraId="474025DA" w14:textId="77777777" w:rsidR="00E472F5" w:rsidRPr="00407DDC" w:rsidRDefault="00000000">
      <w:pPr>
        <w:spacing w:line="360" w:lineRule="auto"/>
        <w:ind w:firstLineChars="200" w:firstLine="420"/>
        <w:rPr>
          <w:rFonts w:ascii="宋体" w:hAnsi="宋体" w:cs="仿宋_GB2312"/>
          <w:szCs w:val="21"/>
        </w:rPr>
      </w:pPr>
      <w:r w:rsidRPr="00407DDC">
        <w:rPr>
          <w:rFonts w:ascii="宋体" w:hAnsi="宋体" w:cs="仿宋_GB2312" w:hint="eastAsia"/>
          <w:szCs w:val="21"/>
        </w:rPr>
        <w:t>⑤《中小企业声明函》中如有未填或填写不真实的，则《中小企业声明函》作无效处理。</w:t>
      </w:r>
    </w:p>
    <w:p w14:paraId="02F8EC26" w14:textId="77777777" w:rsidR="00E472F5" w:rsidRPr="00407DDC" w:rsidRDefault="00000000">
      <w:pPr>
        <w:spacing w:line="360" w:lineRule="auto"/>
        <w:ind w:firstLineChars="200" w:firstLine="444"/>
        <w:rPr>
          <w:rFonts w:ascii="宋体" w:hAnsi="宋体"/>
          <w:szCs w:val="21"/>
        </w:rPr>
      </w:pPr>
      <w:r w:rsidRPr="00407DDC">
        <w:rPr>
          <w:rFonts w:ascii="宋体" w:hAnsi="宋体" w:cs="仿宋" w:hint="eastAsia"/>
          <w:spacing w:val="6"/>
          <w:szCs w:val="21"/>
        </w:rPr>
        <w:t>⑥</w:t>
      </w:r>
      <w:r w:rsidRPr="00407DDC">
        <w:rPr>
          <w:rFonts w:ascii="宋体" w:hAnsi="宋体" w:cs="仿宋_GB2312" w:hint="eastAsia"/>
          <w:szCs w:val="21"/>
        </w:rPr>
        <w:t>中小企业声明函填写说明：投标人填写招标文件明确的所属行业指标范围，示例如下：</w:t>
      </w:r>
    </w:p>
    <w:p w14:paraId="22881A04" w14:textId="77777777" w:rsidR="00E472F5" w:rsidRPr="00407DDC" w:rsidRDefault="00000000">
      <w:pPr>
        <w:spacing w:line="360" w:lineRule="auto"/>
        <w:ind w:firstLineChars="200" w:firstLine="444"/>
        <w:rPr>
          <w:rFonts w:ascii="宋体" w:hAnsi="宋体" w:cs="仿宋"/>
          <w:spacing w:val="6"/>
          <w:szCs w:val="21"/>
        </w:rPr>
      </w:pPr>
      <w:r w:rsidRPr="00407DDC">
        <w:rPr>
          <w:rFonts w:ascii="宋体" w:hAnsi="宋体" w:cs="仿宋" w:hint="eastAsia"/>
          <w:spacing w:val="6"/>
          <w:szCs w:val="21"/>
        </w:rPr>
        <w:t>示例：</w:t>
      </w:r>
    </w:p>
    <w:p w14:paraId="5A5AC560" w14:textId="77777777" w:rsidR="00E472F5" w:rsidRPr="00407DDC" w:rsidRDefault="00000000">
      <w:pPr>
        <w:spacing w:line="360" w:lineRule="auto"/>
        <w:ind w:firstLineChars="200" w:firstLine="444"/>
        <w:rPr>
          <w:rFonts w:ascii="宋体" w:hAnsi="宋体" w:cs="仿宋"/>
          <w:spacing w:val="6"/>
          <w:szCs w:val="21"/>
        </w:rPr>
      </w:pPr>
      <w:r w:rsidRPr="00407DDC">
        <w:rPr>
          <w:rFonts w:ascii="宋体" w:hAnsi="宋体" w:cs="仿宋" w:hint="eastAsia"/>
          <w:spacing w:val="6"/>
          <w:szCs w:val="21"/>
          <w:u w:val="single"/>
        </w:rPr>
        <w:t>某</w:t>
      </w:r>
      <w:r w:rsidRPr="00407DDC">
        <w:rPr>
          <w:rFonts w:ascii="宋体" w:hAnsi="宋体" w:cs="仿宋" w:hint="eastAsia"/>
          <w:szCs w:val="21"/>
          <w:u w:val="single"/>
        </w:rPr>
        <w:t>标的名称</w:t>
      </w:r>
      <w:r w:rsidRPr="00407DDC">
        <w:rPr>
          <w:rFonts w:ascii="宋体" w:hAnsi="宋体" w:cs="仿宋" w:hint="eastAsia"/>
          <w:szCs w:val="21"/>
        </w:rPr>
        <w:t>，属于</w:t>
      </w:r>
      <w:r w:rsidRPr="00407DDC">
        <w:rPr>
          <w:rFonts w:ascii="宋体" w:hAnsi="宋体" w:cs="仿宋" w:hint="eastAsia"/>
          <w:szCs w:val="21"/>
          <w:u w:val="single"/>
        </w:rPr>
        <w:t>建筑业</w:t>
      </w:r>
      <w:r w:rsidRPr="00407DDC">
        <w:rPr>
          <w:rFonts w:ascii="宋体" w:hAnsi="宋体" w:cs="仿宋" w:hint="eastAsia"/>
          <w:szCs w:val="21"/>
        </w:rPr>
        <w:t>；承建（承接）企业为</w:t>
      </w:r>
      <w:r w:rsidRPr="00407DDC">
        <w:rPr>
          <w:rFonts w:ascii="宋体" w:hAnsi="宋体" w:cs="仿宋" w:hint="eastAsia"/>
          <w:spacing w:val="6"/>
          <w:szCs w:val="21"/>
          <w:u w:val="single"/>
        </w:rPr>
        <w:t>某某公司</w:t>
      </w:r>
      <w:r w:rsidRPr="00407DDC">
        <w:rPr>
          <w:rFonts w:ascii="宋体" w:hAnsi="宋体" w:cs="仿宋" w:hint="eastAsia"/>
          <w:szCs w:val="21"/>
        </w:rPr>
        <w:t>，从业人员</w:t>
      </w:r>
      <w:r w:rsidRPr="00407DDC">
        <w:rPr>
          <w:rFonts w:ascii="宋体" w:hAnsi="宋体" w:cs="仿宋" w:hint="eastAsia"/>
          <w:szCs w:val="21"/>
          <w:u w:val="single"/>
          <w:lang w:bidi="zh-CN"/>
        </w:rPr>
        <w:t xml:space="preserve">      </w:t>
      </w:r>
      <w:r w:rsidRPr="00407DDC">
        <w:rPr>
          <w:rFonts w:ascii="宋体" w:hAnsi="宋体" w:cs="仿宋" w:hint="eastAsia"/>
          <w:szCs w:val="21"/>
        </w:rPr>
        <w:t>人（</w:t>
      </w:r>
      <w:proofErr w:type="gramStart"/>
      <w:r w:rsidRPr="00407DDC">
        <w:rPr>
          <w:rFonts w:ascii="宋体" w:hAnsi="宋体" w:cs="仿宋" w:hint="eastAsia"/>
          <w:spacing w:val="6"/>
          <w:szCs w:val="21"/>
        </w:rPr>
        <w:t>无指标</w:t>
      </w:r>
      <w:proofErr w:type="gramEnd"/>
      <w:r w:rsidRPr="00407DDC">
        <w:rPr>
          <w:rFonts w:ascii="宋体" w:hAnsi="宋体" w:cs="仿宋" w:hint="eastAsia"/>
          <w:spacing w:val="6"/>
          <w:szCs w:val="21"/>
        </w:rPr>
        <w:t>可不填写，例如：/）</w:t>
      </w:r>
      <w:r w:rsidRPr="00407DDC">
        <w:rPr>
          <w:rFonts w:ascii="宋体" w:hAnsi="宋体" w:cs="仿宋" w:hint="eastAsia"/>
          <w:szCs w:val="21"/>
        </w:rPr>
        <w:t>，营业收入为</w:t>
      </w:r>
      <w:r w:rsidRPr="00407DDC">
        <w:rPr>
          <w:rFonts w:ascii="宋体" w:hAnsi="宋体" w:cs="仿宋" w:hint="eastAsia"/>
          <w:szCs w:val="21"/>
          <w:u w:val="single"/>
        </w:rPr>
        <w:t xml:space="preserve">      （</w:t>
      </w:r>
      <w:r w:rsidRPr="00407DDC">
        <w:rPr>
          <w:rFonts w:ascii="宋体" w:hAnsi="宋体" w:cs="仿宋" w:hint="eastAsia"/>
          <w:spacing w:val="6"/>
          <w:szCs w:val="21"/>
        </w:rPr>
        <w:t>例如：6000（含）</w:t>
      </w:r>
      <w:r w:rsidRPr="00407DDC">
        <w:rPr>
          <w:rFonts w:ascii="宋体" w:hAnsi="宋体" w:cs="仿宋"/>
          <w:spacing w:val="6"/>
          <w:szCs w:val="21"/>
        </w:rPr>
        <w:t>-</w:t>
      </w:r>
      <w:r w:rsidRPr="00407DDC">
        <w:rPr>
          <w:rFonts w:ascii="宋体" w:hAnsi="宋体" w:cs="仿宋" w:hint="eastAsia"/>
          <w:spacing w:val="6"/>
          <w:szCs w:val="21"/>
        </w:rPr>
        <w:t>80000（不含））</w:t>
      </w:r>
      <w:r w:rsidRPr="00407DDC">
        <w:rPr>
          <w:rFonts w:ascii="宋体" w:hAnsi="宋体" w:cs="仿宋" w:hint="eastAsia"/>
          <w:szCs w:val="21"/>
        </w:rPr>
        <w:t>，资产总额为</w:t>
      </w:r>
      <w:r w:rsidRPr="00407DDC">
        <w:rPr>
          <w:rFonts w:ascii="宋体" w:hAnsi="宋体" w:cs="仿宋" w:hint="eastAsia"/>
          <w:szCs w:val="21"/>
          <w:u w:val="single"/>
        </w:rPr>
        <w:t xml:space="preserve">    </w:t>
      </w:r>
      <w:r w:rsidRPr="00407DDC">
        <w:rPr>
          <w:rFonts w:ascii="宋体" w:hAnsi="宋体" w:cs="仿宋"/>
          <w:szCs w:val="21"/>
          <w:u w:val="single"/>
        </w:rPr>
        <w:t xml:space="preserve">  </w:t>
      </w:r>
      <w:r w:rsidRPr="00407DDC">
        <w:rPr>
          <w:rFonts w:ascii="宋体" w:hAnsi="宋体" w:cs="仿宋" w:hint="eastAsia"/>
          <w:szCs w:val="21"/>
          <w:u w:val="single"/>
        </w:rPr>
        <w:t>（</w:t>
      </w:r>
      <w:r w:rsidRPr="00407DDC">
        <w:rPr>
          <w:rFonts w:ascii="宋体" w:hAnsi="宋体" w:cs="仿宋" w:hint="eastAsia"/>
          <w:spacing w:val="6"/>
          <w:szCs w:val="21"/>
        </w:rPr>
        <w:t>例如：5000（含）</w:t>
      </w:r>
      <w:r w:rsidRPr="00407DDC">
        <w:rPr>
          <w:rFonts w:ascii="宋体" w:hAnsi="宋体" w:cs="仿宋"/>
          <w:spacing w:val="6"/>
          <w:szCs w:val="21"/>
        </w:rPr>
        <w:t>-</w:t>
      </w:r>
      <w:r w:rsidRPr="00407DDC">
        <w:rPr>
          <w:rFonts w:ascii="宋体" w:hAnsi="宋体" w:cs="仿宋" w:hint="eastAsia"/>
          <w:spacing w:val="6"/>
          <w:szCs w:val="21"/>
        </w:rPr>
        <w:t>80000（不含））</w:t>
      </w:r>
      <w:r w:rsidRPr="00407DDC">
        <w:rPr>
          <w:rFonts w:ascii="宋体" w:hAnsi="宋体" w:cs="仿宋" w:hint="eastAsia"/>
          <w:szCs w:val="21"/>
        </w:rPr>
        <w:t>，</w:t>
      </w:r>
      <w:r w:rsidRPr="00407DDC">
        <w:rPr>
          <w:rFonts w:ascii="宋体" w:hAnsi="宋体" w:cs="仿宋" w:hint="eastAsia"/>
          <w:spacing w:val="6"/>
          <w:szCs w:val="21"/>
        </w:rPr>
        <w:t>属于</w:t>
      </w:r>
      <w:r w:rsidRPr="00407DDC">
        <w:rPr>
          <w:rFonts w:ascii="宋体" w:hAnsi="宋体" w:cs="仿宋" w:hint="eastAsia"/>
          <w:spacing w:val="6"/>
          <w:szCs w:val="21"/>
          <w:u w:val="single"/>
        </w:rPr>
        <w:t xml:space="preserve"> </w:t>
      </w:r>
      <w:r w:rsidRPr="00407DDC">
        <w:rPr>
          <w:rFonts w:ascii="宋体" w:hAnsi="宋体" w:cs="仿宋"/>
          <w:spacing w:val="6"/>
          <w:szCs w:val="21"/>
          <w:u w:val="single"/>
        </w:rPr>
        <w:t xml:space="preserve">         </w:t>
      </w:r>
      <w:r w:rsidRPr="00407DDC">
        <w:rPr>
          <w:rFonts w:ascii="宋体" w:hAnsi="宋体" w:cs="仿宋" w:hint="eastAsia"/>
          <w:spacing w:val="6"/>
          <w:szCs w:val="21"/>
        </w:rPr>
        <w:t>（例如：中型企业）。</w:t>
      </w:r>
    </w:p>
    <w:p w14:paraId="6752CE03" w14:textId="77777777" w:rsidR="00E472F5" w:rsidRPr="00407DDC" w:rsidRDefault="00000000">
      <w:pPr>
        <w:snapToGrid w:val="0"/>
        <w:spacing w:line="400" w:lineRule="exact"/>
        <w:rPr>
          <w:szCs w:val="21"/>
          <w:u w:val="single"/>
        </w:rPr>
      </w:pPr>
      <w:r w:rsidRPr="00407DDC">
        <w:rPr>
          <w:rFonts w:hint="eastAsia"/>
          <w:szCs w:val="21"/>
          <w:u w:val="single"/>
        </w:rPr>
        <w:t xml:space="preserve">      </w:t>
      </w:r>
    </w:p>
    <w:p w14:paraId="6EB636A2" w14:textId="77777777" w:rsidR="00E472F5" w:rsidRPr="00407DDC" w:rsidRDefault="00E472F5">
      <w:pPr>
        <w:jc w:val="center"/>
        <w:rPr>
          <w:szCs w:val="21"/>
        </w:rPr>
      </w:pPr>
    </w:p>
    <w:p w14:paraId="5F5AD41E" w14:textId="77777777" w:rsidR="00E472F5" w:rsidRPr="00407DDC" w:rsidRDefault="00E472F5">
      <w:pPr>
        <w:jc w:val="center"/>
        <w:rPr>
          <w:szCs w:val="21"/>
        </w:rPr>
      </w:pPr>
    </w:p>
    <w:p w14:paraId="3A887910" w14:textId="77777777" w:rsidR="00E472F5" w:rsidRPr="00407DDC" w:rsidRDefault="00000000">
      <w:pPr>
        <w:jc w:val="center"/>
        <w:rPr>
          <w:rFonts w:ascii="Arial" w:eastAsia="黑体" w:hAnsi="Arial"/>
          <w:sz w:val="24"/>
        </w:rPr>
      </w:pPr>
      <w:r w:rsidRPr="00407DDC">
        <w:rPr>
          <w:rFonts w:hint="eastAsia"/>
          <w:szCs w:val="21"/>
        </w:rPr>
        <w:t>2</w:t>
      </w:r>
      <w:r w:rsidRPr="00407DDC">
        <w:rPr>
          <w:rFonts w:hint="eastAsia"/>
          <w:szCs w:val="21"/>
        </w:rPr>
        <w:t>、</w:t>
      </w:r>
      <w:r w:rsidRPr="00407DDC">
        <w:rPr>
          <w:rFonts w:hint="eastAsia"/>
          <w:szCs w:val="21"/>
        </w:rPr>
        <w:t xml:space="preserve"> </w:t>
      </w:r>
      <w:r w:rsidRPr="00407DDC">
        <w:rPr>
          <w:rFonts w:ascii="Arial" w:eastAsia="黑体" w:hAnsi="Arial" w:hint="eastAsia"/>
          <w:sz w:val="24"/>
        </w:rPr>
        <w:t>残疾人福利性单位</w:t>
      </w:r>
      <w:r w:rsidRPr="00407DDC">
        <w:rPr>
          <w:rFonts w:ascii="Arial" w:eastAsia="黑体" w:hAnsi="Arial"/>
          <w:sz w:val="24"/>
        </w:rPr>
        <w:t>声明函</w:t>
      </w:r>
      <w:r w:rsidRPr="00407DDC">
        <w:rPr>
          <w:rFonts w:ascii="Arial" w:eastAsia="黑体" w:hAnsi="Arial"/>
          <w:sz w:val="24"/>
          <w:vertAlign w:val="superscript"/>
        </w:rPr>
        <w:footnoteReference w:id="17"/>
      </w:r>
    </w:p>
    <w:p w14:paraId="20991F73" w14:textId="77777777" w:rsidR="00E472F5" w:rsidRPr="00407DDC" w:rsidRDefault="00E472F5">
      <w:pPr>
        <w:widowControl/>
        <w:shd w:val="clear" w:color="auto" w:fill="FFFFFF"/>
        <w:spacing w:line="360" w:lineRule="auto"/>
        <w:jc w:val="center"/>
        <w:rPr>
          <w:rFonts w:ascii="宋体" w:hAnsi="宋体" w:cs="仿宋"/>
          <w:szCs w:val="21"/>
        </w:rPr>
      </w:pPr>
      <w:bookmarkStart w:id="588" w:name="_Hlk120649373"/>
    </w:p>
    <w:bookmarkEnd w:id="588"/>
    <w:p w14:paraId="2D5840F1" w14:textId="77777777" w:rsidR="00E472F5" w:rsidRPr="00407DDC" w:rsidRDefault="00000000">
      <w:pPr>
        <w:widowControl/>
        <w:shd w:val="clear" w:color="auto" w:fill="FFFFFF"/>
        <w:spacing w:line="360" w:lineRule="auto"/>
        <w:ind w:firstLineChars="200" w:firstLine="420"/>
        <w:rPr>
          <w:rFonts w:ascii="宋体" w:hAnsi="宋体" w:cs="仿宋"/>
          <w:szCs w:val="21"/>
        </w:rPr>
      </w:pPr>
      <w:r w:rsidRPr="00407DDC">
        <w:rPr>
          <w:rFonts w:ascii="宋体" w:hAnsi="宋体" w:cs="仿宋"/>
          <w:szCs w:val="21"/>
        </w:rPr>
        <w:t>本单位郑重声明，根据《财政部 民政部 中国残疾人联合会关于促进残疾人就业政府采购政策的通知》（财库〔2017〕141号）的规定，本单位为符合条件的残疾人福利性单位，且本单位参加______单位的______项目</w:t>
      </w:r>
      <w:r w:rsidRPr="00407DDC">
        <w:rPr>
          <w:rFonts w:ascii="宋体" w:hAnsi="宋体" w:cs="仿宋" w:hint="eastAsia"/>
          <w:szCs w:val="21"/>
        </w:rPr>
        <w:t>招标</w:t>
      </w:r>
      <w:r w:rsidRPr="00407DDC">
        <w:rPr>
          <w:rFonts w:ascii="宋体" w:hAnsi="宋体" w:cs="仿宋"/>
          <w:szCs w:val="21"/>
        </w:rPr>
        <w:t>活动由本单位承担工程。</w:t>
      </w:r>
    </w:p>
    <w:p w14:paraId="2DC01FF0" w14:textId="77777777" w:rsidR="00E472F5" w:rsidRPr="00407DDC" w:rsidRDefault="00000000">
      <w:pPr>
        <w:widowControl/>
        <w:shd w:val="clear" w:color="auto" w:fill="FFFFFF"/>
        <w:spacing w:line="360" w:lineRule="auto"/>
        <w:ind w:firstLineChars="200" w:firstLine="420"/>
        <w:rPr>
          <w:rFonts w:ascii="宋体" w:hAnsi="宋体" w:cs="仿宋"/>
          <w:szCs w:val="21"/>
        </w:rPr>
      </w:pPr>
      <w:r w:rsidRPr="00407DDC">
        <w:rPr>
          <w:rFonts w:ascii="宋体" w:hAnsi="宋体" w:cs="仿宋"/>
          <w:szCs w:val="21"/>
        </w:rPr>
        <w:t>本单位对上述声明的真实性负责。如有虚假，将依法承担相应责任。</w:t>
      </w:r>
    </w:p>
    <w:p w14:paraId="3E96117B" w14:textId="77777777" w:rsidR="00E472F5" w:rsidRPr="00407DDC" w:rsidRDefault="00E472F5">
      <w:pPr>
        <w:widowControl/>
        <w:shd w:val="clear" w:color="auto" w:fill="FFFFFF"/>
        <w:spacing w:line="360" w:lineRule="auto"/>
        <w:ind w:firstLine="624"/>
        <w:rPr>
          <w:rFonts w:ascii="宋体" w:hAnsi="宋体" w:cs="仿宋"/>
          <w:szCs w:val="21"/>
        </w:rPr>
      </w:pPr>
    </w:p>
    <w:p w14:paraId="1E29669D" w14:textId="77777777" w:rsidR="00E472F5" w:rsidRPr="00407DDC" w:rsidRDefault="00E472F5">
      <w:pPr>
        <w:widowControl/>
        <w:shd w:val="clear" w:color="auto" w:fill="FFFFFF"/>
        <w:spacing w:line="360" w:lineRule="auto"/>
        <w:ind w:firstLine="624"/>
        <w:rPr>
          <w:rFonts w:ascii="宋体" w:hAnsi="宋体" w:cs="仿宋"/>
          <w:szCs w:val="21"/>
        </w:rPr>
      </w:pPr>
    </w:p>
    <w:p w14:paraId="35526117" w14:textId="77777777" w:rsidR="00E472F5" w:rsidRPr="00407DDC" w:rsidRDefault="00E472F5">
      <w:pPr>
        <w:widowControl/>
        <w:shd w:val="clear" w:color="auto" w:fill="FFFFFF"/>
        <w:spacing w:line="360" w:lineRule="auto"/>
        <w:ind w:firstLine="624"/>
        <w:rPr>
          <w:rFonts w:ascii="宋体" w:hAnsi="宋体" w:cs="仿宋"/>
          <w:szCs w:val="21"/>
        </w:rPr>
      </w:pPr>
    </w:p>
    <w:p w14:paraId="346370D8" w14:textId="77777777" w:rsidR="00E472F5" w:rsidRPr="00407DDC" w:rsidRDefault="00000000">
      <w:pPr>
        <w:widowControl/>
        <w:shd w:val="clear" w:color="auto" w:fill="FFFFFF"/>
        <w:spacing w:line="360" w:lineRule="auto"/>
        <w:ind w:right="90"/>
        <w:jc w:val="right"/>
        <w:rPr>
          <w:rFonts w:ascii="宋体" w:hAnsi="宋体" w:cs="仿宋"/>
          <w:szCs w:val="21"/>
        </w:rPr>
      </w:pPr>
      <w:r w:rsidRPr="00407DDC">
        <w:rPr>
          <w:rFonts w:ascii="宋体" w:hAnsi="宋体" w:cs="仿宋" w:hint="eastAsia"/>
          <w:szCs w:val="21"/>
        </w:rPr>
        <w:t xml:space="preserve"> </w:t>
      </w:r>
      <w:r w:rsidRPr="00407DDC">
        <w:rPr>
          <w:rFonts w:ascii="宋体" w:hAnsi="宋体" w:cs="仿宋"/>
          <w:szCs w:val="21"/>
        </w:rPr>
        <w:t xml:space="preserve"> 单位名称（盖章）：</w:t>
      </w:r>
    </w:p>
    <w:p w14:paraId="65ECDEDD" w14:textId="77777777" w:rsidR="00E472F5" w:rsidRPr="00407DDC" w:rsidRDefault="00000000">
      <w:pPr>
        <w:snapToGrid w:val="0"/>
        <w:spacing w:line="400" w:lineRule="exact"/>
        <w:rPr>
          <w:rFonts w:ascii="宋体" w:hAnsi="宋体"/>
          <w:b/>
          <w:sz w:val="28"/>
          <w:szCs w:val="28"/>
        </w:rPr>
      </w:pPr>
      <w:r w:rsidRPr="00407DDC">
        <w:rPr>
          <w:rFonts w:ascii="宋体" w:hAnsi="宋体" w:cs="仿宋"/>
          <w:szCs w:val="21"/>
        </w:rPr>
        <w:t>日期：</w:t>
      </w:r>
      <w:r w:rsidRPr="00407DDC">
        <w:rPr>
          <w:rFonts w:hint="eastAsia"/>
          <w:szCs w:val="21"/>
          <w:u w:val="single"/>
        </w:rPr>
        <w:t xml:space="preserve">                  </w:t>
      </w:r>
    </w:p>
    <w:p w14:paraId="4B2EC0AA"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szCs w:val="21"/>
        </w:rPr>
        <w:br w:type="page"/>
      </w:r>
      <w:r w:rsidRPr="00407DDC">
        <w:rPr>
          <w:rFonts w:ascii="宋体" w:hAnsi="宋体" w:hint="eastAsia"/>
          <w:b/>
          <w:sz w:val="28"/>
          <w:szCs w:val="28"/>
        </w:rPr>
        <w:lastRenderedPageBreak/>
        <w:t>十三、近三年无行贿犯罪行为承诺书</w:t>
      </w:r>
    </w:p>
    <w:p w14:paraId="5BA227AD" w14:textId="77777777" w:rsidR="00E472F5" w:rsidRPr="00407DDC" w:rsidRDefault="00E472F5">
      <w:pPr>
        <w:snapToGrid w:val="0"/>
        <w:spacing w:line="400" w:lineRule="exact"/>
        <w:jc w:val="center"/>
        <w:rPr>
          <w:rFonts w:ascii="宋体" w:hAnsi="宋体"/>
          <w:b/>
          <w:sz w:val="28"/>
          <w:szCs w:val="28"/>
        </w:rPr>
      </w:pPr>
    </w:p>
    <w:p w14:paraId="76D90397" w14:textId="77777777" w:rsidR="00E472F5" w:rsidRPr="00407DDC" w:rsidRDefault="00000000">
      <w:pPr>
        <w:spacing w:line="600" w:lineRule="exact"/>
        <w:jc w:val="center"/>
        <w:rPr>
          <w:rFonts w:ascii="宋体" w:hAnsi="宋体"/>
          <w:b/>
          <w:sz w:val="44"/>
          <w:szCs w:val="44"/>
        </w:rPr>
      </w:pPr>
      <w:r w:rsidRPr="00407DDC">
        <w:rPr>
          <w:rFonts w:ascii="宋体" w:hAnsi="宋体" w:hint="eastAsia"/>
          <w:b/>
          <w:sz w:val="44"/>
          <w:szCs w:val="44"/>
        </w:rPr>
        <w:t>近三年无行贿犯罪行为承诺书</w:t>
      </w:r>
    </w:p>
    <w:p w14:paraId="7E6BBFB2" w14:textId="77777777" w:rsidR="00E472F5" w:rsidRPr="00407DDC" w:rsidRDefault="00E472F5">
      <w:pPr>
        <w:spacing w:line="600" w:lineRule="exact"/>
        <w:ind w:firstLine="640"/>
        <w:rPr>
          <w:rFonts w:ascii="仿宋_GB2312" w:eastAsia="仿宋_GB2312"/>
          <w:sz w:val="32"/>
          <w:szCs w:val="32"/>
        </w:rPr>
      </w:pPr>
    </w:p>
    <w:p w14:paraId="06A61C02" w14:textId="77777777" w:rsidR="00E472F5" w:rsidRPr="00407DDC" w:rsidRDefault="00000000">
      <w:pPr>
        <w:spacing w:line="600" w:lineRule="exact"/>
        <w:ind w:firstLine="640"/>
        <w:rPr>
          <w:rFonts w:ascii="仿宋_GB2312" w:eastAsia="仿宋_GB2312"/>
          <w:sz w:val="32"/>
          <w:szCs w:val="32"/>
        </w:rPr>
      </w:pPr>
      <w:r w:rsidRPr="00407DDC">
        <w:rPr>
          <w:rFonts w:ascii="仿宋_GB2312" w:eastAsia="仿宋_GB2312" w:hint="eastAsia"/>
          <w:sz w:val="32"/>
          <w:szCs w:val="32"/>
        </w:rPr>
        <w:t>本公司、公司法定代表人及拟派项目负责人近三年（自开标之日起往前追溯）无行贿犯罪行为，愿意接受社会各界监督。</w:t>
      </w:r>
    </w:p>
    <w:p w14:paraId="2D8D3472" w14:textId="77777777" w:rsidR="00E472F5" w:rsidRPr="00407DDC" w:rsidRDefault="00000000">
      <w:pPr>
        <w:spacing w:line="600" w:lineRule="exact"/>
        <w:ind w:firstLine="640"/>
        <w:rPr>
          <w:rFonts w:ascii="仿宋_GB2312" w:eastAsia="仿宋_GB2312"/>
          <w:sz w:val="32"/>
          <w:szCs w:val="32"/>
        </w:rPr>
      </w:pPr>
      <w:r w:rsidRPr="00407DDC">
        <w:rPr>
          <w:rFonts w:ascii="仿宋_GB2312" w:eastAsia="仿宋_GB2312" w:hint="eastAsia"/>
          <w:sz w:val="32"/>
          <w:szCs w:val="32"/>
        </w:rPr>
        <w:t>本公司、法定代表人若有违反承诺内容的行为，自愿接受取消投标资格、记入黑名单、取消中标资格等有关处理，愿意承担法律责任，给招标人造成损失的，依法承担赔偿责任。</w:t>
      </w:r>
    </w:p>
    <w:p w14:paraId="1D21CA57" w14:textId="77777777" w:rsidR="00E472F5" w:rsidRPr="00407DDC" w:rsidRDefault="00E472F5">
      <w:pPr>
        <w:spacing w:line="600" w:lineRule="exact"/>
        <w:ind w:firstLine="640"/>
        <w:rPr>
          <w:rFonts w:ascii="仿宋_GB2312" w:eastAsia="仿宋_GB2312"/>
          <w:sz w:val="32"/>
          <w:szCs w:val="32"/>
          <w:highlight w:val="yellow"/>
        </w:rPr>
      </w:pPr>
    </w:p>
    <w:p w14:paraId="345C25AD" w14:textId="77777777" w:rsidR="00E472F5" w:rsidRPr="00407DDC" w:rsidRDefault="00E472F5">
      <w:pPr>
        <w:spacing w:line="600" w:lineRule="exact"/>
        <w:ind w:firstLine="640"/>
        <w:rPr>
          <w:rFonts w:ascii="仿宋_GB2312" w:eastAsia="仿宋_GB2312"/>
          <w:sz w:val="32"/>
          <w:szCs w:val="32"/>
          <w:highlight w:val="yellow"/>
        </w:rPr>
      </w:pPr>
    </w:p>
    <w:p w14:paraId="4E1E2EEB" w14:textId="77777777" w:rsidR="00E472F5" w:rsidRPr="00407DDC" w:rsidRDefault="00E472F5">
      <w:pPr>
        <w:spacing w:line="600" w:lineRule="exact"/>
        <w:ind w:firstLine="640"/>
        <w:rPr>
          <w:rFonts w:ascii="仿宋_GB2312" w:eastAsia="仿宋_GB2312"/>
          <w:sz w:val="32"/>
          <w:szCs w:val="32"/>
          <w:highlight w:val="yellow"/>
        </w:rPr>
      </w:pPr>
    </w:p>
    <w:p w14:paraId="76FADBBD" w14:textId="77777777" w:rsidR="00E472F5" w:rsidRPr="00407DDC" w:rsidRDefault="00E472F5">
      <w:pPr>
        <w:spacing w:line="600" w:lineRule="exact"/>
        <w:ind w:firstLine="640"/>
        <w:rPr>
          <w:rFonts w:ascii="仿宋_GB2312" w:eastAsia="仿宋_GB2312"/>
          <w:sz w:val="32"/>
          <w:szCs w:val="32"/>
          <w:highlight w:val="yellow"/>
        </w:rPr>
      </w:pPr>
    </w:p>
    <w:p w14:paraId="10CCD0DB" w14:textId="77777777" w:rsidR="00E472F5" w:rsidRPr="00407DDC" w:rsidRDefault="00000000">
      <w:pPr>
        <w:spacing w:line="600" w:lineRule="exact"/>
        <w:ind w:firstLine="640"/>
        <w:jc w:val="right"/>
        <w:rPr>
          <w:rFonts w:ascii="仿宋_GB2312" w:eastAsia="仿宋_GB2312"/>
          <w:sz w:val="32"/>
          <w:szCs w:val="32"/>
        </w:rPr>
      </w:pPr>
      <w:r w:rsidRPr="00407DDC">
        <w:rPr>
          <w:rFonts w:ascii="仿宋_GB2312" w:eastAsia="仿宋_GB2312" w:hint="eastAsia"/>
          <w:sz w:val="32"/>
          <w:szCs w:val="32"/>
        </w:rPr>
        <w:t>法定代表人（签章）：</w:t>
      </w:r>
    </w:p>
    <w:p w14:paraId="1C752A51" w14:textId="77777777" w:rsidR="00E472F5" w:rsidRPr="00407DDC" w:rsidRDefault="00000000">
      <w:pPr>
        <w:spacing w:line="600" w:lineRule="exact"/>
        <w:ind w:firstLine="640"/>
        <w:jc w:val="right"/>
        <w:rPr>
          <w:rFonts w:ascii="仿宋_GB2312" w:eastAsia="仿宋_GB2312"/>
          <w:sz w:val="32"/>
          <w:szCs w:val="32"/>
        </w:rPr>
      </w:pPr>
      <w:r w:rsidRPr="00407DDC">
        <w:rPr>
          <w:rFonts w:ascii="仿宋_GB2312" w:eastAsia="仿宋_GB2312" w:hint="eastAsia"/>
          <w:sz w:val="32"/>
          <w:szCs w:val="32"/>
        </w:rPr>
        <w:t>投标人名称（签章）：</w:t>
      </w:r>
    </w:p>
    <w:p w14:paraId="55E52736" w14:textId="77777777" w:rsidR="00E472F5" w:rsidRPr="00407DDC" w:rsidRDefault="00000000">
      <w:pPr>
        <w:ind w:firstLineChars="1800" w:firstLine="5760"/>
        <w:rPr>
          <w:rFonts w:ascii="宋体" w:hAnsi="宋体"/>
          <w:b/>
          <w:sz w:val="30"/>
          <w:szCs w:val="30"/>
        </w:rPr>
      </w:pPr>
      <w:r w:rsidRPr="00407DDC">
        <w:rPr>
          <w:rFonts w:ascii="仿宋_GB2312" w:eastAsia="仿宋_GB2312" w:hint="eastAsia"/>
          <w:sz w:val="32"/>
          <w:szCs w:val="32"/>
        </w:rPr>
        <w:t xml:space="preserve"> 年      月      日</w:t>
      </w:r>
    </w:p>
    <w:p w14:paraId="531E2EE3" w14:textId="77777777" w:rsidR="00E472F5" w:rsidRPr="00407DDC" w:rsidRDefault="00000000">
      <w:pPr>
        <w:snapToGrid w:val="0"/>
        <w:spacing w:line="400" w:lineRule="exact"/>
        <w:jc w:val="center"/>
        <w:rPr>
          <w:szCs w:val="21"/>
        </w:rPr>
      </w:pPr>
      <w:r w:rsidRPr="00407DDC">
        <w:rPr>
          <w:rFonts w:ascii="宋体" w:hAnsi="宋体"/>
          <w:szCs w:val="21"/>
        </w:rPr>
        <w:br w:type="page"/>
      </w:r>
      <w:r w:rsidRPr="00407DDC">
        <w:rPr>
          <w:rFonts w:ascii="宋体" w:hAnsi="宋体" w:hint="eastAsia"/>
          <w:b/>
          <w:sz w:val="28"/>
          <w:szCs w:val="28"/>
        </w:rPr>
        <w:lastRenderedPageBreak/>
        <w:t>十四、投标人认为需要提供的其它内容。</w:t>
      </w:r>
    </w:p>
    <w:p w14:paraId="47F9A65D" w14:textId="77777777" w:rsidR="00E472F5" w:rsidRPr="00407DDC" w:rsidRDefault="00E472F5">
      <w:pPr>
        <w:spacing w:line="360" w:lineRule="auto"/>
        <w:jc w:val="center"/>
        <w:rPr>
          <w:rFonts w:ascii="宋体" w:hAnsi="宋体"/>
          <w:szCs w:val="21"/>
        </w:rPr>
      </w:pPr>
    </w:p>
    <w:p w14:paraId="4F7006D7" w14:textId="77777777" w:rsidR="00E472F5" w:rsidRPr="00407DDC" w:rsidRDefault="00E472F5">
      <w:pPr>
        <w:pStyle w:val="af0"/>
        <w:rPr>
          <w:rFonts w:ascii="宋体" w:hAnsi="宋体" w:cs="宋体"/>
          <w:sz w:val="28"/>
          <w:szCs w:val="28"/>
        </w:rPr>
      </w:pPr>
    </w:p>
    <w:p w14:paraId="17C343C5" w14:textId="77777777" w:rsidR="00E472F5" w:rsidRPr="00407DDC" w:rsidRDefault="00E472F5">
      <w:pPr>
        <w:pStyle w:val="af0"/>
        <w:rPr>
          <w:rFonts w:ascii="宋体" w:hAnsi="宋体" w:cs="宋体"/>
          <w:sz w:val="28"/>
          <w:szCs w:val="28"/>
        </w:rPr>
      </w:pPr>
    </w:p>
    <w:permEnd w:id="1094475169"/>
    <w:p w14:paraId="390B91FE" w14:textId="77777777" w:rsidR="00E472F5" w:rsidRPr="00407DDC" w:rsidRDefault="00E472F5">
      <w:pPr>
        <w:spacing w:line="360" w:lineRule="auto"/>
        <w:ind w:firstLineChars="2100" w:firstLine="5880"/>
        <w:rPr>
          <w:rFonts w:ascii="宋体" w:hAnsi="宋体" w:cs="宋体"/>
          <w:sz w:val="28"/>
          <w:szCs w:val="28"/>
        </w:rPr>
      </w:pPr>
    </w:p>
    <w:p w14:paraId="0BEC844F" w14:textId="77777777" w:rsidR="00E472F5" w:rsidRPr="00407DDC" w:rsidRDefault="00E472F5">
      <w:pPr>
        <w:snapToGrid w:val="0"/>
        <w:spacing w:line="400" w:lineRule="exact"/>
        <w:rPr>
          <w:rFonts w:ascii="宋体" w:hAnsi="宋体" w:cs="宋体"/>
          <w:sz w:val="28"/>
          <w:szCs w:val="28"/>
        </w:rPr>
      </w:pPr>
    </w:p>
    <w:p w14:paraId="0B9C85AC" w14:textId="77777777" w:rsidR="00E472F5" w:rsidRPr="00407DDC" w:rsidRDefault="00000000">
      <w:pPr>
        <w:snapToGrid w:val="0"/>
        <w:spacing w:line="400" w:lineRule="exact"/>
        <w:jc w:val="center"/>
        <w:outlineLvl w:val="0"/>
        <w:rPr>
          <w:rFonts w:ascii="宋体" w:hAnsi="宋体"/>
          <w:b/>
          <w:bCs/>
          <w:kern w:val="44"/>
          <w:sz w:val="36"/>
          <w:szCs w:val="36"/>
        </w:rPr>
      </w:pPr>
      <w:bookmarkStart w:id="589" w:name="_Toc96524006"/>
      <w:r w:rsidRPr="00407DDC">
        <w:rPr>
          <w:rFonts w:ascii="宋体" w:hAnsi="宋体" w:hint="eastAsia"/>
          <w:b/>
          <w:bCs/>
          <w:kern w:val="44"/>
          <w:sz w:val="36"/>
          <w:szCs w:val="36"/>
        </w:rPr>
        <w:br w:type="page"/>
      </w:r>
      <w:r w:rsidRPr="00407DDC">
        <w:rPr>
          <w:rFonts w:ascii="宋体" w:hAnsi="宋体" w:hint="eastAsia"/>
          <w:b/>
          <w:bCs/>
          <w:kern w:val="44"/>
          <w:sz w:val="36"/>
          <w:szCs w:val="36"/>
        </w:rPr>
        <w:lastRenderedPageBreak/>
        <w:t>第六章  投标文件格式</w:t>
      </w:r>
      <w:bookmarkEnd w:id="582"/>
      <w:bookmarkEnd w:id="583"/>
      <w:r w:rsidRPr="00407DDC">
        <w:rPr>
          <w:rFonts w:ascii="宋体" w:hAnsi="宋体" w:hint="eastAsia"/>
          <w:b/>
          <w:bCs/>
          <w:kern w:val="44"/>
          <w:sz w:val="36"/>
          <w:szCs w:val="36"/>
        </w:rPr>
        <w:t>（参考）</w:t>
      </w:r>
      <w:bookmarkEnd w:id="589"/>
    </w:p>
    <w:p w14:paraId="0EC0C917" w14:textId="77777777" w:rsidR="00E472F5" w:rsidRPr="00407DDC" w:rsidRDefault="00000000">
      <w:pPr>
        <w:snapToGrid w:val="0"/>
        <w:spacing w:line="400" w:lineRule="exact"/>
        <w:jc w:val="center"/>
        <w:rPr>
          <w:szCs w:val="21"/>
        </w:rPr>
      </w:pPr>
      <w:r w:rsidRPr="00407DDC">
        <w:rPr>
          <w:rFonts w:hint="eastAsia"/>
          <w:szCs w:val="21"/>
        </w:rPr>
        <w:t>（未提供格式的按招标文件规定编制）</w:t>
      </w:r>
    </w:p>
    <w:p w14:paraId="14EF3446" w14:textId="77777777" w:rsidR="00E472F5" w:rsidRPr="00407DDC" w:rsidRDefault="00E472F5">
      <w:pPr>
        <w:snapToGrid w:val="0"/>
        <w:spacing w:line="400" w:lineRule="exact"/>
        <w:rPr>
          <w:rFonts w:eastAsia="黑体"/>
          <w:sz w:val="20"/>
          <w:szCs w:val="20"/>
        </w:rPr>
      </w:pPr>
    </w:p>
    <w:p w14:paraId="37B52EC2" w14:textId="77777777" w:rsidR="00E472F5" w:rsidRPr="00407DDC" w:rsidRDefault="00000000">
      <w:pPr>
        <w:snapToGrid w:val="0"/>
        <w:spacing w:line="400" w:lineRule="exact"/>
        <w:jc w:val="center"/>
        <w:rPr>
          <w:sz w:val="32"/>
          <w:szCs w:val="32"/>
        </w:rPr>
      </w:pPr>
      <w:r w:rsidRPr="00407DDC">
        <w:rPr>
          <w:rFonts w:hint="eastAsia"/>
          <w:sz w:val="32"/>
          <w:szCs w:val="32"/>
        </w:rPr>
        <w:t>第一部分（设计方案招标）</w:t>
      </w:r>
    </w:p>
    <w:p w14:paraId="3CCF8D56" w14:textId="77777777" w:rsidR="00E472F5" w:rsidRPr="00407DDC" w:rsidRDefault="00000000">
      <w:pPr>
        <w:snapToGrid w:val="0"/>
        <w:spacing w:line="400" w:lineRule="exact"/>
        <w:jc w:val="center"/>
        <w:rPr>
          <w:sz w:val="32"/>
          <w:szCs w:val="32"/>
        </w:rPr>
      </w:pPr>
      <w:r w:rsidRPr="00407DDC">
        <w:rPr>
          <w:rFonts w:hint="eastAsia"/>
          <w:sz w:val="32"/>
          <w:szCs w:val="32"/>
        </w:rPr>
        <w:t>一、</w:t>
      </w:r>
      <w:proofErr w:type="gramStart"/>
      <w:r w:rsidRPr="00407DDC">
        <w:rPr>
          <w:rFonts w:hint="eastAsia"/>
          <w:sz w:val="32"/>
          <w:szCs w:val="32"/>
          <w:u w:val="single"/>
        </w:rPr>
        <w:t>标函标</w:t>
      </w:r>
      <w:proofErr w:type="gramEnd"/>
    </w:p>
    <w:p w14:paraId="016DF350" w14:textId="77777777" w:rsidR="00E472F5" w:rsidRPr="00407DDC" w:rsidRDefault="00000000">
      <w:pPr>
        <w:snapToGrid w:val="0"/>
        <w:spacing w:line="400" w:lineRule="exact"/>
        <w:jc w:val="center"/>
        <w:rPr>
          <w:rFonts w:cs="Courier New"/>
          <w:szCs w:val="21"/>
        </w:rPr>
      </w:pPr>
      <w:r w:rsidRPr="00407DDC">
        <w:rPr>
          <w:rFonts w:cs="Courier New" w:hint="eastAsia"/>
          <w:szCs w:val="21"/>
        </w:rPr>
        <w:t>正本或副本</w:t>
      </w:r>
    </w:p>
    <w:p w14:paraId="721BFA15" w14:textId="77777777" w:rsidR="00E472F5" w:rsidRPr="00407DDC" w:rsidRDefault="00E472F5">
      <w:pPr>
        <w:snapToGrid w:val="0"/>
        <w:spacing w:line="400" w:lineRule="exact"/>
        <w:jc w:val="center"/>
        <w:rPr>
          <w:rFonts w:cs="Courier New"/>
          <w:sz w:val="36"/>
          <w:szCs w:val="21"/>
        </w:rPr>
      </w:pPr>
    </w:p>
    <w:p w14:paraId="3655F669" w14:textId="77777777" w:rsidR="00E472F5" w:rsidRPr="00407DDC" w:rsidRDefault="00000000">
      <w:pPr>
        <w:snapToGrid w:val="0"/>
        <w:spacing w:line="400" w:lineRule="exact"/>
        <w:jc w:val="center"/>
        <w:rPr>
          <w:rFonts w:cs="Courier New"/>
          <w:sz w:val="36"/>
          <w:szCs w:val="36"/>
        </w:rPr>
      </w:pPr>
      <w:permStart w:id="818956660" w:edGrp="everyone"/>
      <w:r w:rsidRPr="00407DDC">
        <w:rPr>
          <w:rFonts w:cs="Courier New"/>
          <w:sz w:val="36"/>
          <w:szCs w:val="36"/>
          <w:u w:val="single"/>
        </w:rPr>
        <w:t xml:space="preserve">            </w:t>
      </w:r>
      <w:r w:rsidRPr="00407DDC">
        <w:rPr>
          <w:rFonts w:cs="Courier New" w:hint="eastAsia"/>
          <w:sz w:val="36"/>
          <w:szCs w:val="36"/>
        </w:rPr>
        <w:t>（项目名称）</w:t>
      </w:r>
      <w:permEnd w:id="818956660"/>
      <w:r w:rsidRPr="00407DDC">
        <w:rPr>
          <w:rFonts w:cs="Courier New" w:hint="eastAsia"/>
          <w:sz w:val="36"/>
          <w:szCs w:val="36"/>
        </w:rPr>
        <w:t>设计招标</w:t>
      </w:r>
    </w:p>
    <w:p w14:paraId="1ADAE60D" w14:textId="77777777" w:rsidR="00E472F5" w:rsidRPr="00407DDC" w:rsidRDefault="00E472F5">
      <w:pPr>
        <w:snapToGrid w:val="0"/>
        <w:spacing w:before="240" w:after="240" w:line="400" w:lineRule="exact"/>
        <w:jc w:val="center"/>
        <w:rPr>
          <w:rFonts w:cs="Courier New"/>
          <w:sz w:val="32"/>
          <w:szCs w:val="21"/>
        </w:rPr>
      </w:pPr>
    </w:p>
    <w:p w14:paraId="5AB83446" w14:textId="77777777" w:rsidR="00E472F5" w:rsidRPr="00407DDC" w:rsidRDefault="00E472F5">
      <w:pPr>
        <w:snapToGrid w:val="0"/>
        <w:spacing w:before="240" w:after="240" w:line="400" w:lineRule="exact"/>
        <w:jc w:val="center"/>
        <w:rPr>
          <w:rFonts w:cs="Courier New"/>
          <w:sz w:val="32"/>
          <w:szCs w:val="21"/>
        </w:rPr>
      </w:pPr>
    </w:p>
    <w:p w14:paraId="67BA3A11" w14:textId="77777777" w:rsidR="00E472F5" w:rsidRPr="00407DDC" w:rsidRDefault="00E472F5">
      <w:pPr>
        <w:snapToGrid w:val="0"/>
        <w:spacing w:before="240" w:after="240" w:line="400" w:lineRule="exact"/>
        <w:rPr>
          <w:rFonts w:cs="Courier New"/>
          <w:sz w:val="32"/>
          <w:szCs w:val="21"/>
        </w:rPr>
      </w:pPr>
    </w:p>
    <w:p w14:paraId="6E5299CE" w14:textId="77777777" w:rsidR="00E472F5" w:rsidRPr="00407DDC" w:rsidRDefault="00000000">
      <w:pPr>
        <w:snapToGrid w:val="0"/>
        <w:spacing w:line="360" w:lineRule="auto"/>
        <w:jc w:val="center"/>
        <w:rPr>
          <w:bCs/>
          <w:sz w:val="72"/>
          <w:szCs w:val="72"/>
        </w:rPr>
      </w:pPr>
      <w:r w:rsidRPr="00407DDC">
        <w:rPr>
          <w:rFonts w:hint="eastAsia"/>
          <w:bCs/>
          <w:sz w:val="72"/>
          <w:szCs w:val="72"/>
        </w:rPr>
        <w:t>投标文件</w:t>
      </w:r>
    </w:p>
    <w:p w14:paraId="71E368CC" w14:textId="77777777" w:rsidR="00E472F5" w:rsidRPr="00407DDC" w:rsidRDefault="00E472F5">
      <w:pPr>
        <w:snapToGrid w:val="0"/>
        <w:spacing w:line="400" w:lineRule="exact"/>
        <w:jc w:val="center"/>
        <w:rPr>
          <w:bCs/>
          <w:sz w:val="52"/>
          <w:szCs w:val="52"/>
        </w:rPr>
      </w:pPr>
    </w:p>
    <w:p w14:paraId="3C3848C7" w14:textId="77777777" w:rsidR="00E472F5" w:rsidRPr="00407DDC" w:rsidRDefault="00E472F5">
      <w:pPr>
        <w:snapToGrid w:val="0"/>
        <w:spacing w:line="400" w:lineRule="exact"/>
        <w:jc w:val="center"/>
        <w:rPr>
          <w:bCs/>
          <w:sz w:val="52"/>
          <w:szCs w:val="52"/>
        </w:rPr>
      </w:pPr>
    </w:p>
    <w:p w14:paraId="564CDF12" w14:textId="77777777" w:rsidR="00E472F5" w:rsidRPr="00407DDC" w:rsidRDefault="00E472F5">
      <w:pPr>
        <w:snapToGrid w:val="0"/>
        <w:spacing w:line="400" w:lineRule="exact"/>
        <w:jc w:val="center"/>
        <w:rPr>
          <w:bCs/>
          <w:sz w:val="52"/>
          <w:szCs w:val="52"/>
        </w:rPr>
      </w:pPr>
    </w:p>
    <w:p w14:paraId="5E169B24" w14:textId="77777777" w:rsidR="00E472F5" w:rsidRPr="00407DDC" w:rsidRDefault="00E472F5">
      <w:pPr>
        <w:snapToGrid w:val="0"/>
        <w:spacing w:line="400" w:lineRule="exact"/>
        <w:jc w:val="center"/>
        <w:rPr>
          <w:bCs/>
          <w:sz w:val="52"/>
          <w:szCs w:val="52"/>
        </w:rPr>
      </w:pPr>
    </w:p>
    <w:p w14:paraId="244A999C" w14:textId="77777777" w:rsidR="00E472F5" w:rsidRPr="00407DDC" w:rsidRDefault="00000000">
      <w:pPr>
        <w:snapToGrid w:val="0"/>
        <w:spacing w:before="120" w:after="120" w:line="400" w:lineRule="exact"/>
        <w:ind w:firstLineChars="200" w:firstLine="560"/>
        <w:rPr>
          <w:rFonts w:cs="Courier New"/>
          <w:sz w:val="28"/>
          <w:szCs w:val="28"/>
          <w:u w:val="single"/>
        </w:rPr>
      </w:pPr>
      <w:r w:rsidRPr="00407DDC">
        <w:rPr>
          <w:rFonts w:cs="Courier New" w:hint="eastAsia"/>
          <w:sz w:val="28"/>
          <w:szCs w:val="21"/>
        </w:rPr>
        <w:t>投</w:t>
      </w:r>
      <w:r w:rsidRPr="00407DDC">
        <w:rPr>
          <w:rFonts w:cs="Courier New"/>
          <w:sz w:val="28"/>
          <w:szCs w:val="21"/>
        </w:rPr>
        <w:t xml:space="preserve">  </w:t>
      </w:r>
      <w:r w:rsidRPr="00407DDC">
        <w:rPr>
          <w:rFonts w:cs="Courier New" w:hint="eastAsia"/>
          <w:sz w:val="28"/>
          <w:szCs w:val="21"/>
        </w:rPr>
        <w:t>标</w:t>
      </w:r>
      <w:r w:rsidRPr="00407DDC">
        <w:rPr>
          <w:rFonts w:cs="Courier New"/>
          <w:sz w:val="28"/>
          <w:szCs w:val="21"/>
        </w:rPr>
        <w:t xml:space="preserve">  </w:t>
      </w:r>
      <w:r w:rsidRPr="00407DDC">
        <w:rPr>
          <w:rFonts w:cs="Courier New" w:hint="eastAsia"/>
          <w:sz w:val="28"/>
          <w:szCs w:val="21"/>
        </w:rPr>
        <w:t>文</w:t>
      </w:r>
      <w:r w:rsidRPr="00407DDC">
        <w:rPr>
          <w:rFonts w:cs="Courier New"/>
          <w:sz w:val="28"/>
          <w:szCs w:val="21"/>
        </w:rPr>
        <w:t xml:space="preserve">  </w:t>
      </w:r>
      <w:r w:rsidRPr="00407DDC">
        <w:rPr>
          <w:rFonts w:cs="Courier New" w:hint="eastAsia"/>
          <w:sz w:val="28"/>
          <w:szCs w:val="21"/>
        </w:rPr>
        <w:t>件</w:t>
      </w:r>
      <w:r w:rsidRPr="00407DDC">
        <w:rPr>
          <w:rFonts w:cs="Courier New"/>
          <w:sz w:val="28"/>
          <w:szCs w:val="21"/>
        </w:rPr>
        <w:t xml:space="preserve">  </w:t>
      </w:r>
      <w:r w:rsidRPr="00407DDC">
        <w:rPr>
          <w:rFonts w:cs="Courier New" w:hint="eastAsia"/>
          <w:sz w:val="28"/>
          <w:szCs w:val="21"/>
        </w:rPr>
        <w:t>内</w:t>
      </w:r>
      <w:r w:rsidRPr="00407DDC">
        <w:rPr>
          <w:rFonts w:cs="Courier New"/>
          <w:sz w:val="28"/>
          <w:szCs w:val="21"/>
        </w:rPr>
        <w:t xml:space="preserve">  </w:t>
      </w:r>
      <w:r w:rsidRPr="00407DDC">
        <w:rPr>
          <w:rFonts w:cs="Courier New" w:hint="eastAsia"/>
          <w:sz w:val="28"/>
          <w:szCs w:val="21"/>
        </w:rPr>
        <w:t>容：</w:t>
      </w:r>
      <w:r w:rsidRPr="00407DDC">
        <w:rPr>
          <w:rFonts w:cs="Courier New" w:hint="eastAsia"/>
          <w:sz w:val="28"/>
          <w:szCs w:val="21"/>
          <w:u w:val="single"/>
        </w:rPr>
        <w:t xml:space="preserve">　</w:t>
      </w:r>
      <w:r w:rsidRPr="00407DDC">
        <w:rPr>
          <w:rFonts w:cs="Courier New"/>
          <w:sz w:val="28"/>
          <w:szCs w:val="21"/>
          <w:u w:val="single"/>
        </w:rPr>
        <w:t xml:space="preserve">   </w:t>
      </w:r>
      <w:proofErr w:type="gramStart"/>
      <w:r w:rsidRPr="00407DDC">
        <w:rPr>
          <w:rFonts w:hint="eastAsia"/>
          <w:sz w:val="32"/>
          <w:szCs w:val="32"/>
          <w:u w:val="single"/>
        </w:rPr>
        <w:t>标函标</w:t>
      </w:r>
      <w:proofErr w:type="gramEnd"/>
      <w:r w:rsidRPr="00407DDC">
        <w:rPr>
          <w:rFonts w:cs="Courier New"/>
          <w:sz w:val="28"/>
          <w:szCs w:val="28"/>
          <w:u w:val="single"/>
        </w:rPr>
        <w:t xml:space="preserve">    </w:t>
      </w:r>
      <w:r w:rsidRPr="00407DDC">
        <w:rPr>
          <w:rFonts w:cs="Courier New" w:hint="eastAsia"/>
          <w:sz w:val="28"/>
          <w:szCs w:val="28"/>
          <w:u w:val="single"/>
        </w:rPr>
        <w:t xml:space="preserve">    </w:t>
      </w:r>
      <w:r w:rsidRPr="00407DDC">
        <w:rPr>
          <w:rFonts w:cs="Courier New"/>
          <w:sz w:val="28"/>
          <w:szCs w:val="28"/>
          <w:u w:val="single"/>
        </w:rPr>
        <w:t xml:space="preserve">  </w:t>
      </w:r>
    </w:p>
    <w:p w14:paraId="5CF3ADDE" w14:textId="77777777" w:rsidR="00E472F5" w:rsidRPr="00407DDC" w:rsidRDefault="00000000">
      <w:pPr>
        <w:snapToGrid w:val="0"/>
        <w:spacing w:before="120" w:after="120" w:line="400" w:lineRule="exact"/>
        <w:ind w:firstLineChars="200" w:firstLine="560"/>
        <w:jc w:val="left"/>
        <w:rPr>
          <w:rFonts w:cs="Courier New"/>
          <w:sz w:val="28"/>
          <w:szCs w:val="28"/>
        </w:rPr>
      </w:pPr>
      <w:r w:rsidRPr="00407DDC">
        <w:rPr>
          <w:rFonts w:cs="Courier New" w:hint="eastAsia"/>
          <w:sz w:val="28"/>
          <w:szCs w:val="28"/>
        </w:rPr>
        <w:t>投</w:t>
      </w:r>
      <w:r w:rsidRPr="00407DDC">
        <w:rPr>
          <w:rFonts w:cs="Courier New"/>
          <w:sz w:val="28"/>
          <w:szCs w:val="28"/>
        </w:rPr>
        <w:t xml:space="preserve">        </w:t>
      </w:r>
      <w:r w:rsidRPr="00407DDC">
        <w:rPr>
          <w:rFonts w:cs="Courier New" w:hint="eastAsia"/>
          <w:sz w:val="28"/>
          <w:szCs w:val="28"/>
        </w:rPr>
        <w:t>标</w:t>
      </w:r>
      <w:r w:rsidRPr="00407DDC">
        <w:rPr>
          <w:rFonts w:cs="Courier New"/>
          <w:sz w:val="28"/>
          <w:szCs w:val="28"/>
        </w:rPr>
        <w:t xml:space="preserve">        </w:t>
      </w:r>
      <w:r w:rsidRPr="00407DDC">
        <w:rPr>
          <w:rFonts w:cs="Courier New" w:hint="eastAsia"/>
          <w:sz w:val="28"/>
          <w:szCs w:val="28"/>
        </w:rPr>
        <w:t>人</w:t>
      </w:r>
      <w:r w:rsidRPr="00407DDC">
        <w:rPr>
          <w:rFonts w:cs="Courier New"/>
          <w:sz w:val="28"/>
          <w:szCs w:val="28"/>
        </w:rPr>
        <w:t>:</w:t>
      </w:r>
      <w:permStart w:id="33123111" w:edGrp="everyone"/>
      <w:r w:rsidRPr="00407DDC">
        <w:rPr>
          <w:rFonts w:cs="Courier New"/>
          <w:sz w:val="28"/>
          <w:szCs w:val="28"/>
          <w:u w:val="single"/>
        </w:rPr>
        <w:t xml:space="preserve">       </w:t>
      </w:r>
      <w:r w:rsidRPr="00407DDC">
        <w:rPr>
          <w:rFonts w:cs="Courier New" w:hint="eastAsia"/>
          <w:sz w:val="28"/>
          <w:szCs w:val="28"/>
          <w:u w:val="single"/>
        </w:rPr>
        <w:t>（盖单位章）</w:t>
      </w:r>
      <w:r w:rsidRPr="00407DDC">
        <w:rPr>
          <w:rFonts w:cs="Courier New"/>
          <w:sz w:val="28"/>
          <w:szCs w:val="28"/>
          <w:u w:val="single"/>
        </w:rPr>
        <w:t xml:space="preserve">        </w:t>
      </w:r>
      <w:permEnd w:id="33123111"/>
    </w:p>
    <w:p w14:paraId="0B620055" w14:textId="77777777" w:rsidR="00E472F5" w:rsidRPr="00407DDC" w:rsidRDefault="00000000">
      <w:pPr>
        <w:snapToGrid w:val="0"/>
        <w:spacing w:before="120" w:after="120" w:line="400" w:lineRule="exact"/>
        <w:ind w:firstLineChars="200" w:firstLine="560"/>
        <w:rPr>
          <w:rFonts w:cs="Courier New"/>
          <w:sz w:val="28"/>
          <w:szCs w:val="28"/>
          <w:u w:val="single"/>
        </w:rPr>
      </w:pPr>
      <w:r w:rsidRPr="00407DDC">
        <w:rPr>
          <w:rFonts w:cs="Courier New" w:hint="eastAsia"/>
          <w:sz w:val="28"/>
          <w:szCs w:val="28"/>
        </w:rPr>
        <w:t>法定代表人或委托代理人：</w:t>
      </w:r>
      <w:permStart w:id="338776132" w:edGrp="everyone"/>
      <w:r w:rsidRPr="00407DDC">
        <w:rPr>
          <w:rFonts w:cs="Courier New"/>
          <w:sz w:val="28"/>
          <w:szCs w:val="28"/>
          <w:u w:val="single"/>
        </w:rPr>
        <w:t xml:space="preserve">     </w:t>
      </w:r>
      <w:r w:rsidRPr="00407DDC">
        <w:rPr>
          <w:rFonts w:cs="Courier New" w:hint="eastAsia"/>
          <w:sz w:val="28"/>
          <w:szCs w:val="28"/>
          <w:u w:val="single"/>
        </w:rPr>
        <w:t>（签字或盖章）</w:t>
      </w:r>
      <w:r w:rsidRPr="00407DDC">
        <w:rPr>
          <w:rFonts w:cs="Courier New"/>
          <w:sz w:val="28"/>
          <w:szCs w:val="28"/>
          <w:u w:val="single"/>
        </w:rPr>
        <w:t xml:space="preserve">       </w:t>
      </w:r>
    </w:p>
    <w:permEnd w:id="338776132"/>
    <w:p w14:paraId="49B378D2" w14:textId="77777777" w:rsidR="00E472F5" w:rsidRPr="00407DDC" w:rsidRDefault="00000000">
      <w:pPr>
        <w:snapToGrid w:val="0"/>
        <w:spacing w:before="120" w:after="120" w:line="400" w:lineRule="exact"/>
        <w:ind w:left="540"/>
        <w:rPr>
          <w:sz w:val="28"/>
          <w:szCs w:val="28"/>
        </w:rPr>
      </w:pPr>
      <w:r w:rsidRPr="00407DDC">
        <w:rPr>
          <w:rFonts w:hint="eastAsia"/>
          <w:sz w:val="28"/>
          <w:szCs w:val="28"/>
        </w:rPr>
        <w:t>日</w:t>
      </w:r>
      <w:r w:rsidRPr="00407DDC">
        <w:rPr>
          <w:sz w:val="28"/>
          <w:szCs w:val="28"/>
        </w:rPr>
        <w:t xml:space="preserve">                  </w:t>
      </w:r>
      <w:r w:rsidRPr="00407DDC">
        <w:rPr>
          <w:rFonts w:hint="eastAsia"/>
          <w:sz w:val="28"/>
          <w:szCs w:val="28"/>
        </w:rPr>
        <w:t>期：</w:t>
      </w:r>
      <w:permStart w:id="1725775955" w:edGrp="everyone"/>
      <w:r w:rsidRPr="00407DDC">
        <w:rPr>
          <w:sz w:val="28"/>
          <w:szCs w:val="28"/>
          <w:u w:val="single"/>
        </w:rPr>
        <w:t xml:space="preserve">          </w:t>
      </w:r>
      <w:permEnd w:id="1725775955"/>
      <w:r w:rsidRPr="00407DDC">
        <w:rPr>
          <w:rFonts w:hint="eastAsia"/>
          <w:sz w:val="28"/>
          <w:szCs w:val="28"/>
        </w:rPr>
        <w:t>年</w:t>
      </w:r>
      <w:permStart w:id="552301963" w:edGrp="everyone"/>
      <w:r w:rsidRPr="00407DDC">
        <w:rPr>
          <w:sz w:val="28"/>
          <w:szCs w:val="28"/>
          <w:u w:val="single"/>
        </w:rPr>
        <w:t xml:space="preserve">      </w:t>
      </w:r>
      <w:permEnd w:id="552301963"/>
      <w:r w:rsidRPr="00407DDC">
        <w:rPr>
          <w:rFonts w:hint="eastAsia"/>
          <w:sz w:val="28"/>
          <w:szCs w:val="28"/>
        </w:rPr>
        <w:t>月</w:t>
      </w:r>
      <w:permStart w:id="49483696" w:edGrp="everyone"/>
      <w:r w:rsidRPr="00407DDC">
        <w:rPr>
          <w:sz w:val="28"/>
          <w:szCs w:val="28"/>
          <w:u w:val="single"/>
        </w:rPr>
        <w:t xml:space="preserve">     </w:t>
      </w:r>
      <w:permEnd w:id="49483696"/>
      <w:r w:rsidRPr="00407DDC">
        <w:rPr>
          <w:rFonts w:hint="eastAsia"/>
          <w:sz w:val="28"/>
          <w:szCs w:val="28"/>
        </w:rPr>
        <w:t>日</w:t>
      </w:r>
    </w:p>
    <w:p w14:paraId="052EF61F" w14:textId="77777777" w:rsidR="00E472F5" w:rsidRPr="00407DDC" w:rsidRDefault="00E472F5">
      <w:pPr>
        <w:snapToGrid w:val="0"/>
        <w:spacing w:line="400" w:lineRule="exact"/>
        <w:jc w:val="center"/>
        <w:rPr>
          <w:sz w:val="36"/>
          <w:szCs w:val="36"/>
        </w:rPr>
      </w:pPr>
    </w:p>
    <w:p w14:paraId="75A4B0F7" w14:textId="77777777" w:rsidR="00E472F5" w:rsidRPr="00407DDC" w:rsidRDefault="00E472F5">
      <w:pPr>
        <w:snapToGrid w:val="0"/>
        <w:spacing w:line="400" w:lineRule="exact"/>
        <w:jc w:val="center"/>
        <w:rPr>
          <w:sz w:val="36"/>
          <w:szCs w:val="36"/>
        </w:rPr>
      </w:pPr>
    </w:p>
    <w:p w14:paraId="4A25EC4A" w14:textId="77777777" w:rsidR="00E472F5" w:rsidRPr="00407DDC" w:rsidRDefault="00E472F5">
      <w:pPr>
        <w:snapToGrid w:val="0"/>
        <w:spacing w:line="400" w:lineRule="exact"/>
        <w:jc w:val="center"/>
        <w:rPr>
          <w:sz w:val="36"/>
          <w:szCs w:val="36"/>
        </w:rPr>
      </w:pPr>
    </w:p>
    <w:p w14:paraId="2BE6B6C4" w14:textId="77777777" w:rsidR="00E472F5" w:rsidRPr="00407DDC" w:rsidRDefault="00E472F5">
      <w:pPr>
        <w:snapToGrid w:val="0"/>
        <w:spacing w:line="400" w:lineRule="exact"/>
        <w:jc w:val="center"/>
        <w:rPr>
          <w:sz w:val="36"/>
          <w:szCs w:val="36"/>
        </w:rPr>
      </w:pPr>
    </w:p>
    <w:p w14:paraId="4CFE358C" w14:textId="77777777" w:rsidR="00E472F5" w:rsidRPr="00407DDC" w:rsidRDefault="00E472F5">
      <w:pPr>
        <w:snapToGrid w:val="0"/>
        <w:spacing w:line="400" w:lineRule="exact"/>
        <w:jc w:val="center"/>
        <w:rPr>
          <w:sz w:val="36"/>
          <w:szCs w:val="36"/>
        </w:rPr>
      </w:pPr>
    </w:p>
    <w:p w14:paraId="4F592C7A" w14:textId="77777777" w:rsidR="00E472F5" w:rsidRPr="00407DDC" w:rsidRDefault="00E472F5">
      <w:pPr>
        <w:snapToGrid w:val="0"/>
        <w:spacing w:line="400" w:lineRule="exact"/>
        <w:jc w:val="center"/>
        <w:rPr>
          <w:sz w:val="36"/>
          <w:szCs w:val="36"/>
        </w:rPr>
      </w:pPr>
    </w:p>
    <w:p w14:paraId="2B0C1E63" w14:textId="77777777" w:rsidR="00E472F5" w:rsidRPr="00407DDC" w:rsidRDefault="00E472F5">
      <w:pPr>
        <w:snapToGrid w:val="0"/>
        <w:spacing w:line="400" w:lineRule="exact"/>
        <w:jc w:val="center"/>
        <w:rPr>
          <w:sz w:val="36"/>
          <w:szCs w:val="36"/>
        </w:rPr>
      </w:pPr>
    </w:p>
    <w:p w14:paraId="0AF67C2F" w14:textId="77777777" w:rsidR="00E472F5" w:rsidRPr="00407DDC" w:rsidRDefault="00E472F5">
      <w:pPr>
        <w:snapToGrid w:val="0"/>
        <w:spacing w:line="400" w:lineRule="exact"/>
        <w:jc w:val="center"/>
        <w:rPr>
          <w:sz w:val="36"/>
          <w:szCs w:val="36"/>
        </w:rPr>
      </w:pPr>
    </w:p>
    <w:p w14:paraId="2D06BDBD" w14:textId="77777777" w:rsidR="00E472F5" w:rsidRPr="00407DDC" w:rsidRDefault="00E472F5">
      <w:pPr>
        <w:snapToGrid w:val="0"/>
        <w:spacing w:line="400" w:lineRule="exact"/>
        <w:jc w:val="center"/>
        <w:rPr>
          <w:sz w:val="36"/>
          <w:szCs w:val="36"/>
        </w:rPr>
      </w:pPr>
    </w:p>
    <w:p w14:paraId="76A9CB02" w14:textId="77777777" w:rsidR="00E472F5" w:rsidRPr="00407DDC" w:rsidRDefault="00000000">
      <w:pPr>
        <w:snapToGrid w:val="0"/>
        <w:spacing w:line="400" w:lineRule="exact"/>
        <w:jc w:val="center"/>
        <w:rPr>
          <w:sz w:val="36"/>
          <w:szCs w:val="36"/>
        </w:rPr>
      </w:pPr>
      <w:r w:rsidRPr="00407DDC">
        <w:rPr>
          <w:rFonts w:hint="eastAsia"/>
          <w:sz w:val="36"/>
          <w:szCs w:val="36"/>
        </w:rPr>
        <w:t>目</w:t>
      </w:r>
      <w:r w:rsidRPr="00407DDC">
        <w:rPr>
          <w:sz w:val="36"/>
          <w:szCs w:val="36"/>
        </w:rPr>
        <w:t xml:space="preserve">   </w:t>
      </w:r>
      <w:r w:rsidRPr="00407DDC">
        <w:rPr>
          <w:rFonts w:hint="eastAsia"/>
          <w:sz w:val="36"/>
          <w:szCs w:val="36"/>
        </w:rPr>
        <w:t>录（</w:t>
      </w:r>
      <w:proofErr w:type="gramStart"/>
      <w:r w:rsidRPr="00407DDC">
        <w:rPr>
          <w:rFonts w:hint="eastAsia"/>
          <w:sz w:val="36"/>
          <w:szCs w:val="36"/>
        </w:rPr>
        <w:t>标函标</w:t>
      </w:r>
      <w:proofErr w:type="gramEnd"/>
      <w:r w:rsidRPr="00407DDC">
        <w:rPr>
          <w:rFonts w:hint="eastAsia"/>
          <w:sz w:val="36"/>
          <w:szCs w:val="36"/>
        </w:rPr>
        <w:t>）</w:t>
      </w:r>
    </w:p>
    <w:p w14:paraId="6ADDF346" w14:textId="77777777" w:rsidR="00E472F5" w:rsidRPr="00407DDC" w:rsidRDefault="00000000">
      <w:pPr>
        <w:snapToGrid w:val="0"/>
        <w:spacing w:line="400" w:lineRule="exact"/>
        <w:rPr>
          <w:szCs w:val="21"/>
        </w:rPr>
      </w:pPr>
      <w:r w:rsidRPr="00407DDC">
        <w:rPr>
          <w:szCs w:val="21"/>
        </w:rPr>
        <w:t>1</w:t>
      </w:r>
      <w:r w:rsidRPr="00407DDC">
        <w:rPr>
          <w:rFonts w:hint="eastAsia"/>
          <w:szCs w:val="21"/>
        </w:rPr>
        <w:t>、投标函</w:t>
      </w:r>
    </w:p>
    <w:p w14:paraId="5FCAC5D4" w14:textId="77777777" w:rsidR="00E472F5" w:rsidRPr="00407DDC" w:rsidRDefault="00000000">
      <w:pPr>
        <w:snapToGrid w:val="0"/>
        <w:spacing w:line="400" w:lineRule="exact"/>
        <w:rPr>
          <w:szCs w:val="21"/>
        </w:rPr>
      </w:pPr>
      <w:r w:rsidRPr="00407DDC">
        <w:rPr>
          <w:szCs w:val="21"/>
        </w:rPr>
        <w:t>2</w:t>
      </w:r>
      <w:r w:rsidRPr="00407DDC">
        <w:rPr>
          <w:rFonts w:hint="eastAsia"/>
          <w:szCs w:val="21"/>
        </w:rPr>
        <w:t>、法定代表人身份证明</w:t>
      </w:r>
    </w:p>
    <w:p w14:paraId="01144A89" w14:textId="77777777" w:rsidR="00E472F5" w:rsidRPr="00407DDC" w:rsidRDefault="00000000">
      <w:pPr>
        <w:snapToGrid w:val="0"/>
        <w:spacing w:line="400" w:lineRule="exact"/>
        <w:rPr>
          <w:szCs w:val="21"/>
        </w:rPr>
      </w:pPr>
      <w:r w:rsidRPr="00407DDC">
        <w:rPr>
          <w:szCs w:val="21"/>
        </w:rPr>
        <w:t>3</w:t>
      </w:r>
      <w:r w:rsidRPr="00407DDC">
        <w:rPr>
          <w:rFonts w:hint="eastAsia"/>
          <w:szCs w:val="21"/>
        </w:rPr>
        <w:t>、法定代表人授权委托书</w:t>
      </w:r>
    </w:p>
    <w:p w14:paraId="027C0832" w14:textId="77777777" w:rsidR="00E472F5" w:rsidRPr="00407DDC" w:rsidRDefault="00000000">
      <w:pPr>
        <w:snapToGrid w:val="0"/>
        <w:spacing w:line="400" w:lineRule="exact"/>
        <w:rPr>
          <w:szCs w:val="21"/>
        </w:rPr>
      </w:pPr>
      <w:r w:rsidRPr="00407DDC">
        <w:rPr>
          <w:szCs w:val="21"/>
        </w:rPr>
        <w:t>4</w:t>
      </w:r>
      <w:r w:rsidRPr="00407DDC">
        <w:rPr>
          <w:rFonts w:hint="eastAsia"/>
          <w:szCs w:val="21"/>
        </w:rPr>
        <w:t>、投标承诺书</w:t>
      </w:r>
    </w:p>
    <w:p w14:paraId="6B530FE6" w14:textId="77777777" w:rsidR="00E472F5" w:rsidRPr="00407DDC" w:rsidRDefault="00000000">
      <w:pPr>
        <w:snapToGrid w:val="0"/>
        <w:spacing w:line="400" w:lineRule="exact"/>
        <w:rPr>
          <w:szCs w:val="21"/>
        </w:rPr>
      </w:pPr>
      <w:r w:rsidRPr="00407DDC">
        <w:rPr>
          <w:rFonts w:hint="eastAsia"/>
          <w:szCs w:val="21"/>
        </w:rPr>
        <w:t>5</w:t>
      </w:r>
      <w:r w:rsidRPr="00407DDC">
        <w:rPr>
          <w:rFonts w:hint="eastAsia"/>
          <w:szCs w:val="21"/>
        </w:rPr>
        <w:t>、投标保证金</w:t>
      </w:r>
    </w:p>
    <w:p w14:paraId="6C95D68F" w14:textId="77777777" w:rsidR="00E472F5" w:rsidRPr="00407DDC" w:rsidRDefault="00000000">
      <w:pPr>
        <w:snapToGrid w:val="0"/>
        <w:spacing w:line="400" w:lineRule="exact"/>
        <w:rPr>
          <w:szCs w:val="21"/>
        </w:rPr>
      </w:pPr>
      <w:r w:rsidRPr="00407DDC">
        <w:rPr>
          <w:rFonts w:hint="eastAsia"/>
          <w:szCs w:val="21"/>
        </w:rPr>
        <w:t>6</w:t>
      </w:r>
      <w:r w:rsidRPr="00407DDC">
        <w:rPr>
          <w:rFonts w:hint="eastAsia"/>
          <w:szCs w:val="21"/>
        </w:rPr>
        <w:t>、项目设计班子人员承诺书；</w:t>
      </w:r>
    </w:p>
    <w:p w14:paraId="4B55221C" w14:textId="77777777" w:rsidR="00E472F5" w:rsidRPr="00407DDC" w:rsidRDefault="00000000">
      <w:pPr>
        <w:snapToGrid w:val="0"/>
        <w:spacing w:line="400" w:lineRule="exact"/>
        <w:rPr>
          <w:szCs w:val="21"/>
        </w:rPr>
      </w:pPr>
      <w:r w:rsidRPr="00407DDC">
        <w:rPr>
          <w:rFonts w:hint="eastAsia"/>
          <w:szCs w:val="21"/>
        </w:rPr>
        <w:t>7</w:t>
      </w:r>
      <w:r w:rsidRPr="00407DDC">
        <w:rPr>
          <w:rFonts w:hint="eastAsia"/>
          <w:szCs w:val="21"/>
        </w:rPr>
        <w:t>、设计服务质量承诺书</w:t>
      </w:r>
    </w:p>
    <w:p w14:paraId="1C0A773F" w14:textId="77777777" w:rsidR="00E472F5" w:rsidRPr="00407DDC" w:rsidRDefault="00000000">
      <w:pPr>
        <w:snapToGrid w:val="0"/>
        <w:spacing w:line="400" w:lineRule="exact"/>
        <w:rPr>
          <w:szCs w:val="21"/>
        </w:rPr>
      </w:pPr>
      <w:r w:rsidRPr="00407DDC">
        <w:rPr>
          <w:rFonts w:hint="eastAsia"/>
          <w:szCs w:val="21"/>
        </w:rPr>
        <w:t>8</w:t>
      </w:r>
      <w:r w:rsidRPr="00407DDC">
        <w:rPr>
          <w:rFonts w:hint="eastAsia"/>
          <w:szCs w:val="21"/>
        </w:rPr>
        <w:t>、拟派项目设计班子成员表；</w:t>
      </w:r>
      <w:r w:rsidRPr="00407DDC">
        <w:rPr>
          <w:rFonts w:hint="eastAsia"/>
          <w:szCs w:val="21"/>
        </w:rPr>
        <w:t xml:space="preserve"> </w:t>
      </w:r>
    </w:p>
    <w:p w14:paraId="588D7504" w14:textId="77777777" w:rsidR="00E472F5" w:rsidRPr="00407DDC" w:rsidRDefault="00000000">
      <w:pPr>
        <w:snapToGrid w:val="0"/>
        <w:spacing w:line="400" w:lineRule="exact"/>
        <w:rPr>
          <w:szCs w:val="21"/>
        </w:rPr>
      </w:pPr>
      <w:r w:rsidRPr="00407DDC">
        <w:rPr>
          <w:rFonts w:hint="eastAsia"/>
          <w:szCs w:val="21"/>
        </w:rPr>
        <w:t>9</w:t>
      </w:r>
      <w:r w:rsidRPr="00407DDC">
        <w:rPr>
          <w:rFonts w:hint="eastAsia"/>
          <w:szCs w:val="21"/>
        </w:rPr>
        <w:t>、项目设计班子人员简历表</w:t>
      </w:r>
    </w:p>
    <w:p w14:paraId="45CEFF15" w14:textId="77777777" w:rsidR="00E472F5" w:rsidRPr="00407DDC" w:rsidRDefault="00000000">
      <w:pPr>
        <w:snapToGrid w:val="0"/>
        <w:spacing w:line="400" w:lineRule="exact"/>
        <w:rPr>
          <w:szCs w:val="21"/>
        </w:rPr>
      </w:pPr>
      <w:r w:rsidRPr="00407DDC">
        <w:rPr>
          <w:rFonts w:hint="eastAsia"/>
          <w:szCs w:val="21"/>
        </w:rPr>
        <w:t>10</w:t>
      </w:r>
      <w:r w:rsidRPr="00407DDC">
        <w:rPr>
          <w:rFonts w:hint="eastAsia"/>
          <w:szCs w:val="21"/>
        </w:rPr>
        <w:t>、联合体协议书</w:t>
      </w:r>
    </w:p>
    <w:p w14:paraId="311CA04C" w14:textId="77777777" w:rsidR="00E472F5" w:rsidRPr="00407DDC" w:rsidRDefault="00000000">
      <w:pPr>
        <w:snapToGrid w:val="0"/>
        <w:spacing w:line="400" w:lineRule="exact"/>
        <w:rPr>
          <w:szCs w:val="21"/>
        </w:rPr>
      </w:pPr>
      <w:r w:rsidRPr="00407DDC">
        <w:rPr>
          <w:rFonts w:hint="eastAsia"/>
          <w:szCs w:val="21"/>
        </w:rPr>
        <w:t>11</w:t>
      </w:r>
      <w:r w:rsidRPr="00407DDC">
        <w:rPr>
          <w:rFonts w:hint="eastAsia"/>
          <w:szCs w:val="21"/>
        </w:rPr>
        <w:t>、中小企业扶持政策</w:t>
      </w:r>
    </w:p>
    <w:p w14:paraId="323E4B04" w14:textId="77777777" w:rsidR="00E472F5" w:rsidRPr="00407DDC" w:rsidRDefault="00000000">
      <w:pPr>
        <w:snapToGrid w:val="0"/>
        <w:spacing w:line="400" w:lineRule="exact"/>
        <w:rPr>
          <w:szCs w:val="21"/>
        </w:rPr>
      </w:pPr>
      <w:r w:rsidRPr="00407DDC">
        <w:rPr>
          <w:rFonts w:hint="eastAsia"/>
          <w:szCs w:val="21"/>
        </w:rPr>
        <w:t>12</w:t>
      </w:r>
      <w:r w:rsidRPr="00407DDC">
        <w:rPr>
          <w:rFonts w:hint="eastAsia"/>
          <w:szCs w:val="21"/>
        </w:rPr>
        <w:t>、近三年无行贿犯罪行为承诺书</w:t>
      </w:r>
    </w:p>
    <w:p w14:paraId="1AD0B644" w14:textId="77777777" w:rsidR="00E472F5" w:rsidRPr="00407DDC" w:rsidRDefault="00000000">
      <w:pPr>
        <w:snapToGrid w:val="0"/>
        <w:spacing w:line="400" w:lineRule="exact"/>
        <w:rPr>
          <w:szCs w:val="21"/>
        </w:rPr>
      </w:pPr>
      <w:r w:rsidRPr="00407DDC">
        <w:rPr>
          <w:szCs w:val="21"/>
        </w:rPr>
        <w:t>1</w:t>
      </w:r>
      <w:r w:rsidRPr="00407DDC">
        <w:rPr>
          <w:rFonts w:hint="eastAsia"/>
          <w:szCs w:val="21"/>
        </w:rPr>
        <w:t>3</w:t>
      </w:r>
      <w:r w:rsidRPr="00407DDC">
        <w:rPr>
          <w:rFonts w:hint="eastAsia"/>
          <w:szCs w:val="21"/>
        </w:rPr>
        <w:t>、投标人认为需要提供的其它内容（营业执照、资质证书、业绩、荣誉、相关设计人员的资格证明、相关证书等）</w:t>
      </w:r>
    </w:p>
    <w:p w14:paraId="53ED1210" w14:textId="77777777" w:rsidR="00E472F5" w:rsidRPr="00407DDC" w:rsidRDefault="00E472F5">
      <w:pPr>
        <w:snapToGrid w:val="0"/>
        <w:spacing w:line="400" w:lineRule="exact"/>
        <w:rPr>
          <w:szCs w:val="21"/>
        </w:rPr>
      </w:pPr>
    </w:p>
    <w:p w14:paraId="48DAD4F7" w14:textId="77777777" w:rsidR="00E472F5" w:rsidRPr="00407DDC" w:rsidRDefault="00E472F5">
      <w:pPr>
        <w:snapToGrid w:val="0"/>
        <w:spacing w:line="400" w:lineRule="exact"/>
        <w:textAlignment w:val="baseline"/>
        <w:rPr>
          <w:sz w:val="24"/>
          <w:szCs w:val="20"/>
        </w:rPr>
      </w:pPr>
    </w:p>
    <w:p w14:paraId="0E28E9D1" w14:textId="77777777" w:rsidR="00E472F5" w:rsidRPr="00407DDC" w:rsidRDefault="00E472F5">
      <w:pPr>
        <w:snapToGrid w:val="0"/>
        <w:spacing w:line="400" w:lineRule="exact"/>
        <w:textAlignment w:val="baseline"/>
        <w:rPr>
          <w:sz w:val="24"/>
          <w:szCs w:val="20"/>
        </w:rPr>
      </w:pPr>
    </w:p>
    <w:p w14:paraId="529EA17C" w14:textId="77777777" w:rsidR="00E472F5" w:rsidRPr="00407DDC" w:rsidRDefault="00E472F5">
      <w:pPr>
        <w:snapToGrid w:val="0"/>
        <w:spacing w:line="400" w:lineRule="exact"/>
        <w:textAlignment w:val="baseline"/>
        <w:rPr>
          <w:sz w:val="24"/>
          <w:szCs w:val="20"/>
        </w:rPr>
      </w:pPr>
    </w:p>
    <w:p w14:paraId="2AA5F27B" w14:textId="77777777" w:rsidR="00E472F5" w:rsidRPr="00407DDC" w:rsidRDefault="00000000">
      <w:pPr>
        <w:adjustRightInd w:val="0"/>
        <w:snapToGrid w:val="0"/>
        <w:spacing w:line="400" w:lineRule="exact"/>
        <w:rPr>
          <w:szCs w:val="23"/>
        </w:rPr>
      </w:pPr>
      <w:r w:rsidRPr="00407DDC">
        <w:rPr>
          <w:szCs w:val="23"/>
        </w:rPr>
        <w:t xml:space="preserve">            </w:t>
      </w:r>
    </w:p>
    <w:p w14:paraId="3B5429C2" w14:textId="77777777" w:rsidR="00E472F5" w:rsidRPr="00407DDC" w:rsidRDefault="00E472F5">
      <w:pPr>
        <w:adjustRightInd w:val="0"/>
        <w:snapToGrid w:val="0"/>
        <w:spacing w:line="400" w:lineRule="exact"/>
        <w:rPr>
          <w:szCs w:val="23"/>
        </w:rPr>
      </w:pPr>
    </w:p>
    <w:p w14:paraId="26D2BF7C" w14:textId="77777777" w:rsidR="00E472F5" w:rsidRPr="00407DDC" w:rsidRDefault="00E472F5">
      <w:pPr>
        <w:adjustRightInd w:val="0"/>
        <w:snapToGrid w:val="0"/>
        <w:spacing w:line="400" w:lineRule="exact"/>
        <w:rPr>
          <w:szCs w:val="23"/>
        </w:rPr>
      </w:pPr>
    </w:p>
    <w:p w14:paraId="7E08C0E0" w14:textId="77777777" w:rsidR="00E472F5" w:rsidRPr="00407DDC" w:rsidRDefault="00E472F5">
      <w:pPr>
        <w:adjustRightInd w:val="0"/>
        <w:snapToGrid w:val="0"/>
        <w:spacing w:line="400" w:lineRule="exact"/>
        <w:rPr>
          <w:szCs w:val="23"/>
        </w:rPr>
      </w:pPr>
    </w:p>
    <w:p w14:paraId="30DC407F" w14:textId="77777777" w:rsidR="00E472F5" w:rsidRPr="00407DDC" w:rsidRDefault="00E472F5">
      <w:pPr>
        <w:adjustRightInd w:val="0"/>
        <w:snapToGrid w:val="0"/>
        <w:spacing w:line="400" w:lineRule="exact"/>
        <w:rPr>
          <w:szCs w:val="23"/>
        </w:rPr>
      </w:pPr>
    </w:p>
    <w:p w14:paraId="0CA30A01" w14:textId="77777777" w:rsidR="00E472F5" w:rsidRPr="00407DDC" w:rsidRDefault="00E472F5">
      <w:pPr>
        <w:adjustRightInd w:val="0"/>
        <w:snapToGrid w:val="0"/>
        <w:spacing w:line="400" w:lineRule="exact"/>
        <w:rPr>
          <w:szCs w:val="23"/>
        </w:rPr>
      </w:pPr>
    </w:p>
    <w:p w14:paraId="65C36EE0" w14:textId="77777777" w:rsidR="00E472F5" w:rsidRPr="00407DDC" w:rsidRDefault="00E472F5">
      <w:pPr>
        <w:adjustRightInd w:val="0"/>
        <w:snapToGrid w:val="0"/>
        <w:spacing w:line="400" w:lineRule="exact"/>
        <w:rPr>
          <w:szCs w:val="23"/>
        </w:rPr>
      </w:pPr>
    </w:p>
    <w:p w14:paraId="15816F27" w14:textId="77777777" w:rsidR="00E472F5" w:rsidRPr="00407DDC" w:rsidRDefault="00E472F5">
      <w:pPr>
        <w:adjustRightInd w:val="0"/>
        <w:snapToGrid w:val="0"/>
        <w:spacing w:line="400" w:lineRule="exact"/>
        <w:rPr>
          <w:szCs w:val="23"/>
        </w:rPr>
      </w:pPr>
    </w:p>
    <w:p w14:paraId="2191F49A" w14:textId="77777777" w:rsidR="00E472F5" w:rsidRPr="00407DDC" w:rsidRDefault="00E472F5">
      <w:pPr>
        <w:adjustRightInd w:val="0"/>
        <w:snapToGrid w:val="0"/>
        <w:spacing w:line="400" w:lineRule="exact"/>
        <w:rPr>
          <w:sz w:val="24"/>
        </w:rPr>
      </w:pPr>
    </w:p>
    <w:p w14:paraId="77616BB8" w14:textId="77777777" w:rsidR="00E472F5" w:rsidRPr="00407DDC" w:rsidRDefault="00E472F5">
      <w:pPr>
        <w:adjustRightInd w:val="0"/>
        <w:snapToGrid w:val="0"/>
        <w:spacing w:line="400" w:lineRule="exact"/>
        <w:rPr>
          <w:sz w:val="24"/>
        </w:rPr>
      </w:pPr>
    </w:p>
    <w:p w14:paraId="6F6E5F63" w14:textId="77777777" w:rsidR="00E472F5" w:rsidRPr="00407DDC" w:rsidRDefault="00E472F5">
      <w:pPr>
        <w:adjustRightInd w:val="0"/>
        <w:snapToGrid w:val="0"/>
        <w:spacing w:line="400" w:lineRule="exact"/>
        <w:rPr>
          <w:sz w:val="24"/>
        </w:rPr>
      </w:pPr>
    </w:p>
    <w:p w14:paraId="784E4861" w14:textId="77777777" w:rsidR="00E472F5" w:rsidRPr="00407DDC" w:rsidRDefault="00E472F5">
      <w:pPr>
        <w:adjustRightInd w:val="0"/>
        <w:snapToGrid w:val="0"/>
        <w:spacing w:line="400" w:lineRule="exact"/>
        <w:rPr>
          <w:sz w:val="24"/>
        </w:rPr>
      </w:pPr>
    </w:p>
    <w:p w14:paraId="6E3BB556" w14:textId="77777777" w:rsidR="00E472F5" w:rsidRPr="00407DDC" w:rsidRDefault="00E472F5">
      <w:pPr>
        <w:adjustRightInd w:val="0"/>
        <w:snapToGrid w:val="0"/>
        <w:spacing w:line="400" w:lineRule="exact"/>
        <w:rPr>
          <w:sz w:val="24"/>
        </w:rPr>
      </w:pPr>
    </w:p>
    <w:p w14:paraId="03A88714" w14:textId="77777777" w:rsidR="00E472F5" w:rsidRPr="00407DDC" w:rsidRDefault="00E472F5">
      <w:pPr>
        <w:adjustRightInd w:val="0"/>
        <w:snapToGrid w:val="0"/>
        <w:spacing w:line="400" w:lineRule="exact"/>
        <w:rPr>
          <w:sz w:val="24"/>
        </w:rPr>
      </w:pPr>
    </w:p>
    <w:p w14:paraId="7352ADDB" w14:textId="77777777" w:rsidR="00E472F5" w:rsidRPr="00407DDC" w:rsidRDefault="00E472F5">
      <w:pPr>
        <w:adjustRightInd w:val="0"/>
        <w:snapToGrid w:val="0"/>
        <w:spacing w:line="400" w:lineRule="exact"/>
        <w:rPr>
          <w:b/>
          <w:sz w:val="24"/>
        </w:rPr>
      </w:pPr>
    </w:p>
    <w:p w14:paraId="45E48F1D" w14:textId="77777777" w:rsidR="00E472F5" w:rsidRPr="00407DDC" w:rsidRDefault="00000000">
      <w:pPr>
        <w:shd w:val="clear" w:color="auto" w:fill="FFFFFF"/>
        <w:snapToGrid w:val="0"/>
        <w:jc w:val="center"/>
        <w:rPr>
          <w:rFonts w:ascii="宋体" w:hAnsi="宋体"/>
          <w:b/>
          <w:sz w:val="30"/>
          <w:szCs w:val="30"/>
        </w:rPr>
      </w:pPr>
      <w:r w:rsidRPr="00407DDC">
        <w:rPr>
          <w:rFonts w:ascii="宋体" w:hAnsi="宋体" w:hint="eastAsia"/>
          <w:b/>
          <w:sz w:val="30"/>
          <w:szCs w:val="30"/>
        </w:rPr>
        <w:t>一、投标函</w:t>
      </w:r>
    </w:p>
    <w:p w14:paraId="6C531C61" w14:textId="77777777" w:rsidR="00E472F5" w:rsidRPr="00407DDC" w:rsidRDefault="00000000">
      <w:pPr>
        <w:shd w:val="clear" w:color="auto" w:fill="FFFFFF"/>
        <w:snapToGrid w:val="0"/>
        <w:spacing w:line="440" w:lineRule="exact"/>
        <w:rPr>
          <w:rFonts w:ascii="宋体" w:hAnsi="宋体"/>
          <w:szCs w:val="21"/>
        </w:rPr>
      </w:pPr>
      <w:permStart w:id="2089437545" w:edGrp="everyone"/>
      <w:r w:rsidRPr="00407DDC">
        <w:rPr>
          <w:rFonts w:ascii="宋体" w:hAnsi="宋体" w:hint="eastAsia"/>
          <w:szCs w:val="21"/>
          <w:u w:val="single"/>
        </w:rPr>
        <w:t xml:space="preserve">                        </w:t>
      </w:r>
      <w:r w:rsidRPr="00407DDC">
        <w:rPr>
          <w:rFonts w:ascii="宋体" w:hAnsi="宋体" w:hint="eastAsia"/>
          <w:szCs w:val="21"/>
        </w:rPr>
        <w:t>（招标人名称）</w:t>
      </w:r>
      <w:permEnd w:id="2089437545"/>
      <w:r w:rsidRPr="00407DDC">
        <w:rPr>
          <w:rFonts w:ascii="宋体" w:hAnsi="宋体" w:hint="eastAsia"/>
          <w:szCs w:val="21"/>
        </w:rPr>
        <w:t>：</w:t>
      </w:r>
    </w:p>
    <w:p w14:paraId="4B74B511" w14:textId="77777777" w:rsidR="00E472F5" w:rsidRPr="00407DDC" w:rsidRDefault="00E472F5">
      <w:pPr>
        <w:shd w:val="clear" w:color="auto" w:fill="FFFFFF"/>
        <w:snapToGrid w:val="0"/>
        <w:spacing w:line="440" w:lineRule="exact"/>
        <w:rPr>
          <w:rFonts w:ascii="宋体" w:hAnsi="宋体"/>
          <w:szCs w:val="21"/>
        </w:rPr>
      </w:pPr>
    </w:p>
    <w:p w14:paraId="57532285" w14:textId="77777777" w:rsidR="00E472F5" w:rsidRPr="00407DDC" w:rsidRDefault="00000000">
      <w:pPr>
        <w:shd w:val="clear" w:color="auto" w:fill="FFFFFF"/>
        <w:snapToGrid w:val="0"/>
        <w:spacing w:line="440" w:lineRule="exact"/>
        <w:ind w:firstLineChars="200" w:firstLine="420"/>
        <w:rPr>
          <w:rFonts w:ascii="宋体" w:hAnsi="宋体"/>
          <w:szCs w:val="21"/>
        </w:rPr>
      </w:pPr>
      <w:r w:rsidRPr="00407DDC">
        <w:rPr>
          <w:rFonts w:ascii="宋体" w:hAnsi="宋体" w:hint="eastAsia"/>
          <w:szCs w:val="21"/>
        </w:rPr>
        <w:t>1．我方已仔细研究了</w:t>
      </w:r>
      <w:permStart w:id="465312940" w:edGrp="everyone"/>
      <w:r w:rsidRPr="00407DDC">
        <w:rPr>
          <w:rFonts w:ascii="宋体" w:hAnsi="宋体" w:hint="eastAsia"/>
          <w:szCs w:val="21"/>
          <w:u w:val="single"/>
        </w:rPr>
        <w:t xml:space="preserve">          </w:t>
      </w:r>
      <w:r w:rsidRPr="00407DDC">
        <w:rPr>
          <w:rFonts w:ascii="宋体" w:hAnsi="宋体" w:hint="eastAsia"/>
          <w:szCs w:val="21"/>
        </w:rPr>
        <w:t>（项目名称）</w:t>
      </w:r>
      <w:permEnd w:id="465312940"/>
      <w:r w:rsidRPr="00407DDC">
        <w:rPr>
          <w:rFonts w:ascii="宋体" w:hAnsi="宋体" w:hint="eastAsia"/>
          <w:szCs w:val="21"/>
        </w:rPr>
        <w:t>招标文件的全部内容，按合同约定实施和完成方案设计，修补方案设计中的任何缺陷，方案设计质量达到</w:t>
      </w:r>
      <w:r w:rsidRPr="00407DDC">
        <w:rPr>
          <w:rFonts w:ascii="宋体" w:hAnsi="宋体" w:hint="eastAsia"/>
          <w:szCs w:val="21"/>
          <w:u w:val="single"/>
        </w:rPr>
        <w:t xml:space="preserve"> </w:t>
      </w:r>
      <w:r w:rsidRPr="00407DDC">
        <w:rPr>
          <w:rFonts w:ascii="宋体" w:hAnsi="宋体" w:hint="eastAsia"/>
          <w:szCs w:val="21"/>
        </w:rPr>
        <w:t>专家评审要求 。</w:t>
      </w:r>
    </w:p>
    <w:p w14:paraId="2B601DE3" w14:textId="77777777" w:rsidR="00E472F5" w:rsidRPr="00407DDC" w:rsidRDefault="00000000">
      <w:pPr>
        <w:shd w:val="clear" w:color="auto" w:fill="FFFFFF"/>
        <w:snapToGrid w:val="0"/>
        <w:spacing w:line="440" w:lineRule="exact"/>
        <w:ind w:firstLineChars="200" w:firstLine="420"/>
        <w:rPr>
          <w:rFonts w:ascii="宋体" w:hAnsi="宋体"/>
          <w:szCs w:val="21"/>
        </w:rPr>
      </w:pPr>
      <w:r w:rsidRPr="00407DDC">
        <w:rPr>
          <w:rFonts w:ascii="宋体" w:hAnsi="宋体" w:hint="eastAsia"/>
          <w:szCs w:val="21"/>
        </w:rPr>
        <w:t>2．我方承诺在招标文件规定的投标有效期内不修改、撤销投标文件。</w:t>
      </w:r>
    </w:p>
    <w:p w14:paraId="21675194" w14:textId="77777777" w:rsidR="00E472F5" w:rsidRPr="00407DDC" w:rsidRDefault="00000000">
      <w:pPr>
        <w:shd w:val="clear" w:color="auto" w:fill="FFFFFF"/>
        <w:snapToGrid w:val="0"/>
        <w:spacing w:line="440" w:lineRule="exact"/>
        <w:ind w:firstLineChars="200" w:firstLine="420"/>
        <w:rPr>
          <w:rFonts w:ascii="宋体" w:hAnsi="宋体"/>
          <w:szCs w:val="21"/>
        </w:rPr>
      </w:pPr>
      <w:r w:rsidRPr="00407DDC">
        <w:rPr>
          <w:rFonts w:ascii="宋体" w:hAnsi="宋体" w:hint="eastAsia"/>
          <w:szCs w:val="21"/>
        </w:rPr>
        <w:t>3．随同本投标函提交投标保证金一份，金额为人民币（大写）</w:t>
      </w:r>
      <w:r w:rsidRPr="00407DDC">
        <w:rPr>
          <w:rFonts w:ascii="宋体" w:hAnsi="宋体" w:hint="eastAsia"/>
          <w:szCs w:val="21"/>
          <w:u w:val="single"/>
        </w:rPr>
        <w:t xml:space="preserve">        </w:t>
      </w:r>
      <w:r w:rsidRPr="00407DDC">
        <w:rPr>
          <w:rFonts w:ascii="宋体" w:hAnsi="宋体" w:hint="eastAsia"/>
          <w:szCs w:val="21"/>
        </w:rPr>
        <w:t>（¥</w:t>
      </w:r>
      <w:r w:rsidRPr="00407DDC">
        <w:rPr>
          <w:rFonts w:ascii="宋体" w:hAnsi="宋体" w:hint="eastAsia"/>
          <w:szCs w:val="21"/>
          <w:u w:val="single"/>
        </w:rPr>
        <w:t xml:space="preserve">       </w:t>
      </w:r>
      <w:r w:rsidRPr="00407DDC">
        <w:rPr>
          <w:rFonts w:ascii="宋体" w:hAnsi="宋体" w:hint="eastAsia"/>
          <w:szCs w:val="21"/>
        </w:rPr>
        <w:t>）。</w:t>
      </w:r>
    </w:p>
    <w:p w14:paraId="13B15284" w14:textId="77777777" w:rsidR="00E472F5" w:rsidRPr="00407DDC" w:rsidRDefault="00000000">
      <w:pPr>
        <w:shd w:val="clear" w:color="auto" w:fill="FFFFFF"/>
        <w:snapToGrid w:val="0"/>
        <w:spacing w:line="440" w:lineRule="exact"/>
        <w:ind w:firstLineChars="200" w:firstLine="420"/>
        <w:rPr>
          <w:rFonts w:ascii="宋体" w:hAnsi="宋体"/>
          <w:szCs w:val="21"/>
        </w:rPr>
      </w:pPr>
      <w:r w:rsidRPr="00407DDC">
        <w:rPr>
          <w:rFonts w:ascii="宋体" w:hAnsi="宋体" w:hint="eastAsia"/>
          <w:szCs w:val="21"/>
        </w:rPr>
        <w:t>4．如我方设计方案入围：</w:t>
      </w:r>
    </w:p>
    <w:p w14:paraId="14B74AD4" w14:textId="77777777" w:rsidR="00E472F5" w:rsidRPr="00407DDC" w:rsidRDefault="00000000">
      <w:pPr>
        <w:shd w:val="clear" w:color="auto" w:fill="FFFFFF"/>
        <w:snapToGrid w:val="0"/>
        <w:spacing w:line="440" w:lineRule="exact"/>
        <w:ind w:firstLineChars="342" w:firstLine="718"/>
        <w:rPr>
          <w:rFonts w:ascii="宋体" w:hAnsi="宋体"/>
          <w:szCs w:val="21"/>
        </w:rPr>
      </w:pPr>
      <w:r w:rsidRPr="00407DDC">
        <w:rPr>
          <w:rFonts w:ascii="宋体" w:hAnsi="宋体" w:hint="eastAsia"/>
          <w:szCs w:val="21"/>
        </w:rPr>
        <w:t>（1）我方承诺在收到中标通知书后，在中标通知书规定的期限内与你方签订合同。</w:t>
      </w:r>
    </w:p>
    <w:p w14:paraId="56BE5552" w14:textId="77777777" w:rsidR="00E472F5" w:rsidRPr="00407DDC" w:rsidRDefault="00000000">
      <w:pPr>
        <w:shd w:val="clear" w:color="auto" w:fill="FFFFFF"/>
        <w:snapToGrid w:val="0"/>
        <w:spacing w:line="440" w:lineRule="exact"/>
        <w:ind w:firstLineChars="342" w:firstLine="718"/>
        <w:rPr>
          <w:rFonts w:ascii="宋体" w:hAnsi="宋体"/>
          <w:szCs w:val="21"/>
        </w:rPr>
      </w:pPr>
      <w:r w:rsidRPr="00407DDC">
        <w:rPr>
          <w:rFonts w:ascii="宋体" w:hAnsi="宋体" w:hint="eastAsia"/>
          <w:szCs w:val="21"/>
        </w:rPr>
        <w:t>（2）随同本投标函递交的投标函附录属于合同文件的组成部分。</w:t>
      </w:r>
    </w:p>
    <w:p w14:paraId="5EDC0E5E" w14:textId="77777777" w:rsidR="00E472F5" w:rsidRPr="00407DDC" w:rsidRDefault="00000000">
      <w:pPr>
        <w:shd w:val="clear" w:color="auto" w:fill="FFFFFF"/>
        <w:snapToGrid w:val="0"/>
        <w:spacing w:line="440" w:lineRule="exact"/>
        <w:ind w:firstLineChars="342" w:firstLine="718"/>
        <w:rPr>
          <w:rFonts w:ascii="宋体" w:hAnsi="宋体"/>
          <w:szCs w:val="21"/>
        </w:rPr>
      </w:pPr>
      <w:r w:rsidRPr="00407DDC">
        <w:rPr>
          <w:rFonts w:ascii="宋体" w:hAnsi="宋体" w:hint="eastAsia"/>
          <w:szCs w:val="21"/>
        </w:rPr>
        <w:t>（3）我方承诺按照招标文件规定向你方递交履约担保。</w:t>
      </w:r>
    </w:p>
    <w:p w14:paraId="3B201559" w14:textId="77777777" w:rsidR="00E472F5" w:rsidRPr="00407DDC" w:rsidRDefault="00000000">
      <w:pPr>
        <w:shd w:val="clear" w:color="auto" w:fill="FFFFFF"/>
        <w:snapToGrid w:val="0"/>
        <w:spacing w:line="440" w:lineRule="exact"/>
        <w:ind w:firstLineChars="342" w:firstLine="718"/>
        <w:rPr>
          <w:rFonts w:ascii="宋体" w:hAnsi="宋体"/>
          <w:szCs w:val="21"/>
        </w:rPr>
      </w:pPr>
      <w:r w:rsidRPr="00407DDC">
        <w:rPr>
          <w:rFonts w:ascii="宋体" w:hAnsi="宋体" w:hint="eastAsia"/>
          <w:szCs w:val="21"/>
        </w:rPr>
        <w:t>（4）我方承诺在合同约定的期限内完成并移交全部合同内容。</w:t>
      </w:r>
    </w:p>
    <w:p w14:paraId="58DFD212" w14:textId="77777777" w:rsidR="00E472F5" w:rsidRPr="00407DDC" w:rsidRDefault="00000000">
      <w:pPr>
        <w:spacing w:line="400" w:lineRule="exact"/>
        <w:ind w:firstLineChars="200" w:firstLine="420"/>
        <w:rPr>
          <w:rFonts w:ascii="宋体" w:hAnsi="宋体"/>
          <w:szCs w:val="21"/>
        </w:rPr>
      </w:pPr>
      <w:r w:rsidRPr="00407DDC">
        <w:rPr>
          <w:rFonts w:ascii="宋体" w:hAnsi="宋体" w:hint="eastAsia"/>
        </w:rPr>
        <w:t>5．我方在此声明：所递交的投标文件及有关资料内容完整、真实和准确，且不存在</w:t>
      </w:r>
      <w:r w:rsidRPr="00407DDC">
        <w:rPr>
          <w:rFonts w:ascii="宋体" w:hAnsi="宋体" w:hint="eastAsia"/>
          <w:szCs w:val="21"/>
        </w:rPr>
        <w:t>招标公告（投标邀请书）3.</w:t>
      </w:r>
      <w:r w:rsidRPr="00407DDC">
        <w:rPr>
          <w:rFonts w:ascii="宋体" w:hAnsi="宋体"/>
          <w:szCs w:val="21"/>
        </w:rPr>
        <w:t>5</w:t>
      </w:r>
      <w:r w:rsidRPr="00407DDC">
        <w:rPr>
          <w:rFonts w:ascii="宋体" w:hAnsi="宋体" w:hint="eastAsia"/>
          <w:szCs w:val="21"/>
        </w:rPr>
        <w:t>条</w:t>
      </w:r>
      <w:r w:rsidRPr="00407DDC">
        <w:rPr>
          <w:rFonts w:ascii="宋体" w:hAnsi="宋体" w:hint="eastAsia"/>
        </w:rPr>
        <w:t>、第二章“投标人须知”第1.4.2项和第1.4.3项规定的任何一种情形。</w:t>
      </w:r>
      <w:r w:rsidRPr="00407DDC">
        <w:rPr>
          <w:rFonts w:ascii="宋体" w:hAnsi="宋体" w:hint="eastAsia"/>
          <w:szCs w:val="21"/>
        </w:rPr>
        <w:t>如有虚假或不实之处，招标人有权取消我方的</w:t>
      </w:r>
      <w:r w:rsidR="003D7953" w:rsidRPr="00407DDC">
        <w:rPr>
          <w:rFonts w:ascii="宋体" w:hAnsi="宋体" w:hint="eastAsia"/>
          <w:szCs w:val="21"/>
        </w:rPr>
        <w:t>定标候选人</w:t>
      </w:r>
      <w:r w:rsidRPr="00407DDC">
        <w:rPr>
          <w:rFonts w:ascii="宋体" w:hAnsi="宋体" w:hint="eastAsia"/>
          <w:szCs w:val="21"/>
        </w:rPr>
        <w:t>或中标人资格，且我方承担被记入不良行为记录并被限制在黄山市投标等后果。</w:t>
      </w:r>
    </w:p>
    <w:p w14:paraId="1D8AD51B" w14:textId="77777777" w:rsidR="00E472F5" w:rsidRPr="00407DDC" w:rsidRDefault="00000000">
      <w:pPr>
        <w:spacing w:line="400" w:lineRule="exact"/>
        <w:ind w:firstLineChars="200" w:firstLine="420"/>
        <w:rPr>
          <w:rFonts w:ascii="宋体" w:hAnsi="宋体"/>
          <w:szCs w:val="21"/>
        </w:rPr>
      </w:pPr>
      <w:r w:rsidRPr="00407DDC">
        <w:rPr>
          <w:rFonts w:ascii="宋体" w:hAnsi="宋体"/>
          <w:szCs w:val="21"/>
        </w:rPr>
        <w:t>6.</w:t>
      </w:r>
      <w:r w:rsidRPr="00407DDC">
        <w:rPr>
          <w:rFonts w:ascii="宋体" w:hAnsi="宋体" w:hint="eastAsia"/>
          <w:szCs w:val="21"/>
        </w:rPr>
        <w:t>我方声明，上述承诺未尽事宜一切按招标文件要求执行。</w:t>
      </w:r>
    </w:p>
    <w:p w14:paraId="721E3B1B" w14:textId="77777777" w:rsidR="00E472F5" w:rsidRPr="00407DDC" w:rsidRDefault="00000000">
      <w:pPr>
        <w:spacing w:line="400" w:lineRule="exact"/>
        <w:ind w:firstLineChars="200" w:firstLine="420"/>
        <w:rPr>
          <w:rFonts w:ascii="宋体" w:hAnsi="宋体"/>
          <w:szCs w:val="21"/>
        </w:rPr>
      </w:pPr>
      <w:r w:rsidRPr="00407DDC">
        <w:rPr>
          <w:rFonts w:ascii="宋体" w:hAnsi="宋体"/>
          <w:szCs w:val="21"/>
        </w:rPr>
        <w:t>7</w:t>
      </w:r>
      <w:r w:rsidRPr="00407DDC">
        <w:rPr>
          <w:rFonts w:ascii="宋体" w:hAnsi="宋体" w:hint="eastAsia"/>
          <w:szCs w:val="21"/>
        </w:rPr>
        <w:t>.</w:t>
      </w:r>
      <w:permStart w:id="1917789702" w:edGrp="everyone"/>
      <w:r w:rsidRPr="00407DDC">
        <w:rPr>
          <w:u w:val="single"/>
        </w:rPr>
        <w:t xml:space="preserve">                                       </w:t>
      </w:r>
      <w:permEnd w:id="1917789702"/>
      <w:r w:rsidRPr="00407DDC">
        <w:rPr>
          <w:rFonts w:ascii="宋体" w:hAnsi="宋体" w:hint="eastAsia"/>
          <w:szCs w:val="21"/>
        </w:rPr>
        <w:t>（其他补充说明）。</w:t>
      </w:r>
    </w:p>
    <w:p w14:paraId="0CCE73E5" w14:textId="77777777" w:rsidR="00E472F5" w:rsidRPr="00407DDC" w:rsidRDefault="00E472F5">
      <w:pPr>
        <w:shd w:val="clear" w:color="auto" w:fill="FFFFFF"/>
        <w:snapToGrid w:val="0"/>
        <w:spacing w:line="440" w:lineRule="exact"/>
        <w:ind w:firstLineChars="200" w:firstLine="420"/>
        <w:rPr>
          <w:rFonts w:ascii="宋体" w:hAnsi="宋体"/>
          <w:szCs w:val="21"/>
        </w:rPr>
      </w:pPr>
    </w:p>
    <w:p w14:paraId="6740E00C"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投 标 人：</w:t>
      </w:r>
      <w:r w:rsidRPr="00407DDC">
        <w:rPr>
          <w:rFonts w:ascii="宋体" w:hAnsi="宋体" w:hint="eastAsia"/>
          <w:szCs w:val="21"/>
          <w:u w:val="single"/>
        </w:rPr>
        <w:t xml:space="preserve">                      </w:t>
      </w:r>
      <w:r w:rsidRPr="00407DDC">
        <w:rPr>
          <w:rFonts w:ascii="宋体" w:hAnsi="宋体" w:hint="eastAsia"/>
          <w:szCs w:val="21"/>
        </w:rPr>
        <w:t>（盖单位章）</w:t>
      </w:r>
    </w:p>
    <w:p w14:paraId="3EE00D9E"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法定代表人（或授权代表）：</w:t>
      </w:r>
      <w:r w:rsidRPr="00407DDC">
        <w:rPr>
          <w:rFonts w:ascii="宋体" w:hAnsi="宋体" w:hint="eastAsia"/>
          <w:szCs w:val="21"/>
          <w:u w:val="single"/>
        </w:rPr>
        <w:t xml:space="preserve">     </w:t>
      </w:r>
      <w:r w:rsidRPr="00407DDC">
        <w:rPr>
          <w:rFonts w:ascii="宋体" w:hAnsi="宋体" w:hint="eastAsia"/>
          <w:szCs w:val="21"/>
        </w:rPr>
        <w:t>（签字或盖章）</w:t>
      </w:r>
    </w:p>
    <w:p w14:paraId="34773766"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地址：</w:t>
      </w:r>
      <w:r w:rsidRPr="00407DDC">
        <w:rPr>
          <w:rFonts w:ascii="宋体" w:hAnsi="宋体" w:hint="eastAsia"/>
          <w:szCs w:val="21"/>
          <w:u w:val="single"/>
        </w:rPr>
        <w:t xml:space="preserve">                                     </w:t>
      </w:r>
    </w:p>
    <w:p w14:paraId="5C950517"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网址：</w:t>
      </w:r>
      <w:r w:rsidRPr="00407DDC">
        <w:rPr>
          <w:rFonts w:ascii="宋体" w:hAnsi="宋体" w:hint="eastAsia"/>
          <w:szCs w:val="21"/>
          <w:u w:val="single"/>
        </w:rPr>
        <w:t xml:space="preserve">                                     </w:t>
      </w:r>
    </w:p>
    <w:p w14:paraId="5BF136AB"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电话：</w:t>
      </w:r>
      <w:r w:rsidRPr="00407DDC">
        <w:rPr>
          <w:rFonts w:ascii="宋体" w:hAnsi="宋体" w:hint="eastAsia"/>
          <w:szCs w:val="21"/>
          <w:u w:val="single"/>
        </w:rPr>
        <w:t xml:space="preserve">                                     </w:t>
      </w:r>
    </w:p>
    <w:p w14:paraId="4FCB2CDD"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传真：</w:t>
      </w:r>
      <w:r w:rsidRPr="00407DDC">
        <w:rPr>
          <w:rFonts w:ascii="宋体" w:hAnsi="宋体" w:hint="eastAsia"/>
          <w:szCs w:val="21"/>
          <w:u w:val="single"/>
        </w:rPr>
        <w:t xml:space="preserve">                                     </w:t>
      </w:r>
    </w:p>
    <w:p w14:paraId="408505F5" w14:textId="77777777" w:rsidR="00E472F5" w:rsidRPr="00407DDC" w:rsidRDefault="00000000">
      <w:pPr>
        <w:shd w:val="clear" w:color="auto" w:fill="FFFFFF"/>
        <w:snapToGrid w:val="0"/>
        <w:spacing w:line="440" w:lineRule="exact"/>
        <w:ind w:firstLineChars="1750" w:firstLine="3675"/>
        <w:rPr>
          <w:rFonts w:ascii="宋体" w:hAnsi="宋体"/>
          <w:szCs w:val="21"/>
        </w:rPr>
      </w:pPr>
      <w:r w:rsidRPr="00407DDC">
        <w:rPr>
          <w:rFonts w:ascii="宋体" w:hAnsi="宋体" w:hint="eastAsia"/>
          <w:szCs w:val="21"/>
        </w:rPr>
        <w:t>邮政编码：</w:t>
      </w:r>
      <w:r w:rsidRPr="00407DDC">
        <w:rPr>
          <w:rFonts w:ascii="宋体" w:hAnsi="宋体" w:hint="eastAsia"/>
          <w:szCs w:val="21"/>
          <w:u w:val="single"/>
        </w:rPr>
        <w:t xml:space="preserve">                                 </w:t>
      </w:r>
    </w:p>
    <w:p w14:paraId="4A426284" w14:textId="77777777" w:rsidR="00E472F5" w:rsidRPr="00407DDC" w:rsidRDefault="00000000">
      <w:pPr>
        <w:shd w:val="clear" w:color="auto" w:fill="FFFFFF"/>
        <w:snapToGrid w:val="0"/>
        <w:spacing w:line="440" w:lineRule="exact"/>
        <w:ind w:firstLineChars="2400" w:firstLine="5040"/>
        <w:rPr>
          <w:rFonts w:ascii="宋体" w:hAnsi="宋体"/>
          <w:szCs w:val="21"/>
        </w:rPr>
      </w:pPr>
      <w:r w:rsidRPr="00407DDC">
        <w:rPr>
          <w:rFonts w:ascii="宋体" w:hAnsi="宋体" w:hint="eastAsia"/>
          <w:szCs w:val="21"/>
          <w:u w:val="single"/>
        </w:rPr>
        <w:t xml:space="preserve">        </w:t>
      </w:r>
      <w:r w:rsidRPr="00407DDC">
        <w:rPr>
          <w:rFonts w:ascii="宋体" w:hAnsi="宋体" w:hint="eastAsia"/>
          <w:szCs w:val="21"/>
        </w:rPr>
        <w:t>年</w:t>
      </w:r>
      <w:r w:rsidRPr="00407DDC">
        <w:rPr>
          <w:rFonts w:ascii="宋体" w:hAnsi="宋体" w:hint="eastAsia"/>
          <w:szCs w:val="21"/>
          <w:u w:val="single"/>
        </w:rPr>
        <w:t xml:space="preserve">        </w:t>
      </w:r>
      <w:r w:rsidRPr="00407DDC">
        <w:rPr>
          <w:rFonts w:ascii="宋体" w:hAnsi="宋体" w:hint="eastAsia"/>
          <w:szCs w:val="21"/>
        </w:rPr>
        <w:t>月</w:t>
      </w:r>
      <w:r w:rsidRPr="00407DDC">
        <w:rPr>
          <w:rFonts w:ascii="宋体" w:hAnsi="宋体" w:hint="eastAsia"/>
          <w:szCs w:val="21"/>
          <w:u w:val="single"/>
        </w:rPr>
        <w:t xml:space="preserve">        </w:t>
      </w:r>
      <w:r w:rsidRPr="00407DDC">
        <w:rPr>
          <w:rFonts w:ascii="宋体" w:hAnsi="宋体" w:hint="eastAsia"/>
          <w:szCs w:val="21"/>
        </w:rPr>
        <w:t>日</w:t>
      </w:r>
    </w:p>
    <w:p w14:paraId="6FCA4BF9" w14:textId="77777777" w:rsidR="00E472F5" w:rsidRPr="00407DDC" w:rsidRDefault="00E472F5">
      <w:pPr>
        <w:shd w:val="clear" w:color="auto" w:fill="FFFFFF"/>
        <w:snapToGrid w:val="0"/>
        <w:spacing w:beforeLines="50" w:before="156" w:afterLines="50" w:after="156" w:line="440" w:lineRule="exact"/>
        <w:ind w:firstLineChars="200" w:firstLine="402"/>
        <w:rPr>
          <w:rFonts w:ascii="宋体" w:hAnsi="宋体"/>
          <w:b/>
          <w:sz w:val="20"/>
          <w:szCs w:val="20"/>
        </w:rPr>
      </w:pPr>
    </w:p>
    <w:p w14:paraId="3ED1907C" w14:textId="77777777" w:rsidR="00E472F5" w:rsidRPr="00407DDC" w:rsidRDefault="00E472F5">
      <w:pPr>
        <w:shd w:val="clear" w:color="auto" w:fill="FFFFFF"/>
        <w:snapToGrid w:val="0"/>
        <w:spacing w:beforeLines="50" w:before="156" w:afterLines="50" w:after="156" w:line="440" w:lineRule="exact"/>
        <w:ind w:firstLineChars="200" w:firstLine="402"/>
        <w:rPr>
          <w:rFonts w:ascii="宋体" w:hAnsi="宋体"/>
          <w:b/>
          <w:sz w:val="20"/>
          <w:szCs w:val="20"/>
        </w:rPr>
      </w:pPr>
    </w:p>
    <w:p w14:paraId="08A0B6CC" w14:textId="77777777" w:rsidR="00E472F5" w:rsidRPr="00407DDC" w:rsidRDefault="00E472F5">
      <w:pPr>
        <w:adjustRightInd w:val="0"/>
        <w:snapToGrid w:val="0"/>
        <w:spacing w:line="400" w:lineRule="exact"/>
        <w:rPr>
          <w:sz w:val="24"/>
        </w:rPr>
      </w:pPr>
    </w:p>
    <w:p w14:paraId="18916A1B" w14:textId="77777777" w:rsidR="00E472F5" w:rsidRPr="00407DDC" w:rsidRDefault="00E472F5">
      <w:pPr>
        <w:adjustRightInd w:val="0"/>
        <w:snapToGrid w:val="0"/>
        <w:spacing w:line="400" w:lineRule="exact"/>
        <w:rPr>
          <w:sz w:val="24"/>
        </w:rPr>
      </w:pPr>
    </w:p>
    <w:p w14:paraId="1DA057EA" w14:textId="77777777" w:rsidR="00E472F5" w:rsidRPr="00407DDC" w:rsidRDefault="00000000">
      <w:pPr>
        <w:snapToGrid w:val="0"/>
        <w:spacing w:after="100" w:afterAutospacing="1" w:line="400" w:lineRule="exact"/>
        <w:jc w:val="center"/>
        <w:rPr>
          <w:b/>
          <w:sz w:val="32"/>
          <w:szCs w:val="32"/>
        </w:rPr>
      </w:pPr>
      <w:r w:rsidRPr="00407DDC">
        <w:rPr>
          <w:rFonts w:hint="eastAsia"/>
          <w:b/>
          <w:sz w:val="32"/>
          <w:szCs w:val="32"/>
        </w:rPr>
        <w:t>二、法定代表人身份证明</w:t>
      </w:r>
    </w:p>
    <w:p w14:paraId="2B597823" w14:textId="77777777" w:rsidR="00E472F5" w:rsidRPr="00407DDC" w:rsidRDefault="00000000">
      <w:pPr>
        <w:snapToGrid w:val="0"/>
        <w:spacing w:line="400" w:lineRule="exact"/>
        <w:ind w:firstLineChars="200" w:firstLine="480"/>
        <w:rPr>
          <w:sz w:val="24"/>
          <w:u w:val="single"/>
        </w:rPr>
      </w:pPr>
      <w:r w:rsidRPr="00407DDC">
        <w:rPr>
          <w:rFonts w:hint="eastAsia"/>
          <w:sz w:val="24"/>
        </w:rPr>
        <w:t>单位名称：</w:t>
      </w:r>
      <w:r w:rsidRPr="00407DDC">
        <w:rPr>
          <w:sz w:val="24"/>
          <w:u w:val="single"/>
        </w:rPr>
        <w:t xml:space="preserve">                                                            </w:t>
      </w:r>
    </w:p>
    <w:p w14:paraId="22629F2C" w14:textId="77777777" w:rsidR="00E472F5" w:rsidRPr="00407DDC" w:rsidRDefault="00E472F5">
      <w:pPr>
        <w:snapToGrid w:val="0"/>
        <w:spacing w:line="400" w:lineRule="exact"/>
        <w:ind w:firstLineChars="200" w:firstLine="480"/>
        <w:rPr>
          <w:sz w:val="24"/>
        </w:rPr>
      </w:pPr>
    </w:p>
    <w:p w14:paraId="3C812743" w14:textId="77777777" w:rsidR="00E472F5" w:rsidRPr="00407DDC" w:rsidRDefault="00000000">
      <w:pPr>
        <w:snapToGrid w:val="0"/>
        <w:spacing w:line="400" w:lineRule="exact"/>
        <w:ind w:firstLineChars="200" w:firstLine="480"/>
        <w:rPr>
          <w:sz w:val="24"/>
          <w:u w:val="single"/>
        </w:rPr>
      </w:pPr>
      <w:r w:rsidRPr="00407DDC">
        <w:rPr>
          <w:rFonts w:hint="eastAsia"/>
          <w:sz w:val="24"/>
        </w:rPr>
        <w:t>地</w:t>
      </w:r>
      <w:r w:rsidRPr="00407DDC">
        <w:rPr>
          <w:sz w:val="24"/>
        </w:rPr>
        <w:t xml:space="preserve">    </w:t>
      </w:r>
      <w:r w:rsidRPr="00407DDC">
        <w:rPr>
          <w:rFonts w:hint="eastAsia"/>
          <w:sz w:val="24"/>
        </w:rPr>
        <w:t>址：</w:t>
      </w:r>
      <w:r w:rsidRPr="00407DDC">
        <w:rPr>
          <w:sz w:val="24"/>
          <w:u w:val="single"/>
        </w:rPr>
        <w:t xml:space="preserve">                                                            </w:t>
      </w:r>
    </w:p>
    <w:p w14:paraId="41CC0BBB" w14:textId="77777777" w:rsidR="00E472F5" w:rsidRPr="00407DDC" w:rsidRDefault="00E472F5">
      <w:pPr>
        <w:snapToGrid w:val="0"/>
        <w:spacing w:line="400" w:lineRule="exact"/>
        <w:ind w:firstLineChars="200" w:firstLine="480"/>
        <w:rPr>
          <w:sz w:val="24"/>
        </w:rPr>
      </w:pPr>
    </w:p>
    <w:p w14:paraId="4BEAEF55" w14:textId="77777777" w:rsidR="00E472F5" w:rsidRPr="00407DDC" w:rsidRDefault="00000000">
      <w:pPr>
        <w:snapToGrid w:val="0"/>
        <w:spacing w:line="400" w:lineRule="exact"/>
        <w:ind w:firstLineChars="200" w:firstLine="480"/>
        <w:rPr>
          <w:sz w:val="24"/>
          <w:u w:val="single"/>
        </w:rPr>
      </w:pPr>
      <w:r w:rsidRPr="00407DDC">
        <w:rPr>
          <w:rFonts w:hint="eastAsia"/>
          <w:sz w:val="24"/>
        </w:rPr>
        <w:t>姓</w:t>
      </w:r>
      <w:r w:rsidRPr="00407DDC">
        <w:rPr>
          <w:sz w:val="24"/>
        </w:rPr>
        <w:t xml:space="preserve">    </w:t>
      </w:r>
      <w:r w:rsidRPr="00407DDC">
        <w:rPr>
          <w:rFonts w:hint="eastAsia"/>
          <w:sz w:val="24"/>
        </w:rPr>
        <w:t>名：</w:t>
      </w:r>
      <w:r w:rsidRPr="00407DDC">
        <w:rPr>
          <w:sz w:val="24"/>
          <w:u w:val="single"/>
        </w:rPr>
        <w:t xml:space="preserve">           </w:t>
      </w:r>
      <w:r w:rsidRPr="00407DDC">
        <w:rPr>
          <w:sz w:val="24"/>
          <w:u w:val="single"/>
        </w:rPr>
        <w:tab/>
        <w:t xml:space="preserve">  </w:t>
      </w:r>
      <w:r w:rsidRPr="00407DDC">
        <w:rPr>
          <w:sz w:val="24"/>
        </w:rPr>
        <w:t xml:space="preserve">  </w:t>
      </w:r>
      <w:r w:rsidRPr="00407DDC">
        <w:rPr>
          <w:sz w:val="24"/>
        </w:rPr>
        <w:tab/>
      </w:r>
      <w:r w:rsidRPr="00407DDC">
        <w:rPr>
          <w:rFonts w:hint="eastAsia"/>
          <w:sz w:val="24"/>
        </w:rPr>
        <w:t>性别：</w:t>
      </w:r>
      <w:r w:rsidRPr="00407DDC">
        <w:rPr>
          <w:sz w:val="24"/>
          <w:u w:val="single"/>
        </w:rPr>
        <w:t xml:space="preserve">         </w:t>
      </w:r>
      <w:r w:rsidRPr="00407DDC">
        <w:rPr>
          <w:sz w:val="24"/>
        </w:rPr>
        <w:t xml:space="preserve">   </w:t>
      </w:r>
      <w:r w:rsidRPr="00407DDC">
        <w:rPr>
          <w:sz w:val="24"/>
        </w:rPr>
        <w:tab/>
      </w:r>
      <w:r w:rsidRPr="00407DDC">
        <w:rPr>
          <w:rFonts w:hint="eastAsia"/>
          <w:sz w:val="24"/>
        </w:rPr>
        <w:t>职务：</w:t>
      </w:r>
      <w:r w:rsidRPr="00407DDC">
        <w:rPr>
          <w:sz w:val="24"/>
          <w:u w:val="single"/>
        </w:rPr>
        <w:t xml:space="preserve">            </w:t>
      </w:r>
    </w:p>
    <w:p w14:paraId="0EEC6706" w14:textId="77777777" w:rsidR="00E472F5" w:rsidRPr="00407DDC" w:rsidRDefault="00E472F5">
      <w:pPr>
        <w:snapToGrid w:val="0"/>
        <w:spacing w:line="400" w:lineRule="exact"/>
        <w:ind w:firstLineChars="200" w:firstLine="480"/>
        <w:rPr>
          <w:sz w:val="24"/>
        </w:rPr>
      </w:pPr>
    </w:p>
    <w:p w14:paraId="1E390E2C" w14:textId="77777777" w:rsidR="00E472F5" w:rsidRPr="00407DDC" w:rsidRDefault="00000000">
      <w:pPr>
        <w:snapToGrid w:val="0"/>
        <w:spacing w:line="400" w:lineRule="exact"/>
        <w:ind w:firstLineChars="200" w:firstLine="480"/>
        <w:rPr>
          <w:sz w:val="24"/>
        </w:rPr>
      </w:pPr>
      <w:r w:rsidRPr="00407DDC">
        <w:rPr>
          <w:rFonts w:hint="eastAsia"/>
          <w:sz w:val="24"/>
        </w:rPr>
        <w:t>身份证号码：</w:t>
      </w:r>
      <w:r w:rsidRPr="00407DDC">
        <w:rPr>
          <w:sz w:val="24"/>
          <w:u w:val="single"/>
        </w:rPr>
        <w:t xml:space="preserve">                                                           </w:t>
      </w:r>
    </w:p>
    <w:p w14:paraId="0DE18248" w14:textId="77777777" w:rsidR="00E472F5" w:rsidRPr="00407DDC" w:rsidRDefault="00E472F5">
      <w:pPr>
        <w:snapToGrid w:val="0"/>
        <w:spacing w:line="400" w:lineRule="exact"/>
        <w:ind w:firstLineChars="200" w:firstLine="480"/>
        <w:rPr>
          <w:sz w:val="24"/>
        </w:rPr>
      </w:pPr>
    </w:p>
    <w:p w14:paraId="1F4FC4E6" w14:textId="77777777" w:rsidR="00E472F5" w:rsidRPr="00407DDC" w:rsidRDefault="00000000">
      <w:pPr>
        <w:snapToGrid w:val="0"/>
        <w:spacing w:line="400" w:lineRule="exact"/>
        <w:ind w:firstLineChars="200" w:firstLine="480"/>
        <w:rPr>
          <w:sz w:val="24"/>
        </w:rPr>
      </w:pPr>
      <w:r w:rsidRPr="00407DDC">
        <w:rPr>
          <w:rFonts w:hint="eastAsia"/>
          <w:sz w:val="24"/>
        </w:rPr>
        <w:t>系</w:t>
      </w:r>
      <w:r w:rsidRPr="00407DDC">
        <w:rPr>
          <w:sz w:val="24"/>
          <w:u w:val="single"/>
        </w:rPr>
        <w:t xml:space="preserve">                      </w:t>
      </w:r>
      <w:r w:rsidRPr="00407DDC">
        <w:rPr>
          <w:rFonts w:hint="eastAsia"/>
          <w:sz w:val="24"/>
        </w:rPr>
        <w:t>的法定代表人。</w:t>
      </w:r>
    </w:p>
    <w:p w14:paraId="52415CA2" w14:textId="77777777" w:rsidR="00E472F5" w:rsidRPr="00407DDC" w:rsidRDefault="00E472F5">
      <w:pPr>
        <w:snapToGrid w:val="0"/>
        <w:spacing w:line="400" w:lineRule="exact"/>
        <w:rPr>
          <w:sz w:val="24"/>
        </w:rPr>
      </w:pPr>
    </w:p>
    <w:p w14:paraId="308B8BB8" w14:textId="77777777" w:rsidR="00E472F5" w:rsidRPr="00407DDC" w:rsidRDefault="00000000">
      <w:pPr>
        <w:snapToGrid w:val="0"/>
        <w:spacing w:line="400" w:lineRule="exact"/>
        <w:ind w:firstLineChars="200" w:firstLine="480"/>
        <w:rPr>
          <w:sz w:val="24"/>
        </w:rPr>
      </w:pPr>
      <w:r w:rsidRPr="00407DDC">
        <w:rPr>
          <w:rFonts w:hint="eastAsia"/>
          <w:sz w:val="24"/>
        </w:rPr>
        <w:t>特此证明。</w:t>
      </w:r>
    </w:p>
    <w:p w14:paraId="747BD5A7" w14:textId="77777777" w:rsidR="00E472F5" w:rsidRPr="00407DDC" w:rsidRDefault="00E472F5">
      <w:pPr>
        <w:snapToGrid w:val="0"/>
        <w:spacing w:line="400" w:lineRule="exact"/>
        <w:rPr>
          <w:sz w:val="24"/>
        </w:rPr>
      </w:pPr>
    </w:p>
    <w:p w14:paraId="4DC05044" w14:textId="77777777" w:rsidR="00E472F5" w:rsidRPr="00407DDC" w:rsidRDefault="00E472F5">
      <w:pPr>
        <w:snapToGrid w:val="0"/>
        <w:spacing w:line="400" w:lineRule="exact"/>
        <w:rPr>
          <w:sz w:val="24"/>
        </w:rPr>
      </w:pPr>
    </w:p>
    <w:p w14:paraId="65D4306B" w14:textId="77777777" w:rsidR="00E472F5" w:rsidRPr="00407DDC" w:rsidRDefault="00E472F5">
      <w:pPr>
        <w:snapToGrid w:val="0"/>
        <w:spacing w:line="400" w:lineRule="exact"/>
        <w:rPr>
          <w:sz w:val="24"/>
        </w:rPr>
      </w:pPr>
    </w:p>
    <w:p w14:paraId="18527268" w14:textId="77777777" w:rsidR="00E472F5" w:rsidRPr="00407DDC" w:rsidRDefault="00E472F5">
      <w:pPr>
        <w:snapToGrid w:val="0"/>
        <w:spacing w:line="400" w:lineRule="exact"/>
        <w:rPr>
          <w:sz w:val="24"/>
        </w:rPr>
      </w:pPr>
    </w:p>
    <w:p w14:paraId="2DFBCB16" w14:textId="77777777" w:rsidR="00E472F5" w:rsidRPr="00407DDC" w:rsidRDefault="00000000">
      <w:pPr>
        <w:snapToGrid w:val="0"/>
        <w:spacing w:line="400" w:lineRule="exact"/>
        <w:ind w:firstLineChars="950" w:firstLine="2280"/>
        <w:rPr>
          <w:sz w:val="24"/>
          <w:u w:val="single"/>
        </w:rPr>
      </w:pPr>
      <w:r w:rsidRPr="00407DDC">
        <w:rPr>
          <w:rFonts w:hint="eastAsia"/>
          <w:sz w:val="24"/>
        </w:rPr>
        <w:t>投标人：</w:t>
      </w:r>
      <w:r w:rsidRPr="00407DDC">
        <w:rPr>
          <w:sz w:val="24"/>
          <w:u w:val="single"/>
        </w:rPr>
        <w:t xml:space="preserve">            </w:t>
      </w:r>
      <w:r w:rsidRPr="00407DDC">
        <w:rPr>
          <w:rFonts w:hint="eastAsia"/>
          <w:sz w:val="24"/>
          <w:u w:val="single"/>
        </w:rPr>
        <w:t>（盖单位章）</w:t>
      </w:r>
      <w:r w:rsidRPr="00407DDC">
        <w:rPr>
          <w:sz w:val="24"/>
          <w:u w:val="single"/>
        </w:rPr>
        <w:t xml:space="preserve">       </w:t>
      </w:r>
    </w:p>
    <w:p w14:paraId="2FAAD386" w14:textId="77777777" w:rsidR="00E472F5" w:rsidRPr="00407DDC" w:rsidRDefault="00E472F5">
      <w:pPr>
        <w:snapToGrid w:val="0"/>
        <w:spacing w:line="400" w:lineRule="exact"/>
        <w:ind w:firstLineChars="200" w:firstLine="480"/>
        <w:rPr>
          <w:sz w:val="24"/>
        </w:rPr>
      </w:pPr>
    </w:p>
    <w:p w14:paraId="47818EED" w14:textId="77777777" w:rsidR="00E472F5" w:rsidRPr="00407DDC" w:rsidRDefault="00000000">
      <w:pPr>
        <w:snapToGrid w:val="0"/>
        <w:spacing w:line="400" w:lineRule="exact"/>
        <w:ind w:firstLineChars="950" w:firstLine="2280"/>
        <w:rPr>
          <w:sz w:val="24"/>
        </w:rPr>
      </w:pPr>
      <w:r w:rsidRPr="00407DDC">
        <w:rPr>
          <w:rFonts w:hint="eastAsia"/>
          <w:sz w:val="24"/>
        </w:rPr>
        <w:t>日期：</w:t>
      </w:r>
      <w:r w:rsidRPr="00407DDC">
        <w:rPr>
          <w:sz w:val="24"/>
          <w:u w:val="single"/>
        </w:rPr>
        <w:t xml:space="preserve">           </w:t>
      </w:r>
      <w:r w:rsidRPr="00407DDC">
        <w:rPr>
          <w:rFonts w:hint="eastAsia"/>
          <w:sz w:val="24"/>
        </w:rPr>
        <w:t>年</w:t>
      </w:r>
      <w:r w:rsidRPr="00407DDC">
        <w:rPr>
          <w:sz w:val="24"/>
          <w:u w:val="single"/>
        </w:rPr>
        <w:t xml:space="preserve">        </w:t>
      </w:r>
      <w:r w:rsidRPr="00407DDC">
        <w:rPr>
          <w:sz w:val="24"/>
        </w:rPr>
        <w:t xml:space="preserve"> </w:t>
      </w:r>
      <w:r w:rsidRPr="00407DDC">
        <w:rPr>
          <w:rFonts w:hint="eastAsia"/>
          <w:sz w:val="24"/>
        </w:rPr>
        <w:t>月</w:t>
      </w:r>
      <w:r w:rsidRPr="00407DDC">
        <w:rPr>
          <w:sz w:val="24"/>
          <w:u w:val="single"/>
        </w:rPr>
        <w:t xml:space="preserve">        </w:t>
      </w:r>
      <w:r w:rsidRPr="00407DDC">
        <w:rPr>
          <w:rFonts w:hint="eastAsia"/>
          <w:sz w:val="24"/>
        </w:rPr>
        <w:t>日</w:t>
      </w:r>
    </w:p>
    <w:p w14:paraId="5054EC5E" w14:textId="77777777" w:rsidR="00E472F5" w:rsidRPr="00407DDC" w:rsidRDefault="00000000">
      <w:pPr>
        <w:snapToGrid w:val="0"/>
        <w:spacing w:line="400" w:lineRule="exact"/>
        <w:jc w:val="center"/>
        <w:rPr>
          <w:b/>
          <w:sz w:val="32"/>
          <w:szCs w:val="32"/>
        </w:rPr>
      </w:pPr>
      <w:r w:rsidRPr="00407DDC">
        <w:rPr>
          <w:szCs w:val="20"/>
        </w:rPr>
        <w:br w:type="page"/>
      </w:r>
      <w:r w:rsidRPr="00407DDC">
        <w:rPr>
          <w:rFonts w:hint="eastAsia"/>
          <w:b/>
          <w:sz w:val="32"/>
          <w:szCs w:val="32"/>
        </w:rPr>
        <w:lastRenderedPageBreak/>
        <w:t>三、法定代表人授权委托书</w:t>
      </w:r>
    </w:p>
    <w:p w14:paraId="64FCBCEB" w14:textId="77777777" w:rsidR="00E472F5" w:rsidRPr="00407DDC" w:rsidRDefault="00E472F5">
      <w:pPr>
        <w:snapToGrid w:val="0"/>
        <w:spacing w:line="400" w:lineRule="exact"/>
        <w:ind w:firstLineChars="150" w:firstLine="316"/>
        <w:jc w:val="center"/>
        <w:rPr>
          <w:rFonts w:ascii="宋体" w:hAnsi="宋体"/>
          <w:b/>
          <w:szCs w:val="21"/>
        </w:rPr>
      </w:pPr>
    </w:p>
    <w:p w14:paraId="4EE87D5B" w14:textId="77777777" w:rsidR="00E472F5" w:rsidRPr="00407DDC" w:rsidRDefault="00000000">
      <w:pPr>
        <w:widowControl/>
        <w:topLinePunct/>
        <w:snapToGrid w:val="0"/>
        <w:spacing w:line="400" w:lineRule="exact"/>
        <w:ind w:firstLine="420"/>
        <w:rPr>
          <w:rFonts w:ascii="宋体" w:hAnsi="宋体"/>
          <w:kern w:val="0"/>
          <w:szCs w:val="21"/>
        </w:rPr>
      </w:pPr>
      <w:r w:rsidRPr="00407DDC">
        <w:rPr>
          <w:rFonts w:ascii="宋体" w:hAnsi="宋体" w:hint="eastAsia"/>
          <w:kern w:val="0"/>
          <w:szCs w:val="21"/>
        </w:rPr>
        <w:t>本人</w:t>
      </w:r>
      <w:r w:rsidRPr="00407DDC">
        <w:rPr>
          <w:rFonts w:ascii="宋体" w:hAnsi="宋体" w:hint="eastAsia"/>
          <w:kern w:val="0"/>
          <w:szCs w:val="21"/>
          <w:u w:val="single"/>
        </w:rPr>
        <w:t xml:space="preserve">             </w:t>
      </w:r>
      <w:r w:rsidRPr="00407DDC">
        <w:rPr>
          <w:rFonts w:ascii="宋体" w:hAnsi="宋体" w:hint="eastAsia"/>
          <w:kern w:val="0"/>
          <w:szCs w:val="21"/>
        </w:rPr>
        <w:t>（姓名）系</w:t>
      </w:r>
      <w:r w:rsidRPr="00407DDC">
        <w:rPr>
          <w:rFonts w:ascii="宋体" w:hAnsi="宋体" w:hint="eastAsia"/>
          <w:kern w:val="0"/>
          <w:szCs w:val="21"/>
          <w:u w:val="single"/>
        </w:rPr>
        <w:t xml:space="preserve">           </w:t>
      </w:r>
      <w:r w:rsidRPr="00407DDC">
        <w:rPr>
          <w:rFonts w:ascii="宋体" w:hAnsi="宋体" w:hint="eastAsia"/>
          <w:kern w:val="0"/>
          <w:szCs w:val="21"/>
        </w:rPr>
        <w:t>（投标人名称）的法定代表人，现委托</w:t>
      </w:r>
      <w:r w:rsidRPr="00407DDC">
        <w:rPr>
          <w:rFonts w:ascii="宋体" w:hAnsi="宋体" w:hint="eastAsia"/>
          <w:kern w:val="0"/>
          <w:szCs w:val="21"/>
          <w:u w:val="single"/>
        </w:rPr>
        <w:t xml:space="preserve">        （姓名）</w:t>
      </w:r>
      <w:r w:rsidRPr="00407DDC">
        <w:rPr>
          <w:rFonts w:ascii="宋体" w:hAnsi="宋体" w:hint="eastAsia"/>
          <w:kern w:val="0"/>
          <w:szCs w:val="21"/>
        </w:rPr>
        <w:t>为我方代理人。代理人根据授权，以我方名义签署、澄清、说明、补正、递交、撤回、修改</w:t>
      </w:r>
      <w:r w:rsidRPr="00407DDC">
        <w:rPr>
          <w:rFonts w:ascii="宋体" w:hAnsi="宋体" w:hint="eastAsia"/>
          <w:kern w:val="0"/>
          <w:szCs w:val="21"/>
          <w:u w:val="single"/>
        </w:rPr>
        <w:t xml:space="preserve">           </w:t>
      </w:r>
      <w:r w:rsidRPr="00407DDC">
        <w:rPr>
          <w:rFonts w:ascii="宋体" w:hAnsi="宋体" w:hint="eastAsia"/>
          <w:kern w:val="0"/>
          <w:szCs w:val="21"/>
        </w:rPr>
        <w:t>（项目名称）投标文件、签订合同和处理有关事宜，其法律后果由我方承担。</w:t>
      </w:r>
    </w:p>
    <w:p w14:paraId="481DDACF"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 xml:space="preserve">    委托期限：</w:t>
      </w:r>
      <w:r w:rsidRPr="00407DDC">
        <w:rPr>
          <w:rFonts w:ascii="宋体" w:hAnsi="宋体" w:hint="eastAsia"/>
          <w:kern w:val="0"/>
          <w:szCs w:val="21"/>
          <w:u w:val="single"/>
        </w:rPr>
        <w:t xml:space="preserve">                        </w:t>
      </w:r>
      <w:r w:rsidRPr="00407DDC">
        <w:rPr>
          <w:rFonts w:ascii="宋体" w:hAnsi="宋体" w:hint="eastAsia"/>
          <w:kern w:val="0"/>
          <w:szCs w:val="21"/>
        </w:rPr>
        <w:t>。</w:t>
      </w:r>
    </w:p>
    <w:p w14:paraId="3C600D5E" w14:textId="77777777" w:rsidR="00E472F5" w:rsidRPr="00407DDC" w:rsidRDefault="00000000">
      <w:pPr>
        <w:widowControl/>
        <w:snapToGrid w:val="0"/>
        <w:spacing w:line="400" w:lineRule="exact"/>
        <w:ind w:firstLine="420"/>
        <w:rPr>
          <w:rFonts w:ascii="宋体" w:hAnsi="宋体"/>
          <w:kern w:val="0"/>
          <w:szCs w:val="21"/>
        </w:rPr>
      </w:pPr>
      <w:r w:rsidRPr="00407DDC">
        <w:rPr>
          <w:rFonts w:ascii="宋体" w:hAnsi="宋体" w:hint="eastAsia"/>
          <w:kern w:val="0"/>
          <w:szCs w:val="21"/>
        </w:rPr>
        <w:t>代理人无转委托权。</w:t>
      </w:r>
    </w:p>
    <w:p w14:paraId="4BEDA4A4"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投标人：</w:t>
      </w:r>
      <w:r w:rsidRPr="00407DDC">
        <w:rPr>
          <w:rFonts w:ascii="宋体" w:hAnsi="宋体" w:hint="eastAsia"/>
          <w:kern w:val="0"/>
          <w:szCs w:val="21"/>
          <w:u w:val="single"/>
        </w:rPr>
        <w:t xml:space="preserve">                               </w:t>
      </w:r>
      <w:r w:rsidRPr="00407DDC">
        <w:rPr>
          <w:rFonts w:ascii="宋体" w:hAnsi="宋体" w:hint="eastAsia"/>
          <w:kern w:val="0"/>
          <w:szCs w:val="21"/>
        </w:rPr>
        <w:t>（盖单位章）</w:t>
      </w:r>
    </w:p>
    <w:p w14:paraId="76D20B14"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法定代表人：</w:t>
      </w:r>
      <w:r w:rsidRPr="00407DDC">
        <w:rPr>
          <w:rFonts w:ascii="宋体" w:hAnsi="宋体" w:hint="eastAsia"/>
          <w:kern w:val="0"/>
          <w:szCs w:val="21"/>
          <w:u w:val="single"/>
        </w:rPr>
        <w:t xml:space="preserve">                               </w:t>
      </w:r>
      <w:r w:rsidRPr="00407DDC">
        <w:rPr>
          <w:rFonts w:ascii="宋体" w:hAnsi="宋体" w:hint="eastAsia"/>
          <w:kern w:val="0"/>
          <w:szCs w:val="21"/>
        </w:rPr>
        <w:t>（签字或盖章）</w:t>
      </w:r>
    </w:p>
    <w:p w14:paraId="730006DB"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身份证号码：</w:t>
      </w:r>
      <w:r w:rsidRPr="00407DDC">
        <w:rPr>
          <w:rFonts w:ascii="宋体" w:hAnsi="宋体" w:hint="eastAsia"/>
          <w:kern w:val="0"/>
          <w:szCs w:val="21"/>
          <w:u w:val="single"/>
        </w:rPr>
        <w:t xml:space="preserve">                                     </w:t>
      </w:r>
    </w:p>
    <w:p w14:paraId="631404DB"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委托代理人：</w:t>
      </w:r>
      <w:r w:rsidRPr="00407DDC">
        <w:rPr>
          <w:rFonts w:ascii="宋体" w:hAnsi="宋体" w:hint="eastAsia"/>
          <w:kern w:val="0"/>
          <w:szCs w:val="21"/>
          <w:u w:val="single"/>
        </w:rPr>
        <w:t xml:space="preserve">                                   </w:t>
      </w:r>
      <w:r w:rsidRPr="00407DDC">
        <w:rPr>
          <w:rFonts w:ascii="宋体" w:hAnsi="宋体" w:hint="eastAsia"/>
          <w:kern w:val="0"/>
          <w:szCs w:val="21"/>
        </w:rPr>
        <w:t xml:space="preserve"> </w:t>
      </w:r>
    </w:p>
    <w:p w14:paraId="120B24CC" w14:textId="77777777" w:rsidR="00E472F5" w:rsidRPr="00407DDC" w:rsidRDefault="00000000">
      <w:pPr>
        <w:widowControl/>
        <w:snapToGrid w:val="0"/>
        <w:spacing w:line="400" w:lineRule="exact"/>
        <w:rPr>
          <w:rFonts w:ascii="宋体" w:hAnsi="宋体"/>
          <w:kern w:val="0"/>
          <w:szCs w:val="21"/>
          <w:u w:val="single"/>
        </w:rPr>
      </w:pPr>
      <w:r w:rsidRPr="00407DDC">
        <w:rPr>
          <w:rFonts w:ascii="宋体" w:hAnsi="宋体" w:hint="eastAsia"/>
          <w:kern w:val="0"/>
          <w:szCs w:val="21"/>
        </w:rPr>
        <w:t>身份证号码：</w:t>
      </w:r>
      <w:r w:rsidRPr="00407DDC">
        <w:rPr>
          <w:rFonts w:ascii="宋体" w:hAnsi="宋体" w:hint="eastAsia"/>
          <w:kern w:val="0"/>
          <w:szCs w:val="21"/>
          <w:u w:val="single"/>
        </w:rPr>
        <w:t xml:space="preserve">                                      </w:t>
      </w:r>
    </w:p>
    <w:p w14:paraId="508F546A" w14:textId="77777777" w:rsidR="00E472F5" w:rsidRPr="00407DDC" w:rsidRDefault="00000000">
      <w:pPr>
        <w:widowControl/>
        <w:snapToGrid w:val="0"/>
        <w:spacing w:line="400" w:lineRule="exact"/>
        <w:rPr>
          <w:rFonts w:ascii="宋体" w:hAnsi="宋体"/>
          <w:kern w:val="0"/>
          <w:szCs w:val="21"/>
        </w:rPr>
      </w:pPr>
      <w:r w:rsidRPr="00407DDC">
        <w:rPr>
          <w:rFonts w:ascii="宋体" w:hAnsi="宋体" w:hint="eastAsia"/>
          <w:kern w:val="0"/>
          <w:szCs w:val="21"/>
        </w:rPr>
        <w:t>委托代理人手机号码：</w:t>
      </w:r>
      <w:r w:rsidRPr="00407DDC">
        <w:rPr>
          <w:rFonts w:ascii="宋体" w:hAnsi="宋体" w:hint="eastAsia"/>
          <w:kern w:val="0"/>
          <w:szCs w:val="21"/>
          <w:u w:val="single"/>
        </w:rPr>
        <w:t xml:space="preserve">                                   </w:t>
      </w:r>
    </w:p>
    <w:p w14:paraId="25A64A17" w14:textId="77777777" w:rsidR="00E472F5" w:rsidRPr="00407DDC" w:rsidRDefault="00E472F5">
      <w:pPr>
        <w:widowControl/>
        <w:snapToGrid w:val="0"/>
        <w:spacing w:line="400" w:lineRule="exact"/>
        <w:rPr>
          <w:rFonts w:ascii="宋体" w:hAnsi="宋体"/>
          <w:kern w:val="0"/>
          <w:szCs w:val="21"/>
        </w:rPr>
      </w:pPr>
    </w:p>
    <w:p w14:paraId="77751730" w14:textId="77777777" w:rsidR="00E472F5" w:rsidRPr="00407DDC" w:rsidRDefault="00000000">
      <w:pPr>
        <w:widowControl/>
        <w:snapToGrid w:val="0"/>
        <w:spacing w:line="400" w:lineRule="exact"/>
        <w:ind w:firstLine="2310"/>
        <w:rPr>
          <w:rFonts w:ascii="宋体" w:hAnsi="宋体"/>
          <w:kern w:val="0"/>
          <w:szCs w:val="21"/>
        </w:rPr>
      </w:pPr>
      <w:r w:rsidRPr="00407DDC">
        <w:rPr>
          <w:rFonts w:ascii="宋体" w:hAnsi="宋体" w:hint="eastAsia"/>
          <w:kern w:val="0"/>
          <w:szCs w:val="21"/>
          <w:u w:val="single"/>
        </w:rPr>
        <w:t xml:space="preserve">            </w:t>
      </w:r>
      <w:r w:rsidRPr="00407DDC">
        <w:rPr>
          <w:rFonts w:ascii="宋体" w:hAnsi="宋体" w:hint="eastAsia"/>
          <w:kern w:val="0"/>
          <w:szCs w:val="21"/>
        </w:rPr>
        <w:t>年</w:t>
      </w:r>
      <w:r w:rsidRPr="00407DDC">
        <w:rPr>
          <w:rFonts w:ascii="宋体" w:hAnsi="宋体" w:hint="eastAsia"/>
          <w:kern w:val="0"/>
          <w:szCs w:val="21"/>
          <w:u w:val="single"/>
        </w:rPr>
        <w:t xml:space="preserve">       </w:t>
      </w:r>
      <w:r w:rsidRPr="00407DDC">
        <w:rPr>
          <w:rFonts w:ascii="宋体" w:hAnsi="宋体" w:hint="eastAsia"/>
          <w:kern w:val="0"/>
          <w:szCs w:val="21"/>
        </w:rPr>
        <w:t>月</w:t>
      </w:r>
      <w:r w:rsidRPr="00407DDC">
        <w:rPr>
          <w:rFonts w:ascii="宋体" w:hAnsi="宋体" w:hint="eastAsia"/>
          <w:kern w:val="0"/>
          <w:szCs w:val="21"/>
          <w:u w:val="single"/>
        </w:rPr>
        <w:t xml:space="preserve">       </w:t>
      </w:r>
      <w:r w:rsidRPr="00407DDC">
        <w:rPr>
          <w:rFonts w:ascii="宋体" w:hAnsi="宋体" w:hint="eastAsia"/>
          <w:kern w:val="0"/>
          <w:szCs w:val="21"/>
        </w:rPr>
        <w:t>日</w:t>
      </w:r>
    </w:p>
    <w:p w14:paraId="62078D8A" w14:textId="77777777" w:rsidR="00E472F5" w:rsidRPr="00407DDC" w:rsidRDefault="00E472F5">
      <w:pPr>
        <w:snapToGrid w:val="0"/>
        <w:spacing w:line="400" w:lineRule="exact"/>
        <w:ind w:firstLineChars="2150" w:firstLine="5160"/>
        <w:rPr>
          <w:rFonts w:ascii="宋体" w:hAnsi="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07DDC" w:rsidRPr="00407DDC" w14:paraId="57394720"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56CDBFC6" w14:textId="77777777" w:rsidR="00E472F5" w:rsidRPr="00407DDC" w:rsidRDefault="00000000">
            <w:pPr>
              <w:spacing w:line="400" w:lineRule="exact"/>
              <w:jc w:val="center"/>
              <w:rPr>
                <w:rFonts w:ascii="宋体" w:hAnsi="宋体"/>
                <w:b/>
                <w:szCs w:val="21"/>
              </w:rPr>
            </w:pPr>
            <w:r w:rsidRPr="00407DDC">
              <w:rPr>
                <w:rFonts w:ascii="宋体" w:hAnsi="宋体" w:cs="宋体" w:hint="eastAsia"/>
                <w:b/>
                <w:kern w:val="0"/>
                <w:szCs w:val="21"/>
                <w:lang w:val="zh-CN"/>
              </w:rPr>
              <w:t>委托代理人身份证正面电子扫描件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2E42E433" w14:textId="77777777" w:rsidR="00E472F5" w:rsidRPr="00407DDC" w:rsidRDefault="00000000">
            <w:pPr>
              <w:spacing w:line="400" w:lineRule="exact"/>
              <w:jc w:val="center"/>
              <w:rPr>
                <w:rFonts w:ascii="宋体" w:hAnsi="宋体"/>
                <w:b/>
                <w:szCs w:val="21"/>
              </w:rPr>
            </w:pPr>
            <w:r w:rsidRPr="00407DDC">
              <w:rPr>
                <w:rFonts w:ascii="宋体" w:hAnsi="宋体" w:cs="宋体" w:hint="eastAsia"/>
                <w:b/>
                <w:kern w:val="0"/>
                <w:szCs w:val="21"/>
                <w:lang w:val="zh-CN"/>
              </w:rPr>
              <w:t>委托代理人身份证反面电子扫描件</w:t>
            </w:r>
          </w:p>
        </w:tc>
      </w:tr>
      <w:tr w:rsidR="00407DDC" w:rsidRPr="00407DDC" w14:paraId="2F684906"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4B6A8538" w14:textId="77777777" w:rsidR="00E472F5" w:rsidRPr="00407DDC" w:rsidRDefault="00000000">
            <w:pPr>
              <w:spacing w:line="400" w:lineRule="exact"/>
              <w:jc w:val="center"/>
              <w:rPr>
                <w:rFonts w:ascii="宋体" w:hAnsi="宋体" w:cs="宋体"/>
                <w:b/>
                <w:kern w:val="0"/>
                <w:szCs w:val="21"/>
                <w:lang w:val="zh-CN"/>
              </w:rPr>
            </w:pPr>
            <w:r w:rsidRPr="00407DDC">
              <w:rPr>
                <w:rFonts w:ascii="宋体" w:hAnsi="宋体" w:cs="宋体" w:hint="eastAsia"/>
                <w:b/>
                <w:kern w:val="0"/>
                <w:szCs w:val="21"/>
                <w:lang w:val="zh-CN"/>
              </w:rPr>
              <w:t>法定代表人身份证正面电子扫描件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50859314" w14:textId="77777777" w:rsidR="00E472F5" w:rsidRPr="00407DDC" w:rsidRDefault="00000000">
            <w:pPr>
              <w:spacing w:line="400" w:lineRule="exact"/>
              <w:jc w:val="center"/>
              <w:rPr>
                <w:rFonts w:ascii="宋体" w:hAnsi="宋体" w:cs="宋体"/>
                <w:b/>
                <w:kern w:val="0"/>
                <w:szCs w:val="21"/>
                <w:lang w:val="zh-CN"/>
              </w:rPr>
            </w:pPr>
            <w:r w:rsidRPr="00407DDC">
              <w:rPr>
                <w:rFonts w:ascii="宋体" w:hAnsi="宋体" w:cs="宋体" w:hint="eastAsia"/>
                <w:b/>
                <w:kern w:val="0"/>
                <w:szCs w:val="21"/>
                <w:lang w:val="zh-CN"/>
              </w:rPr>
              <w:t>法定代表人身份证反面电子扫描件</w:t>
            </w:r>
          </w:p>
        </w:tc>
      </w:tr>
    </w:tbl>
    <w:p w14:paraId="4EC62E17" w14:textId="77777777" w:rsidR="00E472F5" w:rsidRPr="00407DDC" w:rsidRDefault="00000000">
      <w:pPr>
        <w:snapToGrid w:val="0"/>
        <w:spacing w:after="100" w:afterAutospacing="1" w:line="400" w:lineRule="exact"/>
        <w:jc w:val="center"/>
      </w:pPr>
      <w:r w:rsidRPr="00407DDC">
        <w:rPr>
          <w:rFonts w:hint="eastAsia"/>
          <w:sz w:val="18"/>
          <w:szCs w:val="18"/>
        </w:rPr>
        <w:t>注：</w:t>
      </w:r>
      <w:r w:rsidRPr="00407DDC">
        <w:rPr>
          <w:rFonts w:ascii="宋体" w:hAnsi="宋体" w:cs="宋体"/>
          <w:sz w:val="18"/>
          <w:szCs w:val="18"/>
        </w:rPr>
        <w:t>法定代表人</w:t>
      </w:r>
      <w:r w:rsidRPr="00407DDC">
        <w:rPr>
          <w:rFonts w:ascii="宋体" w:hAnsi="宋体" w:cs="宋体" w:hint="eastAsia"/>
          <w:sz w:val="18"/>
          <w:szCs w:val="18"/>
        </w:rPr>
        <w:t>亲自</w:t>
      </w:r>
      <w:r w:rsidRPr="00407DDC">
        <w:rPr>
          <w:rFonts w:ascii="宋体" w:hAnsi="宋体" w:cs="宋体"/>
          <w:sz w:val="18"/>
          <w:szCs w:val="18"/>
        </w:rPr>
        <w:t>参加投标活动的不需要授权委托书</w:t>
      </w:r>
      <w:r w:rsidRPr="00407DDC">
        <w:rPr>
          <w:rFonts w:ascii="宋体" w:hAnsi="宋体" w:cs="宋体" w:hint="eastAsia"/>
          <w:sz w:val="18"/>
          <w:szCs w:val="18"/>
        </w:rPr>
        <w:t>，仅提供本人身份证正反面复印件即可。</w:t>
      </w:r>
    </w:p>
    <w:p w14:paraId="23E30A10" w14:textId="77777777" w:rsidR="00E472F5" w:rsidRPr="00407DDC" w:rsidRDefault="00E472F5">
      <w:pPr>
        <w:snapToGrid w:val="0"/>
        <w:spacing w:after="100" w:afterAutospacing="1" w:line="400" w:lineRule="exact"/>
        <w:jc w:val="center"/>
        <w:rPr>
          <w:b/>
          <w:sz w:val="32"/>
          <w:szCs w:val="32"/>
        </w:rPr>
      </w:pPr>
    </w:p>
    <w:p w14:paraId="5805DC41" w14:textId="77777777" w:rsidR="00E472F5" w:rsidRPr="00407DDC" w:rsidRDefault="00E472F5">
      <w:pPr>
        <w:snapToGrid w:val="0"/>
        <w:spacing w:after="100" w:afterAutospacing="1" w:line="400" w:lineRule="exact"/>
        <w:jc w:val="center"/>
        <w:rPr>
          <w:b/>
          <w:sz w:val="32"/>
          <w:szCs w:val="32"/>
        </w:rPr>
      </w:pPr>
    </w:p>
    <w:p w14:paraId="73DF9EA6" w14:textId="77777777" w:rsidR="00E472F5" w:rsidRPr="00407DDC" w:rsidRDefault="00000000">
      <w:pPr>
        <w:snapToGrid w:val="0"/>
        <w:spacing w:after="100" w:afterAutospacing="1" w:line="400" w:lineRule="exact"/>
        <w:jc w:val="center"/>
        <w:rPr>
          <w:b/>
          <w:sz w:val="36"/>
          <w:szCs w:val="36"/>
        </w:rPr>
      </w:pPr>
      <w:r w:rsidRPr="00407DDC">
        <w:rPr>
          <w:rFonts w:hint="eastAsia"/>
          <w:b/>
          <w:sz w:val="32"/>
          <w:szCs w:val="32"/>
        </w:rPr>
        <w:lastRenderedPageBreak/>
        <w:t>四、投标承诺书</w:t>
      </w:r>
    </w:p>
    <w:p w14:paraId="64D63BDE" w14:textId="77777777" w:rsidR="00E472F5" w:rsidRPr="00407DDC" w:rsidRDefault="00E472F5">
      <w:pPr>
        <w:snapToGrid w:val="0"/>
        <w:spacing w:line="400" w:lineRule="exact"/>
        <w:rPr>
          <w:sz w:val="24"/>
        </w:rPr>
      </w:pPr>
    </w:p>
    <w:p w14:paraId="09C38D57" w14:textId="77777777" w:rsidR="00E472F5" w:rsidRPr="00407DDC" w:rsidRDefault="00000000">
      <w:pPr>
        <w:snapToGrid w:val="0"/>
        <w:spacing w:line="400" w:lineRule="exact"/>
        <w:rPr>
          <w:szCs w:val="21"/>
        </w:rPr>
      </w:pPr>
      <w:r w:rsidRPr="00407DDC">
        <w:rPr>
          <w:rFonts w:hint="eastAsia"/>
          <w:kern w:val="0"/>
          <w:szCs w:val="21"/>
        </w:rPr>
        <w:t>致</w:t>
      </w:r>
      <w:permStart w:id="1319504724" w:edGrp="everyone"/>
      <w:r w:rsidRPr="00407DDC">
        <w:rPr>
          <w:rFonts w:hint="eastAsia"/>
          <w:kern w:val="0"/>
          <w:szCs w:val="21"/>
          <w:u w:val="single"/>
        </w:rPr>
        <w:t xml:space="preserve">                     </w:t>
      </w:r>
      <w:permEnd w:id="1319504724"/>
      <w:r w:rsidRPr="00407DDC">
        <w:rPr>
          <w:rFonts w:hint="eastAsia"/>
          <w:szCs w:val="21"/>
        </w:rPr>
        <w:t>：</w:t>
      </w:r>
    </w:p>
    <w:p w14:paraId="2E120658" w14:textId="77777777" w:rsidR="00E472F5" w:rsidRPr="00407DDC" w:rsidRDefault="00000000">
      <w:pPr>
        <w:snapToGrid w:val="0"/>
        <w:spacing w:line="400" w:lineRule="exact"/>
        <w:ind w:firstLineChars="200" w:firstLine="420"/>
        <w:rPr>
          <w:szCs w:val="21"/>
        </w:rPr>
      </w:pPr>
      <w:r w:rsidRPr="00407DDC">
        <w:rPr>
          <w:rFonts w:hint="eastAsia"/>
          <w:szCs w:val="21"/>
        </w:rPr>
        <w:t>本投标人已详细阅读了</w:t>
      </w:r>
      <w:r w:rsidRPr="00407DDC">
        <w:rPr>
          <w:szCs w:val="21"/>
          <w:u w:val="single"/>
        </w:rPr>
        <w:t xml:space="preserve">                  </w:t>
      </w:r>
      <w:r w:rsidRPr="00407DDC">
        <w:rPr>
          <w:rFonts w:hint="eastAsia"/>
          <w:szCs w:val="21"/>
          <w:u w:val="single"/>
        </w:rPr>
        <w:t>项目招标</w:t>
      </w:r>
      <w:r w:rsidRPr="00407DDC">
        <w:rPr>
          <w:rFonts w:hint="eastAsia"/>
          <w:szCs w:val="21"/>
        </w:rPr>
        <w:t>文件，自愿参加上述项目投标，现就有关事项向招标人郑重承诺如下：</w:t>
      </w:r>
    </w:p>
    <w:p w14:paraId="048A193E" w14:textId="77777777" w:rsidR="00E472F5" w:rsidRPr="00407DDC" w:rsidRDefault="00000000">
      <w:pPr>
        <w:snapToGrid w:val="0"/>
        <w:spacing w:line="400" w:lineRule="exact"/>
        <w:ind w:firstLineChars="150" w:firstLine="315"/>
        <w:rPr>
          <w:szCs w:val="21"/>
        </w:rPr>
      </w:pPr>
      <w:r w:rsidRPr="00407DDC">
        <w:rPr>
          <w:szCs w:val="21"/>
        </w:rPr>
        <w:t>1</w:t>
      </w:r>
      <w:r w:rsidRPr="00407DDC">
        <w:rPr>
          <w:rFonts w:hint="eastAsia"/>
          <w:szCs w:val="21"/>
        </w:rPr>
        <w:t>、在合同约定的设计时间内完成设计工作。保证投标文件内容无任何虚假、未侵犯他人知识产权。承担因侵犯他人知识产权而由此引起的全部法律责任和经济责任。</w:t>
      </w:r>
    </w:p>
    <w:p w14:paraId="40F706A3" w14:textId="77777777" w:rsidR="00E472F5" w:rsidRPr="00407DDC" w:rsidRDefault="00000000">
      <w:pPr>
        <w:snapToGrid w:val="0"/>
        <w:spacing w:line="400" w:lineRule="exact"/>
        <w:ind w:firstLineChars="150" w:firstLine="315"/>
        <w:rPr>
          <w:szCs w:val="21"/>
        </w:rPr>
      </w:pPr>
      <w:r w:rsidRPr="00407DDC">
        <w:rPr>
          <w:szCs w:val="21"/>
        </w:rPr>
        <w:t>2</w:t>
      </w:r>
      <w:r w:rsidRPr="00407DDC">
        <w:rPr>
          <w:rFonts w:hint="eastAsia"/>
          <w:szCs w:val="21"/>
        </w:rPr>
        <w:t>、保证未经招标人同意不变更主要设计人员，如有违反，同意接受招标人对本投标违诺处罚。</w:t>
      </w:r>
    </w:p>
    <w:p w14:paraId="5FC66E02" w14:textId="77777777" w:rsidR="00E472F5" w:rsidRPr="00407DDC" w:rsidRDefault="00000000">
      <w:pPr>
        <w:snapToGrid w:val="0"/>
        <w:spacing w:line="400" w:lineRule="exact"/>
        <w:ind w:firstLineChars="150" w:firstLine="315"/>
        <w:rPr>
          <w:szCs w:val="21"/>
        </w:rPr>
      </w:pPr>
      <w:r w:rsidRPr="00407DDC">
        <w:rPr>
          <w:szCs w:val="21"/>
        </w:rPr>
        <w:t>3</w:t>
      </w:r>
      <w:r w:rsidRPr="00407DDC">
        <w:rPr>
          <w:rFonts w:hint="eastAsia"/>
          <w:szCs w:val="21"/>
        </w:rPr>
        <w:t>、保证中标之后按投标文件承诺在施工各个阶段向招标项目派设计代表长期驻施工现场协助建设单位工作，如有违反，同意接受违约金处罚。</w:t>
      </w:r>
    </w:p>
    <w:p w14:paraId="5A7737EA" w14:textId="77777777" w:rsidR="00E472F5" w:rsidRPr="00407DDC" w:rsidRDefault="00000000">
      <w:pPr>
        <w:snapToGrid w:val="0"/>
        <w:spacing w:line="400" w:lineRule="exact"/>
        <w:ind w:firstLineChars="150" w:firstLine="315"/>
        <w:rPr>
          <w:szCs w:val="21"/>
        </w:rPr>
      </w:pPr>
      <w:r w:rsidRPr="00407DDC">
        <w:rPr>
          <w:szCs w:val="21"/>
        </w:rPr>
        <w:t>4</w:t>
      </w:r>
      <w:r w:rsidRPr="00407DDC">
        <w:rPr>
          <w:rFonts w:hint="eastAsia"/>
          <w:szCs w:val="21"/>
        </w:rPr>
        <w:t>、保证中标之后</w:t>
      </w:r>
      <w:proofErr w:type="gramStart"/>
      <w:r w:rsidRPr="00407DDC">
        <w:rPr>
          <w:rFonts w:hint="eastAsia"/>
          <w:szCs w:val="21"/>
        </w:rPr>
        <w:t>不</w:t>
      </w:r>
      <w:proofErr w:type="gramEnd"/>
      <w:r w:rsidRPr="00407DDC">
        <w:rPr>
          <w:rFonts w:hint="eastAsia"/>
          <w:szCs w:val="21"/>
        </w:rPr>
        <w:t>转包设计、不挂靠设计，并遵守相关法律法规的规定。</w:t>
      </w:r>
    </w:p>
    <w:p w14:paraId="2AA8E925" w14:textId="77777777" w:rsidR="00E472F5" w:rsidRPr="00407DDC" w:rsidRDefault="00000000">
      <w:pPr>
        <w:snapToGrid w:val="0"/>
        <w:spacing w:line="400" w:lineRule="exact"/>
        <w:ind w:firstLineChars="150" w:firstLine="315"/>
        <w:rPr>
          <w:szCs w:val="21"/>
        </w:rPr>
      </w:pPr>
      <w:r w:rsidRPr="00407DDC">
        <w:rPr>
          <w:szCs w:val="21"/>
        </w:rPr>
        <w:t>5</w:t>
      </w:r>
      <w:r w:rsidRPr="00407DDC">
        <w:rPr>
          <w:rFonts w:hint="eastAsia"/>
          <w:szCs w:val="21"/>
        </w:rPr>
        <w:t>、保证中标之后密切配合建设单位、监理单位等有关单位开展工作，服从建设单位驻现场代表的监督管理。</w:t>
      </w:r>
    </w:p>
    <w:p w14:paraId="2D0501D1" w14:textId="77777777" w:rsidR="00E472F5" w:rsidRPr="00407DDC" w:rsidRDefault="00000000">
      <w:pPr>
        <w:snapToGrid w:val="0"/>
        <w:spacing w:line="400" w:lineRule="exact"/>
        <w:ind w:firstLineChars="150" w:firstLine="315"/>
        <w:rPr>
          <w:szCs w:val="21"/>
        </w:rPr>
      </w:pPr>
      <w:r w:rsidRPr="00407DDC">
        <w:rPr>
          <w:szCs w:val="21"/>
        </w:rPr>
        <w:t>6</w:t>
      </w:r>
      <w:r w:rsidRPr="00407DDC">
        <w:rPr>
          <w:rFonts w:hint="eastAsia"/>
          <w:szCs w:val="21"/>
        </w:rPr>
        <w:t>、保证中标之后承担对后续专业工程设计的配合义务，并不得收取任何费用。中标后按规定对后续专业工程必须使用有资质的专业设计单位，并提交业主单位审查确认，经业主审查合格后，方可签订分包合同。</w:t>
      </w:r>
    </w:p>
    <w:p w14:paraId="34236C71" w14:textId="77777777" w:rsidR="00E472F5" w:rsidRPr="00407DDC" w:rsidRDefault="00000000">
      <w:pPr>
        <w:snapToGrid w:val="0"/>
        <w:spacing w:line="400" w:lineRule="exact"/>
        <w:ind w:firstLineChars="150" w:firstLine="315"/>
        <w:rPr>
          <w:szCs w:val="21"/>
        </w:rPr>
      </w:pPr>
      <w:r w:rsidRPr="00407DDC">
        <w:rPr>
          <w:szCs w:val="21"/>
        </w:rPr>
        <w:t>7</w:t>
      </w:r>
      <w:r w:rsidRPr="00407DDC">
        <w:rPr>
          <w:rFonts w:hint="eastAsia"/>
          <w:szCs w:val="21"/>
        </w:rPr>
        <w:t>、必须承诺响应业主关于进行驻场设计要求。</w:t>
      </w:r>
    </w:p>
    <w:p w14:paraId="4E0409C2" w14:textId="77777777" w:rsidR="00E472F5" w:rsidRPr="00407DDC" w:rsidRDefault="00000000">
      <w:pPr>
        <w:snapToGrid w:val="0"/>
        <w:spacing w:line="400" w:lineRule="exact"/>
        <w:ind w:firstLineChars="150" w:firstLine="315"/>
        <w:rPr>
          <w:szCs w:val="21"/>
        </w:rPr>
      </w:pPr>
      <w:r w:rsidRPr="00407DDC">
        <w:rPr>
          <w:szCs w:val="21"/>
        </w:rPr>
        <w:t>8</w:t>
      </w:r>
      <w:r w:rsidRPr="00407DDC">
        <w:rPr>
          <w:rFonts w:hint="eastAsia"/>
          <w:szCs w:val="21"/>
        </w:rPr>
        <w:t>、投标期间和中标后遵守保密原则。</w:t>
      </w:r>
    </w:p>
    <w:p w14:paraId="0BF74819" w14:textId="77777777" w:rsidR="00E472F5" w:rsidRPr="00407DDC" w:rsidRDefault="00000000">
      <w:pPr>
        <w:snapToGrid w:val="0"/>
        <w:spacing w:line="400" w:lineRule="exact"/>
        <w:ind w:firstLineChars="150" w:firstLine="316"/>
        <w:rPr>
          <w:b/>
          <w:szCs w:val="21"/>
        </w:rPr>
      </w:pPr>
      <w:r w:rsidRPr="00407DDC">
        <w:rPr>
          <w:b/>
          <w:szCs w:val="21"/>
        </w:rPr>
        <w:t>9</w:t>
      </w:r>
      <w:r w:rsidRPr="00407DDC">
        <w:rPr>
          <w:rFonts w:hint="eastAsia"/>
          <w:b/>
          <w:szCs w:val="21"/>
        </w:rPr>
        <w:t>、</w:t>
      </w:r>
      <w:r w:rsidRPr="00407DDC">
        <w:rPr>
          <w:rFonts w:hint="eastAsia"/>
          <w:b/>
          <w:szCs w:val="21"/>
          <w:u w:val="single"/>
        </w:rPr>
        <w:t>如因设计单位原因（</w:t>
      </w:r>
      <w:proofErr w:type="gramStart"/>
      <w:r w:rsidRPr="00407DDC">
        <w:rPr>
          <w:rFonts w:hint="eastAsia"/>
          <w:b/>
          <w:szCs w:val="21"/>
          <w:u w:val="single"/>
        </w:rPr>
        <w:t>含漏项</w:t>
      </w:r>
      <w:proofErr w:type="gramEnd"/>
      <w:r w:rsidRPr="00407DDC">
        <w:rPr>
          <w:rFonts w:hint="eastAsia"/>
          <w:b/>
          <w:szCs w:val="21"/>
          <w:u w:val="single"/>
        </w:rPr>
        <w:t>、缺项），造成工程变更，如变更在施工合同价的</w:t>
      </w:r>
      <w:r w:rsidRPr="00407DDC">
        <w:rPr>
          <w:rFonts w:hint="eastAsia"/>
          <w:b/>
          <w:szCs w:val="21"/>
          <w:u w:val="single"/>
        </w:rPr>
        <w:t>10%</w:t>
      </w:r>
      <w:r w:rsidRPr="00407DDC">
        <w:rPr>
          <w:rFonts w:hint="eastAsia"/>
          <w:b/>
          <w:szCs w:val="21"/>
          <w:u w:val="single"/>
        </w:rPr>
        <w:t>以内的，扣减设计费的</w:t>
      </w:r>
      <w:r w:rsidRPr="00407DDC">
        <w:rPr>
          <w:rFonts w:hint="eastAsia"/>
          <w:b/>
          <w:szCs w:val="21"/>
          <w:u w:val="single"/>
        </w:rPr>
        <w:t>10%</w:t>
      </w:r>
      <w:r w:rsidRPr="00407DDC">
        <w:rPr>
          <w:rFonts w:hint="eastAsia"/>
          <w:b/>
          <w:szCs w:val="21"/>
          <w:u w:val="single"/>
        </w:rPr>
        <w:t>；如变更超过施工合同价的</w:t>
      </w:r>
      <w:r w:rsidRPr="00407DDC">
        <w:rPr>
          <w:rFonts w:hint="eastAsia"/>
          <w:b/>
          <w:szCs w:val="21"/>
          <w:u w:val="single"/>
        </w:rPr>
        <w:t>10%</w:t>
      </w:r>
      <w:r w:rsidRPr="00407DDC">
        <w:rPr>
          <w:rFonts w:hint="eastAsia"/>
          <w:b/>
          <w:szCs w:val="21"/>
          <w:u w:val="single"/>
        </w:rPr>
        <w:t>～</w:t>
      </w:r>
      <w:r w:rsidRPr="00407DDC">
        <w:rPr>
          <w:rFonts w:hint="eastAsia"/>
          <w:b/>
          <w:szCs w:val="21"/>
          <w:u w:val="single"/>
        </w:rPr>
        <w:t>30%</w:t>
      </w:r>
      <w:r w:rsidRPr="00407DDC">
        <w:rPr>
          <w:rFonts w:hint="eastAsia"/>
          <w:b/>
          <w:szCs w:val="21"/>
          <w:u w:val="single"/>
        </w:rPr>
        <w:t>，按变更比例同等扣减设计费；如变更超过施工合同价</w:t>
      </w:r>
      <w:r w:rsidRPr="00407DDC">
        <w:rPr>
          <w:rFonts w:hint="eastAsia"/>
          <w:b/>
          <w:szCs w:val="21"/>
          <w:u w:val="single"/>
        </w:rPr>
        <w:t>30%</w:t>
      </w:r>
      <w:r w:rsidRPr="00407DDC">
        <w:rPr>
          <w:rFonts w:hint="eastAsia"/>
          <w:b/>
          <w:szCs w:val="21"/>
          <w:u w:val="single"/>
        </w:rPr>
        <w:t>（含）以上的将扣减其合同价的</w:t>
      </w:r>
      <w:r w:rsidRPr="00407DDC">
        <w:rPr>
          <w:rFonts w:hint="eastAsia"/>
          <w:b/>
          <w:szCs w:val="21"/>
          <w:u w:val="single"/>
        </w:rPr>
        <w:t>50%</w:t>
      </w:r>
      <w:r w:rsidRPr="00407DDC">
        <w:rPr>
          <w:rFonts w:hint="eastAsia"/>
          <w:b/>
          <w:szCs w:val="21"/>
        </w:rPr>
        <w:t>。</w:t>
      </w:r>
      <w:r w:rsidRPr="00407DDC">
        <w:rPr>
          <w:b/>
          <w:szCs w:val="21"/>
        </w:rPr>
        <w:t xml:space="preserve"> </w:t>
      </w:r>
    </w:p>
    <w:p w14:paraId="28959AC9" w14:textId="77777777" w:rsidR="00E472F5" w:rsidRPr="00407DDC" w:rsidRDefault="00000000">
      <w:pPr>
        <w:snapToGrid w:val="0"/>
        <w:spacing w:line="400" w:lineRule="exact"/>
        <w:ind w:firstLineChars="150" w:firstLine="315"/>
        <w:rPr>
          <w:szCs w:val="21"/>
        </w:rPr>
      </w:pPr>
      <w:r w:rsidRPr="00407DDC">
        <w:rPr>
          <w:szCs w:val="21"/>
        </w:rPr>
        <w:t>10</w:t>
      </w:r>
      <w:r w:rsidRPr="00407DDC">
        <w:rPr>
          <w:rFonts w:hint="eastAsia"/>
          <w:szCs w:val="21"/>
        </w:rPr>
        <w:t>、</w:t>
      </w:r>
      <w:permStart w:id="495482918" w:edGrp="everyone"/>
      <w:r w:rsidRPr="00407DDC">
        <w:rPr>
          <w:szCs w:val="21"/>
        </w:rPr>
        <w:t>……</w:t>
      </w:r>
      <w:proofErr w:type="gramStart"/>
      <w:r w:rsidRPr="00407DDC">
        <w:rPr>
          <w:szCs w:val="21"/>
        </w:rPr>
        <w:t>…</w:t>
      </w:r>
      <w:proofErr w:type="gramEnd"/>
      <w:r w:rsidRPr="00407DDC">
        <w:rPr>
          <w:rFonts w:hint="eastAsia"/>
          <w:szCs w:val="21"/>
        </w:rPr>
        <w:t>其他承诺自行编写</w:t>
      </w:r>
      <w:permEnd w:id="495482918"/>
    </w:p>
    <w:p w14:paraId="0E5FD13D" w14:textId="77777777" w:rsidR="00E472F5" w:rsidRPr="00407DDC" w:rsidRDefault="00E472F5">
      <w:pPr>
        <w:snapToGrid w:val="0"/>
        <w:spacing w:line="400" w:lineRule="exact"/>
        <w:ind w:firstLineChars="150" w:firstLine="360"/>
        <w:rPr>
          <w:sz w:val="24"/>
        </w:rPr>
      </w:pPr>
    </w:p>
    <w:p w14:paraId="0CEAB7D4" w14:textId="77777777" w:rsidR="00E472F5" w:rsidRPr="00407DDC" w:rsidRDefault="00000000">
      <w:pPr>
        <w:snapToGrid w:val="0"/>
        <w:spacing w:line="400" w:lineRule="exact"/>
        <w:ind w:firstLineChars="1450" w:firstLine="3480"/>
        <w:rPr>
          <w:sz w:val="24"/>
        </w:rPr>
      </w:pPr>
      <w:r w:rsidRPr="00407DDC">
        <w:rPr>
          <w:rFonts w:hint="eastAsia"/>
          <w:sz w:val="24"/>
        </w:rPr>
        <w:t>投标人：（盖章）</w:t>
      </w:r>
    </w:p>
    <w:p w14:paraId="239AE901" w14:textId="77777777" w:rsidR="00E472F5" w:rsidRPr="00407DDC" w:rsidRDefault="00E472F5">
      <w:pPr>
        <w:snapToGrid w:val="0"/>
        <w:spacing w:line="400" w:lineRule="exact"/>
        <w:ind w:firstLineChars="150" w:firstLine="360"/>
        <w:rPr>
          <w:sz w:val="24"/>
        </w:rPr>
      </w:pPr>
    </w:p>
    <w:p w14:paraId="08E98C8E" w14:textId="77777777" w:rsidR="00E472F5" w:rsidRPr="00407DDC" w:rsidRDefault="00000000">
      <w:pPr>
        <w:snapToGrid w:val="0"/>
        <w:spacing w:line="400" w:lineRule="exact"/>
        <w:ind w:firstLineChars="1450" w:firstLine="3480"/>
        <w:rPr>
          <w:sz w:val="24"/>
        </w:rPr>
      </w:pPr>
      <w:r w:rsidRPr="00407DDC">
        <w:rPr>
          <w:rFonts w:hint="eastAsia"/>
          <w:sz w:val="24"/>
        </w:rPr>
        <w:t>法定代表人或其委托代理人：（签字或盖章）</w:t>
      </w:r>
    </w:p>
    <w:p w14:paraId="02C1D81D" w14:textId="77777777" w:rsidR="00E472F5" w:rsidRPr="00407DDC" w:rsidRDefault="00000000">
      <w:pPr>
        <w:snapToGrid w:val="0"/>
        <w:spacing w:line="400" w:lineRule="exact"/>
        <w:ind w:firstLineChars="1450" w:firstLine="3480"/>
        <w:rPr>
          <w:sz w:val="24"/>
        </w:rPr>
      </w:pPr>
      <w:r w:rsidRPr="00407DDC">
        <w:rPr>
          <w:rFonts w:hint="eastAsia"/>
          <w:sz w:val="24"/>
        </w:rPr>
        <w:t>日</w:t>
      </w:r>
      <w:r w:rsidRPr="00407DDC">
        <w:rPr>
          <w:sz w:val="24"/>
        </w:rPr>
        <w:t xml:space="preserve">  </w:t>
      </w:r>
      <w:r w:rsidRPr="00407DDC">
        <w:rPr>
          <w:rFonts w:hint="eastAsia"/>
          <w:sz w:val="24"/>
        </w:rPr>
        <w:t>期</w:t>
      </w:r>
      <w:r w:rsidRPr="00407DDC">
        <w:rPr>
          <w:sz w:val="24"/>
        </w:rPr>
        <w:t>:</w:t>
      </w:r>
    </w:p>
    <w:p w14:paraId="618C90AC" w14:textId="77777777" w:rsidR="00E472F5" w:rsidRPr="00407DDC" w:rsidRDefault="00E472F5">
      <w:pPr>
        <w:snapToGrid w:val="0"/>
        <w:spacing w:line="400" w:lineRule="exact"/>
        <w:ind w:firstLineChars="1450" w:firstLine="3480"/>
        <w:rPr>
          <w:sz w:val="24"/>
        </w:rPr>
      </w:pPr>
    </w:p>
    <w:p w14:paraId="689702E8" w14:textId="77777777" w:rsidR="00E472F5" w:rsidRPr="00407DDC" w:rsidRDefault="00E472F5">
      <w:pPr>
        <w:snapToGrid w:val="0"/>
        <w:spacing w:line="400" w:lineRule="exact"/>
        <w:ind w:firstLineChars="1450" w:firstLine="3480"/>
        <w:rPr>
          <w:sz w:val="24"/>
        </w:rPr>
      </w:pPr>
    </w:p>
    <w:p w14:paraId="045768C2" w14:textId="77777777" w:rsidR="00E472F5" w:rsidRPr="00407DDC" w:rsidRDefault="00E472F5">
      <w:pPr>
        <w:snapToGrid w:val="0"/>
        <w:spacing w:line="400" w:lineRule="exact"/>
        <w:jc w:val="center"/>
        <w:rPr>
          <w:rFonts w:ascii="宋体" w:hAnsi="宋体"/>
          <w:b/>
          <w:sz w:val="28"/>
          <w:szCs w:val="28"/>
        </w:rPr>
      </w:pPr>
    </w:p>
    <w:p w14:paraId="285A923A" w14:textId="77777777" w:rsidR="00E472F5" w:rsidRPr="00407DDC" w:rsidRDefault="00E472F5">
      <w:pPr>
        <w:snapToGrid w:val="0"/>
        <w:spacing w:line="400" w:lineRule="exact"/>
        <w:jc w:val="center"/>
        <w:rPr>
          <w:rFonts w:ascii="宋体" w:hAnsi="宋体"/>
          <w:b/>
          <w:sz w:val="28"/>
          <w:szCs w:val="28"/>
        </w:rPr>
      </w:pPr>
    </w:p>
    <w:p w14:paraId="35A873F1" w14:textId="77777777" w:rsidR="00E472F5" w:rsidRPr="00407DDC" w:rsidRDefault="00E472F5">
      <w:pPr>
        <w:snapToGrid w:val="0"/>
        <w:spacing w:line="400" w:lineRule="exact"/>
        <w:jc w:val="center"/>
        <w:rPr>
          <w:rFonts w:ascii="宋体" w:hAnsi="宋体"/>
          <w:b/>
          <w:sz w:val="28"/>
          <w:szCs w:val="28"/>
        </w:rPr>
      </w:pPr>
    </w:p>
    <w:p w14:paraId="1A74B939" w14:textId="77777777" w:rsidR="00E472F5" w:rsidRPr="00407DDC" w:rsidRDefault="00E472F5">
      <w:pPr>
        <w:snapToGrid w:val="0"/>
        <w:spacing w:line="400" w:lineRule="exact"/>
        <w:jc w:val="center"/>
        <w:rPr>
          <w:rFonts w:ascii="宋体" w:hAnsi="宋体"/>
          <w:b/>
          <w:sz w:val="28"/>
          <w:szCs w:val="28"/>
        </w:rPr>
      </w:pPr>
    </w:p>
    <w:p w14:paraId="0AF27CED" w14:textId="77777777" w:rsidR="00E472F5" w:rsidRPr="00407DDC" w:rsidRDefault="00E472F5">
      <w:pPr>
        <w:snapToGrid w:val="0"/>
        <w:spacing w:line="400" w:lineRule="exact"/>
        <w:jc w:val="center"/>
        <w:rPr>
          <w:rFonts w:ascii="宋体" w:hAnsi="宋体"/>
          <w:b/>
          <w:sz w:val="28"/>
          <w:szCs w:val="28"/>
        </w:rPr>
      </w:pPr>
    </w:p>
    <w:p w14:paraId="13AF52F0"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hint="eastAsia"/>
          <w:b/>
          <w:sz w:val="28"/>
          <w:szCs w:val="28"/>
        </w:rPr>
        <w:lastRenderedPageBreak/>
        <w:t>五、投标保证金</w:t>
      </w:r>
    </w:p>
    <w:p w14:paraId="480D7590" w14:textId="77777777" w:rsidR="00E472F5" w:rsidRPr="00407DDC" w:rsidRDefault="00E472F5">
      <w:pPr>
        <w:autoSpaceDE w:val="0"/>
        <w:autoSpaceDN w:val="0"/>
        <w:adjustRightInd w:val="0"/>
        <w:snapToGrid w:val="0"/>
        <w:spacing w:line="360" w:lineRule="auto"/>
        <w:rPr>
          <w:rFonts w:ascii="宋体" w:hAnsi="宋体" w:cs="宋体"/>
          <w:szCs w:val="21"/>
        </w:rPr>
      </w:pPr>
      <w:bookmarkStart w:id="590" w:name="_Hlk170464255"/>
      <w:bookmarkStart w:id="591" w:name="_Hlk130893013"/>
      <w:bookmarkStart w:id="592" w:name="_Hlk130890847"/>
      <w:permStart w:id="1576735246" w:edGrp="everyone"/>
    </w:p>
    <w:p w14:paraId="4763EDE1" w14:textId="77777777" w:rsidR="00E472F5" w:rsidRPr="00407DDC" w:rsidRDefault="00000000">
      <w:pPr>
        <w:autoSpaceDE w:val="0"/>
        <w:autoSpaceDN w:val="0"/>
        <w:adjustRightInd w:val="0"/>
        <w:snapToGrid w:val="0"/>
        <w:spacing w:line="360" w:lineRule="auto"/>
        <w:ind w:firstLineChars="200" w:firstLine="420"/>
        <w:rPr>
          <w:rFonts w:ascii="宋体" w:hAnsi="宋体" w:cs="宋体"/>
          <w:szCs w:val="21"/>
        </w:rPr>
      </w:pPr>
      <w:bookmarkStart w:id="593" w:name="_Hlk170676640"/>
      <w:r w:rsidRPr="00407DDC">
        <w:rPr>
          <w:rFonts w:ascii="宋体" w:hAnsi="宋体" w:cs="宋体" w:hint="eastAsia"/>
          <w:szCs w:val="21"/>
        </w:rPr>
        <w:t>（1）如采用现金（转账或电汇）的，系统自动抓取</w:t>
      </w:r>
      <w:ins w:id="594" w:author="PC" w:date="2023-09-28T09:18:00Z">
        <w:r w:rsidRPr="00407DDC">
          <w:rPr>
            <w:rFonts w:ascii="宋体" w:hAnsi="宋体" w:cs="宋体" w:hint="eastAsia"/>
            <w:szCs w:val="21"/>
          </w:rPr>
          <w:t>投标保证金</w:t>
        </w:r>
      </w:ins>
      <w:r w:rsidRPr="00407DDC">
        <w:rPr>
          <w:rFonts w:ascii="宋体" w:hAnsi="宋体" w:cs="宋体" w:hint="eastAsia"/>
          <w:szCs w:val="21"/>
        </w:rPr>
        <w:t>提交信息，投标文件无需提供相关证明材料。</w:t>
      </w:r>
    </w:p>
    <w:p w14:paraId="5FA99F09" w14:textId="77777777" w:rsidR="00E472F5" w:rsidRPr="00407DDC" w:rsidRDefault="00000000">
      <w:pPr>
        <w:autoSpaceDE w:val="0"/>
        <w:autoSpaceDN w:val="0"/>
        <w:adjustRightInd w:val="0"/>
        <w:snapToGrid w:val="0"/>
        <w:spacing w:line="360" w:lineRule="auto"/>
        <w:ind w:firstLineChars="200" w:firstLine="420"/>
        <w:rPr>
          <w:rFonts w:ascii="宋体" w:hAnsi="宋体" w:cs="宋体"/>
          <w:szCs w:val="21"/>
        </w:rPr>
      </w:pPr>
      <w:r w:rsidRPr="00407DDC">
        <w:rPr>
          <w:rFonts w:ascii="宋体" w:hAnsi="宋体" w:cs="宋体" w:hint="eastAsia"/>
          <w:szCs w:val="21"/>
        </w:rPr>
        <w:t>（2）如采用纸质银行保函，投标人应在此提供基本账户开户许可证（或投标企业基本账户开户银行的基本存款账户信息）复印件(影印件)，并按格式承诺真实有效。同时将纸质银行保函扫描件(或影印件)提供在投标文件中。纸质银行保函格式见“投标保函示范文本”。</w:t>
      </w:r>
    </w:p>
    <w:p w14:paraId="0947155B" w14:textId="77777777" w:rsidR="00E472F5" w:rsidRPr="00407DDC" w:rsidRDefault="00000000">
      <w:pPr>
        <w:autoSpaceDE w:val="0"/>
        <w:autoSpaceDN w:val="0"/>
        <w:adjustRightInd w:val="0"/>
        <w:snapToGrid w:val="0"/>
        <w:spacing w:line="360" w:lineRule="auto"/>
        <w:ind w:firstLineChars="200" w:firstLine="420"/>
        <w:rPr>
          <w:rFonts w:ascii="宋体" w:hAnsi="宋体" w:cs="宋体"/>
          <w:szCs w:val="21"/>
        </w:rPr>
      </w:pPr>
      <w:r w:rsidRPr="00407DDC">
        <w:rPr>
          <w:rFonts w:ascii="宋体" w:hAnsi="宋体" w:cs="宋体" w:hint="eastAsia"/>
          <w:szCs w:val="21"/>
        </w:rPr>
        <w:t>（3）如采用电子保函（银行、保险、担保等）的，系统自动抓取电子保函信息，投标文件无需提供相关证明材料。格式附后。</w:t>
      </w:r>
    </w:p>
    <w:bookmarkEnd w:id="590"/>
    <w:bookmarkEnd w:id="593"/>
    <w:p w14:paraId="7DC7506D" w14:textId="77777777" w:rsidR="00E472F5" w:rsidRPr="00407DDC" w:rsidRDefault="00000000">
      <w:pPr>
        <w:tabs>
          <w:tab w:val="left" w:pos="8422"/>
          <w:tab w:val="left" w:pos="9622"/>
        </w:tabs>
        <w:spacing w:line="320" w:lineRule="exact"/>
        <w:ind w:rightChars="50" w:right="105"/>
        <w:rPr>
          <w:rFonts w:ascii="宋体" w:hAnsi="宋体" w:cs="宋体"/>
          <w:b/>
          <w:bCs/>
          <w:sz w:val="24"/>
        </w:rPr>
      </w:pPr>
      <w:r w:rsidRPr="00407DDC">
        <w:rPr>
          <w:rFonts w:ascii="宋体" w:hAnsi="宋体" w:cs="宋体" w:hint="eastAsia"/>
          <w:b/>
          <w:bCs/>
          <w:sz w:val="24"/>
        </w:rPr>
        <w:t>5.1投标保函示范文本</w:t>
      </w:r>
    </w:p>
    <w:p w14:paraId="626558E9" w14:textId="77777777" w:rsidR="00E472F5" w:rsidRPr="00407DDC" w:rsidRDefault="00E472F5">
      <w:pPr>
        <w:spacing w:line="360" w:lineRule="auto"/>
        <w:jc w:val="center"/>
        <w:rPr>
          <w:rFonts w:ascii="宋体" w:hAnsi="宋体"/>
          <w:b/>
          <w:sz w:val="24"/>
        </w:rPr>
      </w:pPr>
    </w:p>
    <w:p w14:paraId="6510D176" w14:textId="77777777" w:rsidR="00E472F5" w:rsidRPr="00407DDC" w:rsidRDefault="00000000">
      <w:pPr>
        <w:spacing w:line="360" w:lineRule="auto"/>
        <w:ind w:right="1050" w:firstLineChars="2850" w:firstLine="5985"/>
        <w:rPr>
          <w:rFonts w:ascii="宋体" w:hAnsi="宋体"/>
        </w:rPr>
      </w:pPr>
      <w:r w:rsidRPr="00407DDC">
        <w:rPr>
          <w:rFonts w:ascii="宋体" w:hAnsi="宋体"/>
        </w:rPr>
        <w:t>编号：</w:t>
      </w:r>
      <w:r w:rsidRPr="00407DDC">
        <w:rPr>
          <w:rFonts w:ascii="宋体" w:hAnsi="宋体"/>
          <w:u w:val="single"/>
        </w:rPr>
        <w:t xml:space="preserve">        </w:t>
      </w:r>
      <w:r w:rsidRPr="00407DDC">
        <w:rPr>
          <w:rFonts w:ascii="宋体" w:hAnsi="宋体"/>
        </w:rPr>
        <w:t xml:space="preserve"> </w:t>
      </w:r>
    </w:p>
    <w:p w14:paraId="51408E82" w14:textId="77777777" w:rsidR="00E472F5" w:rsidRPr="00407DDC" w:rsidRDefault="00000000">
      <w:pPr>
        <w:spacing w:line="360" w:lineRule="auto"/>
        <w:rPr>
          <w:rFonts w:ascii="宋体" w:hAnsi="宋体"/>
        </w:rPr>
      </w:pPr>
      <w:r w:rsidRPr="00407DDC">
        <w:rPr>
          <w:rFonts w:ascii="宋体" w:hAnsi="宋体"/>
        </w:rPr>
        <w:t xml:space="preserve">致： </w:t>
      </w:r>
      <w:r w:rsidRPr="00407DDC">
        <w:rPr>
          <w:rFonts w:ascii="宋体" w:hAnsi="宋体"/>
          <w:u w:val="single"/>
        </w:rPr>
        <w:t>受益人（招标人） 名称</w:t>
      </w:r>
    </w:p>
    <w:p w14:paraId="34A7E79F" w14:textId="77777777" w:rsidR="00E472F5" w:rsidRPr="00407DDC" w:rsidRDefault="00000000">
      <w:pPr>
        <w:spacing w:line="360" w:lineRule="auto"/>
        <w:ind w:firstLineChars="200" w:firstLine="420"/>
        <w:rPr>
          <w:rFonts w:ascii="宋体" w:hAnsi="宋体"/>
        </w:rPr>
      </w:pPr>
      <w:r w:rsidRPr="00407DDC">
        <w:rPr>
          <w:rFonts w:ascii="宋体" w:hAnsi="宋体"/>
        </w:rPr>
        <w:t>开立人获得通知，</w:t>
      </w:r>
      <w:r w:rsidRPr="00407DDC">
        <w:rPr>
          <w:rFonts w:ascii="宋体" w:hAnsi="宋体"/>
          <w:u w:val="single"/>
        </w:rPr>
        <w:t xml:space="preserve">（投标人） </w:t>
      </w:r>
      <w:r w:rsidRPr="00407DDC">
        <w:rPr>
          <w:rFonts w:ascii="宋体" w:hAnsi="宋体"/>
        </w:rPr>
        <w:t>于</w:t>
      </w:r>
      <w:r w:rsidRPr="00407DDC">
        <w:rPr>
          <w:rFonts w:ascii="宋体" w:hAnsi="宋体"/>
          <w:u w:val="single"/>
        </w:rPr>
        <w:t xml:space="preserve">       </w:t>
      </w:r>
      <w:r w:rsidRPr="00407DDC">
        <w:rPr>
          <w:rFonts w:ascii="宋体" w:hAnsi="宋体"/>
        </w:rPr>
        <w:t>年</w:t>
      </w:r>
      <w:r w:rsidRPr="00407DDC">
        <w:rPr>
          <w:rFonts w:ascii="宋体" w:hAnsi="宋体"/>
          <w:u w:val="single"/>
        </w:rPr>
        <w:t xml:space="preserve">     </w:t>
      </w:r>
      <w:r w:rsidRPr="00407DDC">
        <w:rPr>
          <w:rFonts w:ascii="宋体" w:hAnsi="宋体"/>
        </w:rPr>
        <w:t>月</w:t>
      </w:r>
      <w:r w:rsidRPr="00407DDC">
        <w:rPr>
          <w:rFonts w:ascii="宋体" w:hAnsi="宋体"/>
          <w:u w:val="single"/>
        </w:rPr>
        <w:t xml:space="preserve">      </w:t>
      </w:r>
      <w:r w:rsidRPr="00407DDC">
        <w:rPr>
          <w:rFonts w:ascii="宋体" w:hAnsi="宋体"/>
        </w:rPr>
        <w:t>日参加编号为</w:t>
      </w:r>
      <w:r w:rsidRPr="00407DDC">
        <w:rPr>
          <w:rFonts w:ascii="宋体" w:hAnsi="宋体"/>
          <w:u w:val="single"/>
        </w:rPr>
        <w:t xml:space="preserve"> （标段编号） </w:t>
      </w:r>
      <w:r w:rsidRPr="00407DDC">
        <w:rPr>
          <w:rFonts w:ascii="宋体" w:hAnsi="宋体"/>
        </w:rPr>
        <w:t>的</w:t>
      </w:r>
      <w:r w:rsidRPr="00407DDC">
        <w:rPr>
          <w:rFonts w:ascii="宋体" w:hAnsi="宋体"/>
          <w:u w:val="single"/>
        </w:rPr>
        <w:t>（标段名称）</w:t>
      </w:r>
      <w:r w:rsidRPr="00407DDC">
        <w:rPr>
          <w:rFonts w:ascii="宋体" w:hAnsi="宋体"/>
        </w:rPr>
        <w:t>投标（即“基础交易”）。</w:t>
      </w:r>
    </w:p>
    <w:p w14:paraId="286D82CC" w14:textId="77777777" w:rsidR="00E472F5" w:rsidRPr="00407DDC" w:rsidRDefault="00000000">
      <w:pPr>
        <w:spacing w:line="360" w:lineRule="auto"/>
        <w:ind w:firstLineChars="200" w:firstLine="420"/>
        <w:rPr>
          <w:rFonts w:ascii="宋体" w:hAnsi="宋体"/>
        </w:rPr>
      </w:pPr>
      <w:r w:rsidRPr="00407DDC">
        <w:rPr>
          <w:rFonts w:ascii="宋体" w:hAnsi="宋体"/>
        </w:rPr>
        <w:t>一、开立人理解根据招标条件，投标人必须提交一份投标保函（以下简称“本保函”）</w:t>
      </w:r>
      <w:r w:rsidRPr="00407DDC">
        <w:rPr>
          <w:rFonts w:ascii="宋体" w:hAnsi="宋体" w:hint="eastAsia"/>
        </w:rPr>
        <w:t>，</w:t>
      </w:r>
      <w:r w:rsidRPr="00407DDC">
        <w:rPr>
          <w:rFonts w:ascii="宋体" w:hAnsi="宋体"/>
        </w:rPr>
        <w:t>以担保投标人诚信履行其在上述基础交易中承担的投标人义务。鉴此，应申请人要求，开立人在此同意向受益人出具此投标保函</w:t>
      </w:r>
      <w:r w:rsidRPr="00407DDC">
        <w:rPr>
          <w:rFonts w:ascii="宋体" w:hAnsi="宋体" w:hint="eastAsia"/>
        </w:rPr>
        <w:t>，</w:t>
      </w:r>
      <w:r w:rsidRPr="00407DDC">
        <w:rPr>
          <w:rFonts w:ascii="宋体" w:hAnsi="宋体"/>
        </w:rPr>
        <w:t>本保函担保金额为人民币（大写）</w:t>
      </w:r>
      <w:r w:rsidRPr="00407DDC">
        <w:rPr>
          <w:rFonts w:ascii="宋体" w:hAnsi="宋体"/>
          <w:u w:val="single"/>
        </w:rPr>
        <w:t xml:space="preserve">      </w:t>
      </w:r>
      <w:r w:rsidRPr="00407DDC">
        <w:rPr>
          <w:rFonts w:ascii="宋体" w:hAnsi="宋体"/>
        </w:rPr>
        <w:t>元（¥</w:t>
      </w:r>
      <w:r w:rsidRPr="00407DDC">
        <w:rPr>
          <w:rFonts w:ascii="宋体" w:hAnsi="宋体"/>
          <w:u w:val="single"/>
        </w:rPr>
        <w:t xml:space="preserve">      </w:t>
      </w:r>
      <w:r w:rsidRPr="00407DDC">
        <w:rPr>
          <w:rFonts w:ascii="宋体" w:hAnsi="宋体"/>
        </w:rPr>
        <w:t>） 。</w:t>
      </w:r>
    </w:p>
    <w:p w14:paraId="0C3FA341" w14:textId="77777777" w:rsidR="00E472F5" w:rsidRPr="00407DDC" w:rsidRDefault="00000000">
      <w:pPr>
        <w:spacing w:line="360" w:lineRule="auto"/>
        <w:ind w:firstLineChars="200" w:firstLine="420"/>
        <w:rPr>
          <w:rFonts w:ascii="宋体" w:hAnsi="宋体"/>
        </w:rPr>
      </w:pPr>
      <w:r w:rsidRPr="00407DDC">
        <w:rPr>
          <w:rFonts w:ascii="宋体" w:hAnsi="宋体"/>
        </w:rPr>
        <w:t>二、开立人在投标人发生以下情形时承担保证担保责任：</w:t>
      </w:r>
    </w:p>
    <w:p w14:paraId="0066B19C" w14:textId="77777777" w:rsidR="00E472F5" w:rsidRPr="00407DDC" w:rsidRDefault="00000000">
      <w:pPr>
        <w:spacing w:line="360" w:lineRule="auto"/>
        <w:ind w:firstLineChars="200" w:firstLine="420"/>
        <w:rPr>
          <w:rFonts w:ascii="宋体" w:hAnsi="宋体"/>
        </w:rPr>
      </w:pPr>
      <w:r w:rsidRPr="00407DDC">
        <w:rPr>
          <w:rFonts w:ascii="宋体" w:hAnsi="宋体"/>
        </w:rPr>
        <w:t>（1）投标人在投标有效期内撤销投标文件；</w:t>
      </w:r>
    </w:p>
    <w:p w14:paraId="7EB85B99" w14:textId="77777777" w:rsidR="00E472F5" w:rsidRPr="00407DDC" w:rsidRDefault="00000000">
      <w:pPr>
        <w:spacing w:line="360" w:lineRule="auto"/>
        <w:ind w:firstLineChars="200" w:firstLine="420"/>
        <w:rPr>
          <w:rFonts w:ascii="宋体" w:hAnsi="宋体"/>
        </w:rPr>
      </w:pPr>
      <w:r w:rsidRPr="00407DDC">
        <w:rPr>
          <w:rFonts w:ascii="宋体" w:hAnsi="宋体"/>
        </w:rPr>
        <w:t>（2）投标人在中标后无正当理由不与招标人订立合同；</w:t>
      </w:r>
    </w:p>
    <w:p w14:paraId="019F0A0D" w14:textId="77777777" w:rsidR="00E472F5" w:rsidRPr="00407DDC" w:rsidRDefault="00000000">
      <w:pPr>
        <w:spacing w:line="360" w:lineRule="auto"/>
        <w:ind w:firstLineChars="200" w:firstLine="420"/>
        <w:rPr>
          <w:rFonts w:ascii="宋体" w:hAnsi="宋体"/>
        </w:rPr>
      </w:pPr>
      <w:r w:rsidRPr="00407DDC">
        <w:rPr>
          <w:rFonts w:ascii="宋体" w:hAnsi="宋体"/>
        </w:rPr>
        <w:t>（3）投标人在签订合同时向招标人提出附加条件；</w:t>
      </w:r>
    </w:p>
    <w:p w14:paraId="4D515430" w14:textId="77777777" w:rsidR="00E472F5" w:rsidRPr="00407DDC" w:rsidRDefault="00000000">
      <w:pPr>
        <w:spacing w:line="360" w:lineRule="auto"/>
        <w:ind w:firstLineChars="200" w:firstLine="420"/>
        <w:rPr>
          <w:rFonts w:ascii="宋体" w:hAnsi="宋体"/>
        </w:rPr>
      </w:pPr>
      <w:r w:rsidRPr="00407DDC">
        <w:rPr>
          <w:rFonts w:ascii="宋体" w:hAnsi="宋体"/>
        </w:rPr>
        <w:t>（4）投标人不按照招标文件要求提交履约保证金；</w:t>
      </w:r>
    </w:p>
    <w:p w14:paraId="44178982" w14:textId="77777777" w:rsidR="00E472F5" w:rsidRPr="00407DDC" w:rsidRDefault="00000000">
      <w:pPr>
        <w:spacing w:line="360" w:lineRule="auto"/>
        <w:ind w:firstLineChars="200" w:firstLine="420"/>
        <w:rPr>
          <w:rFonts w:ascii="宋体" w:hAnsi="宋体"/>
        </w:rPr>
      </w:pPr>
      <w:r w:rsidRPr="00407DDC">
        <w:rPr>
          <w:rFonts w:ascii="宋体" w:hAnsi="宋体"/>
        </w:rPr>
        <w:t>（5）发生招标文件明确规定可以不予退还</w:t>
      </w:r>
      <w:ins w:id="595" w:author="PC" w:date="2023-09-28T09:18:00Z">
        <w:r w:rsidRPr="00407DDC">
          <w:rPr>
            <w:rFonts w:ascii="宋体" w:hAnsi="宋体" w:hint="eastAsia"/>
          </w:rPr>
          <w:t>投标保证金</w:t>
        </w:r>
      </w:ins>
      <w:r w:rsidRPr="00407DDC">
        <w:rPr>
          <w:rFonts w:ascii="宋体" w:hAnsi="宋体"/>
        </w:rPr>
        <w:t>的其他情形。</w:t>
      </w:r>
    </w:p>
    <w:p w14:paraId="56031DE3" w14:textId="77777777" w:rsidR="00E472F5" w:rsidRPr="00407DDC" w:rsidRDefault="00000000">
      <w:pPr>
        <w:spacing w:line="360" w:lineRule="auto"/>
        <w:ind w:firstLineChars="200" w:firstLine="420"/>
        <w:rPr>
          <w:rFonts w:ascii="宋体" w:hAnsi="宋体"/>
        </w:rPr>
      </w:pPr>
      <w:r w:rsidRPr="00407DDC">
        <w:rPr>
          <w:rFonts w:ascii="宋体" w:hAnsi="宋体"/>
        </w:rPr>
        <w:t>三、本保函为不可撤销、不可转让的见索即付独立保函。本保函有效期自开立之日起至投标有效期届满之日止。</w:t>
      </w:r>
    </w:p>
    <w:p w14:paraId="509E6940" w14:textId="77777777" w:rsidR="00E472F5" w:rsidRPr="00407DDC" w:rsidRDefault="00000000">
      <w:pPr>
        <w:spacing w:line="360" w:lineRule="auto"/>
        <w:ind w:firstLineChars="200" w:firstLine="420"/>
        <w:rPr>
          <w:rFonts w:ascii="宋体" w:hAnsi="宋体"/>
        </w:rPr>
      </w:pPr>
      <w:r w:rsidRPr="00407DDC">
        <w:rPr>
          <w:rFonts w:ascii="宋体" w:hAnsi="宋体"/>
        </w:rPr>
        <w:t>四、开立人承诺，在收到受益人发来的书面付款通知后的七日内无条件支付，前述书面付款通知即为付款要求之单据</w:t>
      </w:r>
      <w:r w:rsidRPr="00407DDC">
        <w:rPr>
          <w:rFonts w:ascii="宋体" w:hAnsi="宋体" w:hint="eastAsia"/>
        </w:rPr>
        <w:t>，</w:t>
      </w:r>
      <w:r w:rsidRPr="00407DDC">
        <w:rPr>
          <w:rFonts w:ascii="宋体" w:hAnsi="宋体"/>
        </w:rPr>
        <w:t>且应满足以下要求</w:t>
      </w:r>
      <w:r w:rsidRPr="00407DDC">
        <w:rPr>
          <w:rFonts w:ascii="宋体" w:hAnsi="宋体" w:hint="eastAsia"/>
        </w:rPr>
        <w:t>：</w:t>
      </w:r>
    </w:p>
    <w:p w14:paraId="6838A9A5" w14:textId="77777777" w:rsidR="00E472F5" w:rsidRPr="00407DDC" w:rsidRDefault="00000000">
      <w:pPr>
        <w:spacing w:line="360" w:lineRule="auto"/>
        <w:ind w:firstLineChars="200" w:firstLine="420"/>
        <w:rPr>
          <w:rFonts w:ascii="宋体" w:hAnsi="宋体"/>
        </w:rPr>
      </w:pPr>
      <w:r w:rsidRPr="00407DDC">
        <w:rPr>
          <w:rFonts w:ascii="宋体" w:hAnsi="宋体"/>
        </w:rPr>
        <w:t>（1）付款通知到达的日期在本保函的有效期内；</w:t>
      </w:r>
    </w:p>
    <w:p w14:paraId="60D10046" w14:textId="77777777" w:rsidR="00E472F5" w:rsidRPr="00407DDC" w:rsidRDefault="00000000">
      <w:pPr>
        <w:spacing w:line="360" w:lineRule="auto"/>
        <w:ind w:firstLineChars="200" w:firstLine="420"/>
        <w:rPr>
          <w:rFonts w:ascii="宋体" w:hAnsi="宋体"/>
        </w:rPr>
      </w:pPr>
      <w:r w:rsidRPr="00407DDC">
        <w:rPr>
          <w:rFonts w:ascii="宋体" w:hAnsi="宋体"/>
        </w:rPr>
        <w:t>（2）载明要求支付的金额；</w:t>
      </w:r>
    </w:p>
    <w:p w14:paraId="4D045565" w14:textId="77777777" w:rsidR="00E472F5" w:rsidRPr="00407DDC" w:rsidRDefault="00000000">
      <w:pPr>
        <w:spacing w:line="360" w:lineRule="auto"/>
        <w:ind w:firstLineChars="200" w:firstLine="420"/>
        <w:rPr>
          <w:rFonts w:ascii="宋体" w:hAnsi="宋体"/>
        </w:rPr>
      </w:pPr>
      <w:r w:rsidRPr="00407DDC">
        <w:rPr>
          <w:rFonts w:ascii="宋体" w:hAnsi="宋体"/>
        </w:rPr>
        <w:t>（3）载明申请人违反招投标文件规定的义务内容和具体条款；</w:t>
      </w:r>
    </w:p>
    <w:p w14:paraId="3A4CE6F9" w14:textId="77777777" w:rsidR="00E472F5" w:rsidRPr="00407DDC" w:rsidRDefault="00000000">
      <w:pPr>
        <w:spacing w:line="360" w:lineRule="auto"/>
        <w:ind w:firstLineChars="200" w:firstLine="420"/>
        <w:rPr>
          <w:rFonts w:ascii="宋体" w:hAnsi="宋体"/>
        </w:rPr>
      </w:pPr>
      <w:r w:rsidRPr="00407DDC">
        <w:rPr>
          <w:rFonts w:ascii="宋体" w:hAnsi="宋体"/>
        </w:rPr>
        <w:lastRenderedPageBreak/>
        <w:t>（4）声明不存在招标文件规定或我国法律规定免除申请人或我方支付责任的情形；</w:t>
      </w:r>
    </w:p>
    <w:p w14:paraId="3345ABC9" w14:textId="77777777" w:rsidR="00E472F5" w:rsidRPr="00407DDC" w:rsidRDefault="00000000">
      <w:pPr>
        <w:spacing w:line="360" w:lineRule="auto"/>
        <w:ind w:firstLineChars="200" w:firstLine="420"/>
        <w:rPr>
          <w:rFonts w:ascii="宋体" w:hAnsi="宋体"/>
        </w:rPr>
      </w:pPr>
      <w:r w:rsidRPr="00407DDC">
        <w:rPr>
          <w:rFonts w:ascii="宋体" w:hAnsi="宋体"/>
        </w:rPr>
        <w:t>（5）书面付款通知应在本保函有效期内到达的地址是：</w:t>
      </w:r>
      <w:r w:rsidRPr="00407DDC">
        <w:rPr>
          <w:rFonts w:ascii="宋体" w:hAnsi="宋体"/>
          <w:u w:val="single"/>
        </w:rPr>
        <w:t xml:space="preserve">            </w:t>
      </w:r>
      <w:r w:rsidRPr="00407DDC">
        <w:rPr>
          <w:rFonts w:ascii="宋体" w:hAnsi="宋体"/>
        </w:rPr>
        <w:t xml:space="preserve"> 。</w:t>
      </w:r>
    </w:p>
    <w:p w14:paraId="12DC02E2" w14:textId="77777777" w:rsidR="00E472F5" w:rsidRPr="00407DDC" w:rsidRDefault="00000000">
      <w:pPr>
        <w:spacing w:line="360" w:lineRule="auto"/>
        <w:ind w:firstLineChars="200" w:firstLine="420"/>
        <w:rPr>
          <w:rFonts w:ascii="宋体" w:hAnsi="宋体"/>
        </w:rPr>
      </w:pPr>
      <w:r w:rsidRPr="00407DDC">
        <w:rPr>
          <w:rFonts w:ascii="宋体" w:hAnsi="宋体"/>
        </w:rPr>
        <w:t>受益人发出的书面付款通知应由其法定代表人（负责人）或授权代理人签字并加盖公章。</w:t>
      </w:r>
    </w:p>
    <w:p w14:paraId="1D6748CF" w14:textId="77777777" w:rsidR="00E472F5" w:rsidRPr="00407DDC" w:rsidRDefault="00000000">
      <w:pPr>
        <w:spacing w:line="360" w:lineRule="auto"/>
        <w:ind w:firstLineChars="200" w:firstLine="420"/>
        <w:rPr>
          <w:rFonts w:ascii="宋体" w:hAnsi="宋体"/>
        </w:rPr>
      </w:pPr>
      <w:r w:rsidRPr="00407DDC">
        <w:rPr>
          <w:rFonts w:ascii="宋体" w:hAnsi="宋体"/>
        </w:rPr>
        <w:t>五、本保函项下的权利不得转让，不得设定担保。受益人未经开立人书面同意转让本保函或其项下任何权利，对开立人不发生法律效力。</w:t>
      </w:r>
    </w:p>
    <w:p w14:paraId="1E60E33A" w14:textId="77777777" w:rsidR="00E472F5" w:rsidRPr="00407DDC" w:rsidRDefault="00000000">
      <w:pPr>
        <w:spacing w:line="360" w:lineRule="auto"/>
        <w:ind w:firstLineChars="200" w:firstLine="420"/>
        <w:rPr>
          <w:rFonts w:ascii="宋体" w:hAnsi="宋体"/>
        </w:rPr>
      </w:pPr>
      <w:r w:rsidRPr="00407DDC">
        <w:rPr>
          <w:rFonts w:ascii="宋体" w:hAnsi="宋体"/>
        </w:rPr>
        <w:t>六、本保函项下的基础交易不成立、不生效、无效、被撤销、被解除，不影响本保函的独立有效。</w:t>
      </w:r>
    </w:p>
    <w:p w14:paraId="05F9DA20" w14:textId="77777777" w:rsidR="00E472F5" w:rsidRPr="00407DDC" w:rsidRDefault="00000000">
      <w:pPr>
        <w:spacing w:line="360" w:lineRule="auto"/>
        <w:ind w:firstLineChars="200" w:firstLine="420"/>
        <w:rPr>
          <w:rFonts w:ascii="宋体" w:hAnsi="宋体"/>
        </w:rPr>
      </w:pPr>
      <w:r w:rsidRPr="00407DDC">
        <w:rPr>
          <w:rFonts w:ascii="宋体" w:hAnsi="宋体"/>
        </w:rPr>
        <w:t>七、本保函项下的义务和责任均在保函有效期到期后自动消灭。</w:t>
      </w:r>
    </w:p>
    <w:p w14:paraId="5D31BDFD" w14:textId="77777777" w:rsidR="00E472F5" w:rsidRPr="00407DDC" w:rsidRDefault="00000000">
      <w:pPr>
        <w:spacing w:line="360" w:lineRule="auto"/>
        <w:ind w:firstLineChars="200" w:firstLine="420"/>
        <w:rPr>
          <w:rFonts w:ascii="宋体" w:hAnsi="宋体"/>
        </w:rPr>
      </w:pPr>
      <w:r w:rsidRPr="00407DDC">
        <w:rPr>
          <w:rFonts w:ascii="宋体" w:hAnsi="宋体"/>
        </w:rPr>
        <w:t>八、本保函适用的法律为中华人民共和国法律，因本保函产生的纠纷案件，由受益人所在地人民法院管辖。</w:t>
      </w:r>
    </w:p>
    <w:p w14:paraId="58526DDF" w14:textId="77777777" w:rsidR="00E472F5" w:rsidRPr="00407DDC" w:rsidRDefault="00000000">
      <w:pPr>
        <w:spacing w:line="360" w:lineRule="auto"/>
        <w:ind w:firstLineChars="200" w:firstLine="420"/>
        <w:rPr>
          <w:rFonts w:ascii="宋体" w:hAnsi="宋体"/>
        </w:rPr>
      </w:pPr>
      <w:r w:rsidRPr="00407DDC">
        <w:rPr>
          <w:rFonts w:ascii="宋体" w:hAnsi="宋体"/>
        </w:rPr>
        <w:t>九、本保函自我方法定代表人或授权代表签字并加盖公章之日起生效。</w:t>
      </w:r>
    </w:p>
    <w:p w14:paraId="6D4DF17B" w14:textId="77777777" w:rsidR="00E472F5" w:rsidRPr="00407DDC" w:rsidRDefault="00000000">
      <w:pPr>
        <w:spacing w:line="360" w:lineRule="auto"/>
        <w:ind w:firstLineChars="200" w:firstLine="420"/>
        <w:rPr>
          <w:rFonts w:ascii="宋体" w:hAnsi="宋体"/>
        </w:rPr>
      </w:pPr>
      <w:r w:rsidRPr="00407DDC">
        <w:rPr>
          <w:rFonts w:ascii="宋体" w:hAnsi="宋体"/>
        </w:rPr>
        <w:t>开立人：</w:t>
      </w:r>
      <w:r w:rsidRPr="00407DDC">
        <w:rPr>
          <w:rFonts w:ascii="宋体" w:hAnsi="宋体"/>
          <w:u w:val="single"/>
        </w:rPr>
        <w:t xml:space="preserve">                                       </w:t>
      </w:r>
      <w:r w:rsidRPr="00407DDC">
        <w:rPr>
          <w:rFonts w:ascii="宋体" w:hAnsi="宋体"/>
        </w:rPr>
        <w:t xml:space="preserve"> （公章）</w:t>
      </w:r>
    </w:p>
    <w:p w14:paraId="6235E3FB" w14:textId="77777777" w:rsidR="00E472F5" w:rsidRPr="00407DDC" w:rsidRDefault="00000000">
      <w:pPr>
        <w:spacing w:line="360" w:lineRule="auto"/>
        <w:ind w:firstLineChars="200" w:firstLine="420"/>
        <w:rPr>
          <w:rFonts w:ascii="宋体" w:hAnsi="宋体"/>
        </w:rPr>
      </w:pPr>
      <w:r w:rsidRPr="00407DDC">
        <w:rPr>
          <w:rFonts w:ascii="宋体" w:hAnsi="宋体"/>
        </w:rPr>
        <w:t xml:space="preserve">法定代表人（或授权代表）： </w:t>
      </w:r>
      <w:r w:rsidRPr="00407DDC">
        <w:rPr>
          <w:rFonts w:ascii="宋体" w:hAnsi="宋体"/>
          <w:u w:val="single"/>
        </w:rPr>
        <w:t xml:space="preserve">                     </w:t>
      </w:r>
      <w:r w:rsidRPr="00407DDC">
        <w:rPr>
          <w:rFonts w:ascii="宋体" w:hAnsi="宋体"/>
        </w:rPr>
        <w:t>（签字）</w:t>
      </w:r>
    </w:p>
    <w:p w14:paraId="48780E64" w14:textId="77777777" w:rsidR="00E472F5" w:rsidRPr="00407DDC" w:rsidRDefault="00000000">
      <w:pPr>
        <w:spacing w:line="360" w:lineRule="auto"/>
        <w:ind w:firstLineChars="200" w:firstLine="420"/>
        <w:rPr>
          <w:rFonts w:ascii="宋体" w:hAnsi="宋体"/>
        </w:rPr>
      </w:pPr>
      <w:r w:rsidRPr="00407DDC">
        <w:rPr>
          <w:rFonts w:ascii="宋体" w:hAnsi="宋体"/>
        </w:rPr>
        <w:t>地 址：</w:t>
      </w:r>
      <w:r w:rsidRPr="00407DDC">
        <w:rPr>
          <w:rFonts w:ascii="宋体" w:hAnsi="宋体"/>
          <w:u w:val="single"/>
        </w:rPr>
        <w:t xml:space="preserve">                                        </w:t>
      </w:r>
      <w:r w:rsidRPr="00407DDC">
        <w:rPr>
          <w:rFonts w:ascii="宋体" w:hAnsi="宋体"/>
        </w:rPr>
        <w:t xml:space="preserve"> </w:t>
      </w:r>
    </w:p>
    <w:p w14:paraId="40CCF5FC" w14:textId="77777777" w:rsidR="00E472F5" w:rsidRPr="00407DDC" w:rsidRDefault="00000000">
      <w:pPr>
        <w:spacing w:line="360" w:lineRule="auto"/>
        <w:ind w:firstLineChars="200" w:firstLine="420"/>
        <w:rPr>
          <w:rFonts w:ascii="宋体" w:hAnsi="宋体"/>
        </w:rPr>
      </w:pPr>
      <w:r w:rsidRPr="00407DDC">
        <w:rPr>
          <w:rFonts w:ascii="宋体" w:hAnsi="宋体"/>
        </w:rPr>
        <w:t>邮政编码：</w:t>
      </w:r>
      <w:r w:rsidRPr="00407DDC">
        <w:rPr>
          <w:rFonts w:ascii="宋体" w:hAnsi="宋体"/>
          <w:u w:val="single"/>
        </w:rPr>
        <w:t xml:space="preserve">                                     </w:t>
      </w:r>
      <w:r w:rsidRPr="00407DDC">
        <w:rPr>
          <w:rFonts w:ascii="宋体" w:hAnsi="宋体"/>
        </w:rPr>
        <w:t xml:space="preserve"> </w:t>
      </w:r>
    </w:p>
    <w:p w14:paraId="12058E5B" w14:textId="77777777" w:rsidR="00E472F5" w:rsidRPr="00407DDC" w:rsidRDefault="00000000">
      <w:pPr>
        <w:spacing w:line="360" w:lineRule="auto"/>
        <w:ind w:firstLineChars="200" w:firstLine="420"/>
        <w:rPr>
          <w:rFonts w:ascii="宋体" w:hAnsi="宋体"/>
        </w:rPr>
      </w:pPr>
      <w:r w:rsidRPr="00407DDC">
        <w:rPr>
          <w:rFonts w:ascii="宋体" w:hAnsi="宋体"/>
        </w:rPr>
        <w:t>电 话：</w:t>
      </w:r>
      <w:r w:rsidRPr="00407DDC">
        <w:rPr>
          <w:rFonts w:ascii="宋体" w:hAnsi="宋体"/>
          <w:u w:val="single"/>
        </w:rPr>
        <w:t xml:space="preserve">                                         </w:t>
      </w:r>
      <w:r w:rsidRPr="00407DDC">
        <w:rPr>
          <w:rFonts w:ascii="宋体" w:hAnsi="宋体"/>
        </w:rPr>
        <w:t xml:space="preserve"> </w:t>
      </w:r>
    </w:p>
    <w:p w14:paraId="7A32E94F" w14:textId="77777777" w:rsidR="00E472F5" w:rsidRPr="00407DDC" w:rsidRDefault="00000000">
      <w:pPr>
        <w:spacing w:line="360" w:lineRule="auto"/>
        <w:ind w:firstLineChars="200" w:firstLine="420"/>
        <w:rPr>
          <w:rFonts w:ascii="宋体" w:hAnsi="宋体"/>
        </w:rPr>
      </w:pPr>
      <w:r w:rsidRPr="00407DDC">
        <w:rPr>
          <w:rFonts w:ascii="宋体" w:hAnsi="宋体"/>
        </w:rPr>
        <w:t>传 真：</w:t>
      </w:r>
      <w:r w:rsidRPr="00407DDC">
        <w:rPr>
          <w:rFonts w:ascii="宋体" w:hAnsi="宋体"/>
          <w:u w:val="single"/>
        </w:rPr>
        <w:t xml:space="preserve">                                         </w:t>
      </w:r>
      <w:r w:rsidRPr="00407DDC">
        <w:rPr>
          <w:rFonts w:ascii="宋体" w:hAnsi="宋体"/>
        </w:rPr>
        <w:t xml:space="preserve"> </w:t>
      </w:r>
    </w:p>
    <w:p w14:paraId="0E2D7B01" w14:textId="77777777" w:rsidR="00E472F5" w:rsidRPr="00407DDC" w:rsidRDefault="00000000">
      <w:pPr>
        <w:spacing w:line="360" w:lineRule="auto"/>
        <w:ind w:firstLineChars="200" w:firstLine="420"/>
        <w:rPr>
          <w:rFonts w:ascii="宋体" w:hAnsi="宋体"/>
        </w:rPr>
      </w:pPr>
      <w:r w:rsidRPr="00407DDC">
        <w:rPr>
          <w:rFonts w:ascii="宋体" w:hAnsi="宋体"/>
        </w:rPr>
        <w:t>开立时间：</w:t>
      </w:r>
      <w:r w:rsidRPr="00407DDC">
        <w:rPr>
          <w:rFonts w:ascii="宋体" w:hAnsi="宋体"/>
          <w:u w:val="single"/>
        </w:rPr>
        <w:t xml:space="preserve">      </w:t>
      </w:r>
      <w:r w:rsidRPr="00407DDC">
        <w:rPr>
          <w:rFonts w:ascii="宋体" w:hAnsi="宋体"/>
        </w:rPr>
        <w:t>年</w:t>
      </w:r>
      <w:r w:rsidRPr="00407DDC">
        <w:rPr>
          <w:rFonts w:ascii="宋体" w:hAnsi="宋体"/>
          <w:u w:val="single"/>
        </w:rPr>
        <w:t xml:space="preserve">      </w:t>
      </w:r>
      <w:r w:rsidRPr="00407DDC">
        <w:rPr>
          <w:rFonts w:ascii="宋体" w:hAnsi="宋体"/>
        </w:rPr>
        <w:t xml:space="preserve">月 </w:t>
      </w:r>
      <w:r w:rsidRPr="00407DDC">
        <w:rPr>
          <w:rFonts w:ascii="宋体" w:hAnsi="宋体"/>
          <w:u w:val="single"/>
        </w:rPr>
        <w:t xml:space="preserve">     </w:t>
      </w:r>
      <w:r w:rsidRPr="00407DDC">
        <w:rPr>
          <w:rFonts w:ascii="宋体" w:hAnsi="宋体"/>
        </w:rPr>
        <w:t>日</w:t>
      </w:r>
    </w:p>
    <w:p w14:paraId="01D4A039" w14:textId="77777777" w:rsidR="00E472F5" w:rsidRPr="00407DDC" w:rsidRDefault="00E472F5"/>
    <w:p w14:paraId="5513496D" w14:textId="77777777" w:rsidR="00E472F5" w:rsidRPr="00407DDC" w:rsidRDefault="00000000">
      <w:pPr>
        <w:pStyle w:val="13"/>
        <w:spacing w:beforeAutospacing="0" w:afterAutospacing="0" w:line="600" w:lineRule="exact"/>
        <w:ind w:firstLine="420"/>
        <w:rPr>
          <w:b/>
          <w:bCs/>
        </w:rPr>
      </w:pPr>
      <w:r w:rsidRPr="00407DDC">
        <w:rPr>
          <w:rFonts w:hint="eastAsia"/>
          <w:b/>
          <w:bCs/>
        </w:rPr>
        <w:t>后附：基本账户开户许可证（或基本账户开户银行的基本存款账户信息）复印件或扫描件</w:t>
      </w:r>
    </w:p>
    <w:p w14:paraId="5FF4C692" w14:textId="77777777" w:rsidR="00E472F5" w:rsidRPr="00407DDC" w:rsidRDefault="00E472F5"/>
    <w:p w14:paraId="4C72B611" w14:textId="77777777" w:rsidR="00E472F5" w:rsidRPr="00407DDC" w:rsidRDefault="00000000">
      <w:pPr>
        <w:spacing w:line="360" w:lineRule="auto"/>
        <w:ind w:firstLineChars="200" w:firstLine="420"/>
        <w:rPr>
          <w:rFonts w:ascii="宋体" w:hAnsi="宋体"/>
        </w:rPr>
      </w:pPr>
      <w:r w:rsidRPr="00407DDC">
        <w:rPr>
          <w:rFonts w:ascii="宋体" w:hAnsi="宋体"/>
        </w:rPr>
        <w:t>注：允许投标人实际开具的</w:t>
      </w:r>
      <w:r w:rsidRPr="00407DDC">
        <w:rPr>
          <w:rFonts w:ascii="宋体" w:hAnsi="宋体" w:hint="eastAsia"/>
        </w:rPr>
        <w:t>纸质</w:t>
      </w:r>
      <w:r w:rsidRPr="00407DDC">
        <w:rPr>
          <w:rFonts w:ascii="宋体" w:hAnsi="宋体"/>
        </w:rPr>
        <w:t>银行保函格式与本文件提供的格式有所不同，但不得更改本文件提供的银行保函</w:t>
      </w:r>
      <w:r w:rsidRPr="00407DDC">
        <w:rPr>
          <w:rFonts w:ascii="宋体" w:hAnsi="宋体" w:hint="eastAsia"/>
        </w:rPr>
        <w:t>格式</w:t>
      </w:r>
      <w:r w:rsidRPr="00407DDC">
        <w:rPr>
          <w:rFonts w:ascii="宋体" w:hAnsi="宋体"/>
        </w:rPr>
        <w:t>的实质性内容。</w:t>
      </w:r>
    </w:p>
    <w:p w14:paraId="67BF7AA6" w14:textId="77777777" w:rsidR="00E472F5" w:rsidRPr="00407DDC" w:rsidRDefault="00E472F5">
      <w:pPr>
        <w:pStyle w:val="TOC1"/>
      </w:pPr>
    </w:p>
    <w:bookmarkEnd w:id="591"/>
    <w:p w14:paraId="37D10F4B" w14:textId="77777777" w:rsidR="00E472F5" w:rsidRPr="00407DDC" w:rsidRDefault="00E472F5"/>
    <w:permEnd w:id="1576735246"/>
    <w:p w14:paraId="6A4473AE" w14:textId="77777777" w:rsidR="00E472F5" w:rsidRPr="00407DDC" w:rsidRDefault="00E472F5">
      <w:pPr>
        <w:rPr>
          <w:rFonts w:ascii="宋体" w:eastAsia="等线" w:hAnsi="宋体"/>
          <w:b/>
          <w:bCs/>
          <w:snapToGrid w:val="0"/>
          <w:kern w:val="0"/>
        </w:rPr>
      </w:pPr>
    </w:p>
    <w:p w14:paraId="5F16C655" w14:textId="77777777" w:rsidR="00E472F5" w:rsidRPr="00407DDC" w:rsidRDefault="00E472F5">
      <w:pPr>
        <w:snapToGrid w:val="0"/>
        <w:spacing w:line="400" w:lineRule="exact"/>
        <w:jc w:val="center"/>
        <w:rPr>
          <w:rFonts w:ascii="宋体" w:hAnsi="宋体"/>
          <w:b/>
          <w:sz w:val="28"/>
          <w:szCs w:val="28"/>
        </w:rPr>
      </w:pPr>
    </w:p>
    <w:p w14:paraId="188B4C8E" w14:textId="77777777" w:rsidR="00E472F5" w:rsidRPr="00407DDC" w:rsidRDefault="00E472F5">
      <w:pPr>
        <w:snapToGrid w:val="0"/>
        <w:spacing w:line="400" w:lineRule="exact"/>
        <w:jc w:val="center"/>
        <w:rPr>
          <w:rFonts w:ascii="宋体" w:hAnsi="宋体"/>
          <w:b/>
          <w:sz w:val="28"/>
          <w:szCs w:val="28"/>
        </w:rPr>
      </w:pPr>
    </w:p>
    <w:p w14:paraId="3304968A" w14:textId="77777777" w:rsidR="00E472F5" w:rsidRPr="00407DDC" w:rsidRDefault="00E472F5">
      <w:pPr>
        <w:snapToGrid w:val="0"/>
        <w:spacing w:line="400" w:lineRule="exact"/>
        <w:jc w:val="center"/>
        <w:rPr>
          <w:rFonts w:ascii="宋体" w:hAnsi="宋体"/>
          <w:b/>
          <w:sz w:val="28"/>
          <w:szCs w:val="28"/>
        </w:rPr>
      </w:pPr>
    </w:p>
    <w:p w14:paraId="520FF364" w14:textId="77777777" w:rsidR="00E472F5" w:rsidRPr="00407DDC" w:rsidRDefault="00E472F5">
      <w:pPr>
        <w:snapToGrid w:val="0"/>
        <w:spacing w:line="400" w:lineRule="exact"/>
        <w:jc w:val="center"/>
        <w:rPr>
          <w:rFonts w:ascii="宋体" w:hAnsi="宋体"/>
          <w:b/>
          <w:sz w:val="28"/>
          <w:szCs w:val="28"/>
        </w:rPr>
      </w:pPr>
    </w:p>
    <w:bookmarkEnd w:id="592"/>
    <w:p w14:paraId="16627D7F"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hint="eastAsia"/>
          <w:b/>
          <w:sz w:val="28"/>
          <w:szCs w:val="28"/>
        </w:rPr>
        <w:lastRenderedPageBreak/>
        <w:t>六、项目设计班子人员承诺书</w:t>
      </w:r>
    </w:p>
    <w:p w14:paraId="5B752F2D" w14:textId="77777777" w:rsidR="00E472F5" w:rsidRPr="00407DDC" w:rsidRDefault="00E472F5">
      <w:pPr>
        <w:snapToGrid w:val="0"/>
        <w:spacing w:line="400" w:lineRule="exact"/>
        <w:jc w:val="center"/>
        <w:rPr>
          <w:rFonts w:ascii="宋体" w:hAnsi="宋体"/>
          <w:b/>
          <w:sz w:val="24"/>
        </w:rPr>
      </w:pPr>
    </w:p>
    <w:p w14:paraId="399FBA79"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致</w:t>
      </w:r>
      <w:r w:rsidRPr="00407DDC">
        <w:rPr>
          <w:rFonts w:ascii="宋体" w:hAnsi="宋体" w:cs="宋体" w:hint="eastAsia"/>
          <w:kern w:val="0"/>
          <w:szCs w:val="21"/>
          <w:u w:val="single"/>
        </w:rPr>
        <w:t xml:space="preserve">                      </w:t>
      </w:r>
      <w:r w:rsidRPr="00407DDC">
        <w:rPr>
          <w:rFonts w:ascii="宋体" w:hAnsi="宋体" w:hint="eastAsia"/>
          <w:szCs w:val="21"/>
          <w:u w:val="single"/>
        </w:rPr>
        <w:t>：</w:t>
      </w:r>
    </w:p>
    <w:p w14:paraId="3FC187BA" w14:textId="77777777" w:rsidR="00E472F5" w:rsidRPr="00407DDC" w:rsidRDefault="00000000">
      <w:pPr>
        <w:snapToGrid w:val="0"/>
        <w:spacing w:line="400" w:lineRule="exact"/>
        <w:ind w:firstLineChars="250" w:firstLine="525"/>
        <w:rPr>
          <w:rFonts w:ascii="宋体" w:hAnsi="宋体"/>
          <w:szCs w:val="21"/>
        </w:rPr>
      </w:pPr>
      <w:r w:rsidRPr="00407DDC">
        <w:rPr>
          <w:rFonts w:ascii="宋体" w:hAnsi="宋体" w:hint="eastAsia"/>
          <w:szCs w:val="21"/>
        </w:rPr>
        <w:t>我单位真诚的参加</w:t>
      </w:r>
      <w:r w:rsidRPr="00407DDC">
        <w:rPr>
          <w:rFonts w:ascii="宋体" w:hAnsi="宋体" w:hint="eastAsia"/>
          <w:u w:val="single"/>
        </w:rPr>
        <w:t xml:space="preserve">                            </w:t>
      </w:r>
      <w:r w:rsidRPr="00407DDC">
        <w:rPr>
          <w:rFonts w:ascii="宋体" w:hAnsi="宋体" w:hint="eastAsia"/>
        </w:rPr>
        <w:t>项目设计项目的</w:t>
      </w:r>
      <w:r w:rsidRPr="00407DDC">
        <w:rPr>
          <w:rFonts w:ascii="宋体" w:hAnsi="宋体" w:hint="eastAsia"/>
          <w:szCs w:val="21"/>
        </w:rPr>
        <w:t>投标。如有幸中标，我单位将组织思想正派、作风顽强、职业道德好、技术素质高、能吃苦耐劳、善于打硬仗的设计班子人员完成设计任务，我单位谨此郑重承诺：</w:t>
      </w:r>
    </w:p>
    <w:p w14:paraId="7E80C741"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1、在合同执行期间，招标人有权对项目设计班子中不称职的设计人员提出更换，对此我单位完全理解并会及时对项目设计班子做出调整，同时报招标人审核同意。</w:t>
      </w:r>
    </w:p>
    <w:p w14:paraId="2D68FCE7"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2、在本招标文件中“拟派项目设计班子成员表”中明确的设计总负责人、建筑设计负责人、结构设计负责人以及其他班子成员均能到位。并承诺所有设计人员均为我单位建制内的正式职工，严格按本投标文件“拟派项目设计班子成员表”中明确的设计人员完成本项目的设计任务，若因特殊情况需调换，应征得招标人同意，并及时向招标人提交更换人的资料报招标人审核同意。</w:t>
      </w:r>
    </w:p>
    <w:p w14:paraId="2FBB0029"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3、若挂靠，临时拼凑的、实施阶段具体设计人员和投标文件中拟派的设计人员不相符的，一经发现并经查实后，愿承担全部违约责任，并赔偿由此给招标人造成的经济损失。</w:t>
      </w:r>
    </w:p>
    <w:p w14:paraId="3402015B" w14:textId="77777777" w:rsidR="00E472F5" w:rsidRPr="00407DDC" w:rsidRDefault="00E472F5">
      <w:pPr>
        <w:snapToGrid w:val="0"/>
        <w:spacing w:line="400" w:lineRule="exact"/>
        <w:rPr>
          <w:rFonts w:ascii="宋体" w:hAnsi="宋体"/>
          <w:szCs w:val="21"/>
        </w:rPr>
      </w:pPr>
    </w:p>
    <w:p w14:paraId="4BFADF71" w14:textId="77777777" w:rsidR="00E472F5" w:rsidRPr="00407DDC" w:rsidRDefault="00E472F5">
      <w:pPr>
        <w:snapToGrid w:val="0"/>
        <w:spacing w:line="400" w:lineRule="exact"/>
        <w:rPr>
          <w:rFonts w:ascii="宋体" w:hAnsi="宋体"/>
          <w:szCs w:val="21"/>
        </w:rPr>
      </w:pPr>
    </w:p>
    <w:p w14:paraId="725AD4A7" w14:textId="77777777" w:rsidR="00E472F5" w:rsidRPr="00407DDC" w:rsidRDefault="00E472F5">
      <w:pPr>
        <w:snapToGrid w:val="0"/>
        <w:spacing w:line="400" w:lineRule="exact"/>
        <w:rPr>
          <w:rFonts w:ascii="宋体" w:hAnsi="宋体"/>
          <w:szCs w:val="21"/>
        </w:rPr>
      </w:pPr>
    </w:p>
    <w:p w14:paraId="219D0C5F" w14:textId="77777777" w:rsidR="00E472F5" w:rsidRPr="00407DDC" w:rsidRDefault="00E472F5">
      <w:pPr>
        <w:snapToGrid w:val="0"/>
        <w:spacing w:line="400" w:lineRule="exact"/>
        <w:rPr>
          <w:rFonts w:ascii="宋体" w:hAnsi="宋体"/>
          <w:szCs w:val="21"/>
        </w:rPr>
      </w:pPr>
    </w:p>
    <w:p w14:paraId="20F05C2D" w14:textId="77777777" w:rsidR="00E472F5" w:rsidRPr="00407DDC" w:rsidRDefault="00E472F5">
      <w:pPr>
        <w:snapToGrid w:val="0"/>
        <w:spacing w:line="400" w:lineRule="exact"/>
        <w:rPr>
          <w:rFonts w:ascii="宋体" w:hAnsi="宋体"/>
          <w:szCs w:val="21"/>
        </w:rPr>
      </w:pPr>
    </w:p>
    <w:p w14:paraId="400CDEA6"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投标人：（盖章）</w:t>
      </w:r>
    </w:p>
    <w:p w14:paraId="48C657E7" w14:textId="77777777" w:rsidR="00E472F5" w:rsidRPr="00407DDC" w:rsidRDefault="00E472F5">
      <w:pPr>
        <w:snapToGrid w:val="0"/>
        <w:spacing w:line="400" w:lineRule="exact"/>
        <w:rPr>
          <w:rFonts w:ascii="宋体" w:hAnsi="宋体"/>
          <w:szCs w:val="21"/>
        </w:rPr>
      </w:pPr>
    </w:p>
    <w:p w14:paraId="7C270B56"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法定代表人或其授权人：（签字或盖章）</w:t>
      </w:r>
    </w:p>
    <w:p w14:paraId="00EADAF5" w14:textId="77777777" w:rsidR="00E472F5" w:rsidRPr="00407DDC" w:rsidRDefault="00E472F5">
      <w:pPr>
        <w:snapToGrid w:val="0"/>
        <w:spacing w:line="400" w:lineRule="exact"/>
        <w:rPr>
          <w:rFonts w:ascii="宋体" w:hAnsi="宋体"/>
          <w:szCs w:val="21"/>
        </w:rPr>
      </w:pPr>
    </w:p>
    <w:p w14:paraId="4CDE8E18"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日期：</w:t>
      </w:r>
    </w:p>
    <w:p w14:paraId="10FE0531" w14:textId="77777777" w:rsidR="00E472F5" w:rsidRPr="00407DDC" w:rsidRDefault="00E472F5">
      <w:pPr>
        <w:snapToGrid w:val="0"/>
        <w:spacing w:line="400" w:lineRule="exact"/>
        <w:rPr>
          <w:rFonts w:ascii="宋体" w:hAnsi="宋体"/>
          <w:szCs w:val="21"/>
        </w:rPr>
      </w:pPr>
    </w:p>
    <w:p w14:paraId="7C19D8E7" w14:textId="77777777" w:rsidR="00E472F5" w:rsidRPr="00407DDC" w:rsidRDefault="00E472F5">
      <w:pPr>
        <w:snapToGrid w:val="0"/>
        <w:spacing w:line="400" w:lineRule="exact"/>
        <w:rPr>
          <w:rFonts w:ascii="宋体" w:hAnsi="宋体"/>
          <w:b/>
          <w:sz w:val="36"/>
          <w:szCs w:val="36"/>
        </w:rPr>
      </w:pPr>
    </w:p>
    <w:p w14:paraId="06A3074A" w14:textId="77777777" w:rsidR="00E472F5" w:rsidRPr="00407DDC" w:rsidRDefault="00E472F5">
      <w:pPr>
        <w:snapToGrid w:val="0"/>
        <w:spacing w:line="400" w:lineRule="exact"/>
        <w:rPr>
          <w:rFonts w:ascii="宋体" w:hAnsi="宋体"/>
          <w:b/>
          <w:sz w:val="36"/>
          <w:szCs w:val="36"/>
        </w:rPr>
      </w:pPr>
    </w:p>
    <w:p w14:paraId="375B4E9E" w14:textId="77777777" w:rsidR="00E472F5" w:rsidRPr="00407DDC" w:rsidRDefault="00E472F5">
      <w:pPr>
        <w:snapToGrid w:val="0"/>
        <w:spacing w:line="400" w:lineRule="exact"/>
        <w:jc w:val="center"/>
        <w:rPr>
          <w:rFonts w:ascii="宋体" w:hAnsi="宋体"/>
          <w:b/>
          <w:sz w:val="28"/>
          <w:szCs w:val="28"/>
        </w:rPr>
      </w:pPr>
    </w:p>
    <w:p w14:paraId="44E3C7BC" w14:textId="77777777" w:rsidR="00E472F5" w:rsidRPr="00407DDC" w:rsidRDefault="00E472F5">
      <w:pPr>
        <w:snapToGrid w:val="0"/>
        <w:spacing w:line="400" w:lineRule="exact"/>
        <w:jc w:val="center"/>
        <w:rPr>
          <w:rFonts w:ascii="宋体" w:hAnsi="宋体"/>
          <w:b/>
          <w:sz w:val="28"/>
          <w:szCs w:val="28"/>
        </w:rPr>
      </w:pPr>
    </w:p>
    <w:p w14:paraId="717243F2" w14:textId="77777777" w:rsidR="00E472F5" w:rsidRPr="00407DDC" w:rsidRDefault="00E472F5">
      <w:pPr>
        <w:snapToGrid w:val="0"/>
        <w:spacing w:line="400" w:lineRule="exact"/>
        <w:jc w:val="center"/>
        <w:rPr>
          <w:rFonts w:ascii="宋体" w:hAnsi="宋体"/>
          <w:b/>
          <w:sz w:val="28"/>
          <w:szCs w:val="28"/>
        </w:rPr>
      </w:pPr>
    </w:p>
    <w:p w14:paraId="47A59426" w14:textId="77777777" w:rsidR="00E472F5" w:rsidRPr="00407DDC" w:rsidRDefault="00E472F5">
      <w:pPr>
        <w:snapToGrid w:val="0"/>
        <w:spacing w:line="400" w:lineRule="exact"/>
        <w:jc w:val="center"/>
        <w:rPr>
          <w:rFonts w:ascii="宋体" w:hAnsi="宋体"/>
          <w:b/>
          <w:sz w:val="28"/>
          <w:szCs w:val="28"/>
        </w:rPr>
      </w:pPr>
    </w:p>
    <w:p w14:paraId="36314BC0"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hint="eastAsia"/>
          <w:b/>
          <w:sz w:val="28"/>
          <w:szCs w:val="28"/>
        </w:rPr>
        <w:br w:type="page"/>
      </w:r>
      <w:r w:rsidRPr="00407DDC">
        <w:rPr>
          <w:rFonts w:ascii="宋体" w:hAnsi="宋体" w:hint="eastAsia"/>
          <w:b/>
          <w:sz w:val="28"/>
          <w:szCs w:val="28"/>
        </w:rPr>
        <w:lastRenderedPageBreak/>
        <w:t>七、设计服务质量承诺书</w:t>
      </w:r>
    </w:p>
    <w:p w14:paraId="1C33C557" w14:textId="77777777" w:rsidR="00E472F5" w:rsidRPr="00407DDC" w:rsidRDefault="00E472F5">
      <w:pPr>
        <w:snapToGrid w:val="0"/>
        <w:spacing w:line="400" w:lineRule="exact"/>
        <w:rPr>
          <w:rFonts w:ascii="宋体" w:hAnsi="宋体"/>
          <w:b/>
          <w:sz w:val="24"/>
        </w:rPr>
      </w:pPr>
    </w:p>
    <w:p w14:paraId="0926641D" w14:textId="77777777" w:rsidR="00E472F5" w:rsidRPr="00407DDC" w:rsidRDefault="00000000">
      <w:pPr>
        <w:snapToGrid w:val="0"/>
        <w:spacing w:line="400" w:lineRule="exact"/>
        <w:ind w:firstLineChars="50" w:firstLine="105"/>
        <w:rPr>
          <w:rFonts w:ascii="宋体" w:hAnsi="宋体"/>
          <w:szCs w:val="21"/>
        </w:rPr>
      </w:pPr>
      <w:r w:rsidRPr="00407DDC">
        <w:rPr>
          <w:rFonts w:ascii="宋体" w:hAnsi="宋体" w:cs="宋体" w:hint="eastAsia"/>
          <w:kern w:val="0"/>
          <w:szCs w:val="21"/>
          <w:u w:val="single"/>
        </w:rPr>
        <w:t xml:space="preserve">                         </w:t>
      </w:r>
      <w:r w:rsidRPr="00407DDC">
        <w:rPr>
          <w:rFonts w:ascii="宋体" w:hAnsi="宋体" w:hint="eastAsia"/>
          <w:szCs w:val="21"/>
        </w:rPr>
        <w:t>：</w:t>
      </w:r>
    </w:p>
    <w:p w14:paraId="20DB6748" w14:textId="77777777" w:rsidR="00E472F5" w:rsidRPr="00407DDC" w:rsidRDefault="00000000">
      <w:pPr>
        <w:snapToGrid w:val="0"/>
        <w:spacing w:line="400" w:lineRule="exact"/>
        <w:ind w:firstLineChars="200" w:firstLine="420"/>
        <w:rPr>
          <w:rFonts w:ascii="宋体" w:hAnsi="宋体"/>
          <w:szCs w:val="21"/>
        </w:rPr>
      </w:pPr>
      <w:r w:rsidRPr="00407DDC">
        <w:rPr>
          <w:rFonts w:ascii="宋体" w:hAnsi="宋体" w:hint="eastAsia"/>
          <w:szCs w:val="21"/>
        </w:rPr>
        <w:t>首先衷心感谢贵公司对我单位的信任，我们将以积极热情的态度、认真负责的精神，急用户所急、想用户所想，与贵公司共同努力，为工程的早日建成奉献全部力量。</w:t>
      </w:r>
    </w:p>
    <w:p w14:paraId="1C15F838"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对设计服务质量我单位谨此郑重承诺：</w:t>
      </w:r>
    </w:p>
    <w:p w14:paraId="11E045A0"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1、我公司将组织以</w:t>
      </w:r>
      <w:r w:rsidRPr="00407DDC">
        <w:rPr>
          <w:rFonts w:ascii="宋体" w:hAnsi="宋体" w:hint="eastAsia"/>
          <w:szCs w:val="21"/>
          <w:u w:val="single"/>
        </w:rPr>
        <w:t xml:space="preserve">           </w:t>
      </w:r>
      <w:r w:rsidRPr="00407DDC">
        <w:rPr>
          <w:rFonts w:ascii="宋体" w:hAnsi="宋体" w:hint="eastAsia"/>
          <w:szCs w:val="21"/>
        </w:rPr>
        <w:t>（设计总负责人）为核心的类似工程设计经验丰富的项目设计班子，负责本工程的所有设计任务。拟派项目班子具体成员名单及工作简历详见附件。</w:t>
      </w:r>
    </w:p>
    <w:p w14:paraId="63DBD753"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2、如由我单位中标，我们将派设计人员认真对现场进行考察，按照招标人的意见、结合本工程项目的具体情况，精心规范、设计。</w:t>
      </w:r>
    </w:p>
    <w:p w14:paraId="03E080F2"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3、我们设计人员及时向招标人的上级主管部门领导汇报设计意图和理念，并根据具体情况提出合理、科学的建议和方案供招标人选择。</w:t>
      </w:r>
    </w:p>
    <w:p w14:paraId="56BF65B5"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4、设计人交付设计资料及文件后，按规定参加有关的设计审查，根据审查结论负责对设计文件作调整补充，负责向招标人及施工单位进行设计交底和参加竣工验收等其他一切与设计文件有关的问题处理，并及时提出处理意见。</w:t>
      </w:r>
    </w:p>
    <w:p w14:paraId="07ADA786" w14:textId="77777777" w:rsidR="00E472F5" w:rsidRPr="00407DDC" w:rsidRDefault="00000000">
      <w:pPr>
        <w:snapToGrid w:val="0"/>
        <w:spacing w:line="400" w:lineRule="exact"/>
        <w:ind w:firstLineChars="150" w:firstLine="315"/>
        <w:rPr>
          <w:rFonts w:ascii="宋体" w:hAnsi="宋体"/>
          <w:szCs w:val="21"/>
        </w:rPr>
      </w:pPr>
      <w:r w:rsidRPr="00407DDC">
        <w:rPr>
          <w:rFonts w:ascii="宋体" w:hAnsi="宋体" w:hint="eastAsia"/>
          <w:szCs w:val="21"/>
        </w:rPr>
        <w:t>5、在招标人通知要求我单位到场时，若我单位设计人员无故拖延时间或缺席不到，我单位同意按每人每次</w:t>
      </w:r>
      <w:r w:rsidRPr="00407DDC">
        <w:rPr>
          <w:rFonts w:ascii="宋体" w:hAnsi="宋体" w:hint="eastAsia"/>
          <w:szCs w:val="21"/>
          <w:u w:val="single"/>
        </w:rPr>
        <w:t xml:space="preserve">      </w:t>
      </w:r>
      <w:r w:rsidRPr="00407DDC">
        <w:rPr>
          <w:rFonts w:ascii="宋体" w:hAnsi="宋体" w:hint="eastAsia"/>
          <w:szCs w:val="21"/>
        </w:rPr>
        <w:t>元罚款，并赔偿因此而造成的全部损失。</w:t>
      </w:r>
    </w:p>
    <w:p w14:paraId="2C008032" w14:textId="77777777" w:rsidR="00E472F5" w:rsidRPr="00407DDC" w:rsidRDefault="00E472F5">
      <w:pPr>
        <w:snapToGrid w:val="0"/>
        <w:spacing w:line="400" w:lineRule="exact"/>
        <w:ind w:firstLineChars="150" w:firstLine="315"/>
        <w:rPr>
          <w:rFonts w:ascii="宋体" w:hAnsi="宋体"/>
          <w:szCs w:val="21"/>
        </w:rPr>
      </w:pPr>
    </w:p>
    <w:p w14:paraId="2A42C0B4" w14:textId="77777777" w:rsidR="00E472F5" w:rsidRPr="00407DDC" w:rsidRDefault="00E472F5">
      <w:pPr>
        <w:snapToGrid w:val="0"/>
        <w:spacing w:line="400" w:lineRule="exact"/>
        <w:ind w:firstLineChars="150" w:firstLine="315"/>
        <w:rPr>
          <w:rFonts w:ascii="宋体" w:hAnsi="宋体"/>
          <w:szCs w:val="21"/>
        </w:rPr>
      </w:pPr>
    </w:p>
    <w:p w14:paraId="5DE77841" w14:textId="77777777" w:rsidR="00E472F5" w:rsidRPr="00407DDC" w:rsidRDefault="00E472F5">
      <w:pPr>
        <w:snapToGrid w:val="0"/>
        <w:spacing w:line="400" w:lineRule="exact"/>
        <w:ind w:firstLineChars="150" w:firstLine="315"/>
        <w:rPr>
          <w:rFonts w:ascii="宋体" w:hAnsi="宋体"/>
          <w:szCs w:val="21"/>
        </w:rPr>
      </w:pPr>
    </w:p>
    <w:p w14:paraId="13FD3EAA"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投标人：（盖章）</w:t>
      </w:r>
    </w:p>
    <w:p w14:paraId="7559CC8E" w14:textId="77777777" w:rsidR="00E472F5" w:rsidRPr="00407DDC" w:rsidRDefault="00E472F5">
      <w:pPr>
        <w:snapToGrid w:val="0"/>
        <w:spacing w:line="400" w:lineRule="exact"/>
        <w:rPr>
          <w:rFonts w:ascii="宋体" w:hAnsi="宋体"/>
          <w:szCs w:val="21"/>
        </w:rPr>
      </w:pPr>
    </w:p>
    <w:p w14:paraId="11096AC2"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法定代表人或其授权人：（签字或盖章）</w:t>
      </w:r>
    </w:p>
    <w:p w14:paraId="31516207" w14:textId="77777777" w:rsidR="00E472F5" w:rsidRPr="00407DDC" w:rsidRDefault="00E472F5">
      <w:pPr>
        <w:snapToGrid w:val="0"/>
        <w:spacing w:line="400" w:lineRule="exact"/>
        <w:rPr>
          <w:rFonts w:ascii="宋体" w:hAnsi="宋体"/>
          <w:szCs w:val="21"/>
        </w:rPr>
      </w:pPr>
    </w:p>
    <w:p w14:paraId="1A2A804F"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 xml:space="preserve"> </w:t>
      </w:r>
    </w:p>
    <w:p w14:paraId="6B892167" w14:textId="77777777" w:rsidR="00E472F5" w:rsidRPr="00407DDC" w:rsidRDefault="00000000">
      <w:pPr>
        <w:snapToGrid w:val="0"/>
        <w:spacing w:line="400" w:lineRule="exact"/>
        <w:ind w:firstLineChars="2600" w:firstLine="5460"/>
        <w:rPr>
          <w:rFonts w:ascii="宋体" w:hAnsi="宋体"/>
          <w:szCs w:val="21"/>
        </w:rPr>
      </w:pPr>
      <w:r w:rsidRPr="00407DDC">
        <w:rPr>
          <w:rFonts w:ascii="宋体" w:hAnsi="宋体" w:hint="eastAsia"/>
          <w:szCs w:val="21"/>
        </w:rPr>
        <w:t>日期：</w:t>
      </w:r>
    </w:p>
    <w:p w14:paraId="06D349EF" w14:textId="77777777" w:rsidR="00E472F5" w:rsidRPr="00407DDC" w:rsidRDefault="00E472F5">
      <w:pPr>
        <w:snapToGrid w:val="0"/>
        <w:spacing w:line="400" w:lineRule="exact"/>
        <w:ind w:firstLineChars="150" w:firstLine="315"/>
        <w:rPr>
          <w:rFonts w:ascii="宋体" w:hAnsi="宋体"/>
          <w:szCs w:val="21"/>
        </w:rPr>
      </w:pPr>
    </w:p>
    <w:p w14:paraId="72C7FD4F" w14:textId="77777777" w:rsidR="00E472F5" w:rsidRPr="00407DDC" w:rsidRDefault="00E472F5">
      <w:pPr>
        <w:snapToGrid w:val="0"/>
        <w:spacing w:line="400" w:lineRule="exact"/>
        <w:ind w:firstLineChars="150" w:firstLine="315"/>
        <w:rPr>
          <w:rFonts w:ascii="宋体" w:hAnsi="宋体"/>
          <w:szCs w:val="21"/>
        </w:rPr>
      </w:pPr>
    </w:p>
    <w:p w14:paraId="7D4DB555" w14:textId="77777777" w:rsidR="00E472F5" w:rsidRPr="00407DDC" w:rsidRDefault="00E472F5">
      <w:pPr>
        <w:snapToGrid w:val="0"/>
        <w:spacing w:line="400" w:lineRule="exact"/>
        <w:ind w:firstLineChars="150" w:firstLine="315"/>
        <w:rPr>
          <w:rFonts w:ascii="宋体" w:hAnsi="宋体"/>
          <w:szCs w:val="21"/>
        </w:rPr>
      </w:pPr>
    </w:p>
    <w:p w14:paraId="293284FA" w14:textId="77777777" w:rsidR="00E472F5" w:rsidRPr="00407DDC" w:rsidRDefault="00E472F5">
      <w:pPr>
        <w:snapToGrid w:val="0"/>
        <w:spacing w:line="400" w:lineRule="exact"/>
        <w:ind w:firstLineChars="150" w:firstLine="422"/>
        <w:jc w:val="center"/>
        <w:rPr>
          <w:rFonts w:ascii="宋体" w:hAnsi="宋体"/>
          <w:b/>
          <w:sz w:val="28"/>
          <w:szCs w:val="28"/>
        </w:rPr>
      </w:pPr>
    </w:p>
    <w:p w14:paraId="1224317B" w14:textId="77777777" w:rsidR="00E472F5" w:rsidRPr="00407DDC" w:rsidRDefault="00E472F5">
      <w:pPr>
        <w:snapToGrid w:val="0"/>
        <w:spacing w:line="400" w:lineRule="exact"/>
        <w:ind w:firstLineChars="150" w:firstLine="422"/>
        <w:jc w:val="center"/>
        <w:rPr>
          <w:rFonts w:ascii="宋体" w:hAnsi="宋体"/>
          <w:b/>
          <w:sz w:val="28"/>
          <w:szCs w:val="28"/>
        </w:rPr>
      </w:pPr>
    </w:p>
    <w:p w14:paraId="118AFA2D" w14:textId="77777777" w:rsidR="00E472F5" w:rsidRPr="00407DDC" w:rsidRDefault="00E472F5">
      <w:pPr>
        <w:snapToGrid w:val="0"/>
        <w:spacing w:line="400" w:lineRule="exact"/>
        <w:ind w:firstLineChars="150" w:firstLine="422"/>
        <w:jc w:val="center"/>
        <w:rPr>
          <w:rFonts w:ascii="宋体" w:hAnsi="宋体"/>
          <w:b/>
          <w:sz w:val="28"/>
          <w:szCs w:val="28"/>
        </w:rPr>
      </w:pPr>
    </w:p>
    <w:p w14:paraId="1BAC568F" w14:textId="77777777" w:rsidR="00E472F5" w:rsidRPr="00407DDC" w:rsidRDefault="00E472F5">
      <w:pPr>
        <w:snapToGrid w:val="0"/>
        <w:spacing w:line="400" w:lineRule="exact"/>
        <w:ind w:firstLineChars="150" w:firstLine="422"/>
        <w:jc w:val="center"/>
        <w:rPr>
          <w:rFonts w:ascii="宋体" w:hAnsi="宋体"/>
          <w:b/>
          <w:sz w:val="28"/>
          <w:szCs w:val="28"/>
        </w:rPr>
      </w:pPr>
    </w:p>
    <w:p w14:paraId="3D8166FE" w14:textId="77777777" w:rsidR="00E472F5" w:rsidRPr="00407DDC" w:rsidRDefault="00E472F5">
      <w:pPr>
        <w:snapToGrid w:val="0"/>
        <w:spacing w:line="400" w:lineRule="exact"/>
        <w:ind w:firstLineChars="150" w:firstLine="422"/>
        <w:jc w:val="center"/>
        <w:rPr>
          <w:rFonts w:ascii="宋体" w:hAnsi="宋体"/>
          <w:b/>
          <w:sz w:val="28"/>
          <w:szCs w:val="28"/>
        </w:rPr>
      </w:pPr>
    </w:p>
    <w:p w14:paraId="2858FD36" w14:textId="77777777" w:rsidR="00E472F5" w:rsidRPr="00407DDC" w:rsidRDefault="00000000">
      <w:pPr>
        <w:snapToGrid w:val="0"/>
        <w:spacing w:line="400" w:lineRule="exact"/>
        <w:ind w:firstLineChars="150" w:firstLine="422"/>
        <w:jc w:val="center"/>
        <w:rPr>
          <w:rFonts w:ascii="宋体" w:hAnsi="宋体"/>
          <w:b/>
          <w:sz w:val="28"/>
          <w:szCs w:val="28"/>
        </w:rPr>
      </w:pPr>
      <w:r w:rsidRPr="00407DDC">
        <w:rPr>
          <w:rFonts w:ascii="宋体" w:hAnsi="宋体" w:hint="eastAsia"/>
          <w:b/>
          <w:sz w:val="28"/>
          <w:szCs w:val="28"/>
        </w:rPr>
        <w:lastRenderedPageBreak/>
        <w:t>八、项目设计班子成员表</w:t>
      </w:r>
    </w:p>
    <w:p w14:paraId="78F6B969" w14:textId="77777777" w:rsidR="00E472F5" w:rsidRPr="00407DDC" w:rsidRDefault="00E472F5">
      <w:pPr>
        <w:snapToGrid w:val="0"/>
        <w:spacing w:line="400" w:lineRule="exact"/>
        <w:ind w:firstLineChars="150" w:firstLine="361"/>
        <w:jc w:val="center"/>
        <w:rPr>
          <w:rFonts w:ascii="宋体" w:hAnsi="宋体"/>
          <w:b/>
          <w:sz w:val="24"/>
        </w:rPr>
      </w:pPr>
    </w:p>
    <w:p w14:paraId="2C33E536" w14:textId="77777777" w:rsidR="00E472F5" w:rsidRPr="00407DDC" w:rsidRDefault="00E472F5">
      <w:pPr>
        <w:snapToGrid w:val="0"/>
        <w:spacing w:line="400" w:lineRule="exact"/>
        <w:ind w:firstLineChars="150" w:firstLine="361"/>
        <w:jc w:val="center"/>
        <w:rPr>
          <w:rFonts w:ascii="宋体" w:hAnsi="宋体"/>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813"/>
        <w:gridCol w:w="1233"/>
        <w:gridCol w:w="632"/>
        <w:gridCol w:w="632"/>
        <w:gridCol w:w="1084"/>
        <w:gridCol w:w="1084"/>
        <w:gridCol w:w="813"/>
        <w:gridCol w:w="1355"/>
      </w:tblGrid>
      <w:tr w:rsidR="00407DDC" w:rsidRPr="00407DDC" w14:paraId="0D3E3CD3" w14:textId="77777777">
        <w:trPr>
          <w:trHeight w:val="623"/>
          <w:jc w:val="center"/>
        </w:trPr>
        <w:tc>
          <w:tcPr>
            <w:tcW w:w="392" w:type="dxa"/>
            <w:tcBorders>
              <w:top w:val="single" w:sz="4" w:space="0" w:color="auto"/>
              <w:left w:val="single" w:sz="4" w:space="0" w:color="auto"/>
              <w:bottom w:val="single" w:sz="4" w:space="0" w:color="auto"/>
              <w:right w:val="single" w:sz="4" w:space="0" w:color="auto"/>
            </w:tcBorders>
            <w:vAlign w:val="center"/>
          </w:tcPr>
          <w:p w14:paraId="5DED0A07"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序号</w:t>
            </w:r>
          </w:p>
        </w:tc>
        <w:tc>
          <w:tcPr>
            <w:tcW w:w="813" w:type="dxa"/>
            <w:tcBorders>
              <w:top w:val="single" w:sz="4" w:space="0" w:color="auto"/>
              <w:left w:val="single" w:sz="4" w:space="0" w:color="auto"/>
              <w:bottom w:val="single" w:sz="4" w:space="0" w:color="auto"/>
              <w:right w:val="single" w:sz="4" w:space="0" w:color="auto"/>
            </w:tcBorders>
            <w:vAlign w:val="center"/>
          </w:tcPr>
          <w:p w14:paraId="69A69E55"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姓名</w:t>
            </w:r>
          </w:p>
        </w:tc>
        <w:tc>
          <w:tcPr>
            <w:tcW w:w="1233" w:type="dxa"/>
            <w:tcBorders>
              <w:top w:val="single" w:sz="4" w:space="0" w:color="auto"/>
              <w:left w:val="single" w:sz="4" w:space="0" w:color="auto"/>
              <w:bottom w:val="single" w:sz="4" w:space="0" w:color="auto"/>
              <w:right w:val="single" w:sz="4" w:space="0" w:color="auto"/>
            </w:tcBorders>
            <w:vAlign w:val="center"/>
          </w:tcPr>
          <w:p w14:paraId="38152362"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拟任岗位</w:t>
            </w:r>
          </w:p>
        </w:tc>
        <w:tc>
          <w:tcPr>
            <w:tcW w:w="632" w:type="dxa"/>
            <w:tcBorders>
              <w:top w:val="single" w:sz="4" w:space="0" w:color="auto"/>
              <w:left w:val="single" w:sz="4" w:space="0" w:color="auto"/>
              <w:bottom w:val="single" w:sz="4" w:space="0" w:color="auto"/>
              <w:right w:val="single" w:sz="4" w:space="0" w:color="auto"/>
            </w:tcBorders>
            <w:vAlign w:val="center"/>
          </w:tcPr>
          <w:p w14:paraId="1DFB2DC9"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年龄</w:t>
            </w:r>
          </w:p>
        </w:tc>
        <w:tc>
          <w:tcPr>
            <w:tcW w:w="632" w:type="dxa"/>
            <w:tcBorders>
              <w:top w:val="single" w:sz="4" w:space="0" w:color="auto"/>
              <w:left w:val="single" w:sz="4" w:space="0" w:color="auto"/>
              <w:bottom w:val="single" w:sz="4" w:space="0" w:color="auto"/>
              <w:right w:val="single" w:sz="4" w:space="0" w:color="auto"/>
            </w:tcBorders>
            <w:vAlign w:val="center"/>
          </w:tcPr>
          <w:p w14:paraId="481840ED"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性别</w:t>
            </w:r>
          </w:p>
        </w:tc>
        <w:tc>
          <w:tcPr>
            <w:tcW w:w="1084" w:type="dxa"/>
            <w:tcBorders>
              <w:top w:val="single" w:sz="4" w:space="0" w:color="auto"/>
              <w:left w:val="single" w:sz="4" w:space="0" w:color="auto"/>
              <w:bottom w:val="single" w:sz="4" w:space="0" w:color="auto"/>
              <w:right w:val="single" w:sz="4" w:space="0" w:color="auto"/>
            </w:tcBorders>
            <w:vAlign w:val="center"/>
          </w:tcPr>
          <w:p w14:paraId="657F93D2"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职称</w:t>
            </w:r>
          </w:p>
        </w:tc>
        <w:tc>
          <w:tcPr>
            <w:tcW w:w="1084" w:type="dxa"/>
            <w:tcBorders>
              <w:top w:val="single" w:sz="4" w:space="0" w:color="auto"/>
              <w:left w:val="single" w:sz="4" w:space="0" w:color="auto"/>
              <w:bottom w:val="single" w:sz="4" w:space="0" w:color="auto"/>
              <w:right w:val="single" w:sz="4" w:space="0" w:color="auto"/>
            </w:tcBorders>
            <w:vAlign w:val="center"/>
          </w:tcPr>
          <w:p w14:paraId="6A56C351"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学历</w:t>
            </w:r>
          </w:p>
        </w:tc>
        <w:tc>
          <w:tcPr>
            <w:tcW w:w="813" w:type="dxa"/>
            <w:tcBorders>
              <w:top w:val="single" w:sz="4" w:space="0" w:color="auto"/>
              <w:left w:val="single" w:sz="4" w:space="0" w:color="auto"/>
              <w:bottom w:val="single" w:sz="4" w:space="0" w:color="auto"/>
              <w:right w:val="single" w:sz="4" w:space="0" w:color="auto"/>
            </w:tcBorders>
            <w:vAlign w:val="center"/>
          </w:tcPr>
          <w:p w14:paraId="1D8FE713"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专业</w:t>
            </w:r>
          </w:p>
        </w:tc>
        <w:tc>
          <w:tcPr>
            <w:tcW w:w="1355" w:type="dxa"/>
            <w:tcBorders>
              <w:top w:val="single" w:sz="4" w:space="0" w:color="auto"/>
              <w:left w:val="single" w:sz="4" w:space="0" w:color="auto"/>
              <w:bottom w:val="single" w:sz="4" w:space="0" w:color="auto"/>
              <w:right w:val="single" w:sz="4" w:space="0" w:color="auto"/>
            </w:tcBorders>
            <w:vAlign w:val="center"/>
          </w:tcPr>
          <w:p w14:paraId="34A085EA"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承诺到场数（每月）</w:t>
            </w:r>
          </w:p>
        </w:tc>
      </w:tr>
      <w:tr w:rsidR="00407DDC" w:rsidRPr="00407DDC" w14:paraId="036C56ED"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7B023D3" w14:textId="77777777" w:rsidR="00E472F5" w:rsidRPr="00407DDC" w:rsidRDefault="00E472F5">
            <w:pPr>
              <w:spacing w:line="400" w:lineRule="exact"/>
              <w:rPr>
                <w:rFonts w:ascii="宋体" w:hAnsi="宋体"/>
                <w:szCs w:val="21"/>
              </w:rPr>
            </w:pPr>
          </w:p>
        </w:tc>
        <w:tc>
          <w:tcPr>
            <w:tcW w:w="813" w:type="dxa"/>
            <w:tcBorders>
              <w:top w:val="single" w:sz="4" w:space="0" w:color="auto"/>
              <w:left w:val="single" w:sz="4" w:space="0" w:color="auto"/>
              <w:bottom w:val="single" w:sz="4" w:space="0" w:color="auto"/>
              <w:right w:val="single" w:sz="4" w:space="0" w:color="auto"/>
            </w:tcBorders>
          </w:tcPr>
          <w:p w14:paraId="2B5B1FD5" w14:textId="77777777" w:rsidR="00E472F5" w:rsidRPr="00407DDC" w:rsidRDefault="00E472F5">
            <w:pPr>
              <w:spacing w:line="400" w:lineRule="exact"/>
              <w:rPr>
                <w:rFonts w:ascii="宋体" w:hAnsi="宋体"/>
                <w:szCs w:val="21"/>
              </w:rPr>
            </w:pPr>
          </w:p>
        </w:tc>
        <w:tc>
          <w:tcPr>
            <w:tcW w:w="1233" w:type="dxa"/>
            <w:tcBorders>
              <w:top w:val="single" w:sz="4" w:space="0" w:color="auto"/>
              <w:left w:val="single" w:sz="4" w:space="0" w:color="auto"/>
              <w:bottom w:val="single" w:sz="4" w:space="0" w:color="auto"/>
              <w:right w:val="single" w:sz="4" w:space="0" w:color="auto"/>
            </w:tcBorders>
          </w:tcPr>
          <w:p w14:paraId="61E10179" w14:textId="77777777" w:rsidR="00E472F5" w:rsidRPr="00407DDC" w:rsidRDefault="00E472F5">
            <w:pPr>
              <w:spacing w:line="400" w:lineRule="exact"/>
              <w:rPr>
                <w:rFonts w:ascii="宋体" w:hAnsi="宋体"/>
                <w:szCs w:val="21"/>
              </w:rPr>
            </w:pPr>
          </w:p>
        </w:tc>
        <w:tc>
          <w:tcPr>
            <w:tcW w:w="632" w:type="dxa"/>
            <w:tcBorders>
              <w:top w:val="single" w:sz="4" w:space="0" w:color="auto"/>
              <w:left w:val="single" w:sz="4" w:space="0" w:color="auto"/>
              <w:bottom w:val="single" w:sz="4" w:space="0" w:color="auto"/>
              <w:right w:val="single" w:sz="4" w:space="0" w:color="auto"/>
            </w:tcBorders>
          </w:tcPr>
          <w:p w14:paraId="100269A8" w14:textId="77777777" w:rsidR="00E472F5" w:rsidRPr="00407DDC" w:rsidRDefault="00E472F5">
            <w:pPr>
              <w:spacing w:line="400" w:lineRule="exact"/>
              <w:rPr>
                <w:rFonts w:ascii="宋体" w:hAnsi="宋体"/>
                <w:szCs w:val="21"/>
              </w:rPr>
            </w:pPr>
          </w:p>
        </w:tc>
        <w:tc>
          <w:tcPr>
            <w:tcW w:w="632" w:type="dxa"/>
            <w:tcBorders>
              <w:top w:val="single" w:sz="4" w:space="0" w:color="auto"/>
              <w:left w:val="single" w:sz="4" w:space="0" w:color="auto"/>
              <w:bottom w:val="single" w:sz="4" w:space="0" w:color="auto"/>
              <w:right w:val="single" w:sz="4" w:space="0" w:color="auto"/>
            </w:tcBorders>
          </w:tcPr>
          <w:p w14:paraId="479C1EAF" w14:textId="77777777" w:rsidR="00E472F5" w:rsidRPr="00407DDC" w:rsidRDefault="00E472F5">
            <w:pPr>
              <w:spacing w:line="400" w:lineRule="exact"/>
              <w:rPr>
                <w:rFonts w:ascii="宋体" w:hAnsi="宋体"/>
                <w:szCs w:val="21"/>
              </w:rPr>
            </w:pPr>
          </w:p>
        </w:tc>
        <w:tc>
          <w:tcPr>
            <w:tcW w:w="1084" w:type="dxa"/>
            <w:tcBorders>
              <w:top w:val="single" w:sz="4" w:space="0" w:color="auto"/>
              <w:left w:val="single" w:sz="4" w:space="0" w:color="auto"/>
              <w:bottom w:val="single" w:sz="4" w:space="0" w:color="auto"/>
              <w:right w:val="single" w:sz="4" w:space="0" w:color="auto"/>
            </w:tcBorders>
          </w:tcPr>
          <w:p w14:paraId="4B51F272" w14:textId="77777777" w:rsidR="00E472F5" w:rsidRPr="00407DDC" w:rsidRDefault="00E472F5">
            <w:pPr>
              <w:spacing w:line="400" w:lineRule="exact"/>
              <w:rPr>
                <w:rFonts w:ascii="宋体" w:hAnsi="宋体"/>
                <w:szCs w:val="21"/>
              </w:rPr>
            </w:pPr>
          </w:p>
        </w:tc>
        <w:tc>
          <w:tcPr>
            <w:tcW w:w="1084" w:type="dxa"/>
            <w:tcBorders>
              <w:top w:val="single" w:sz="4" w:space="0" w:color="auto"/>
              <w:left w:val="single" w:sz="4" w:space="0" w:color="auto"/>
              <w:bottom w:val="single" w:sz="4" w:space="0" w:color="auto"/>
              <w:right w:val="single" w:sz="4" w:space="0" w:color="auto"/>
            </w:tcBorders>
          </w:tcPr>
          <w:p w14:paraId="21CED536" w14:textId="77777777" w:rsidR="00E472F5" w:rsidRPr="00407DDC" w:rsidRDefault="00E472F5">
            <w:pPr>
              <w:spacing w:line="400" w:lineRule="exact"/>
              <w:rPr>
                <w:rFonts w:ascii="宋体" w:hAnsi="宋体"/>
                <w:szCs w:val="21"/>
              </w:rPr>
            </w:pPr>
          </w:p>
        </w:tc>
        <w:tc>
          <w:tcPr>
            <w:tcW w:w="813" w:type="dxa"/>
            <w:tcBorders>
              <w:top w:val="single" w:sz="4" w:space="0" w:color="auto"/>
              <w:left w:val="single" w:sz="4" w:space="0" w:color="auto"/>
              <w:bottom w:val="single" w:sz="4" w:space="0" w:color="auto"/>
              <w:right w:val="single" w:sz="4" w:space="0" w:color="auto"/>
            </w:tcBorders>
          </w:tcPr>
          <w:p w14:paraId="16D62B46" w14:textId="77777777" w:rsidR="00E472F5" w:rsidRPr="00407DDC" w:rsidRDefault="00E472F5">
            <w:pPr>
              <w:spacing w:line="400" w:lineRule="exact"/>
              <w:rPr>
                <w:rFonts w:ascii="宋体" w:hAnsi="宋体"/>
                <w:szCs w:val="21"/>
              </w:rPr>
            </w:pPr>
          </w:p>
        </w:tc>
        <w:tc>
          <w:tcPr>
            <w:tcW w:w="1355" w:type="dxa"/>
            <w:tcBorders>
              <w:top w:val="single" w:sz="4" w:space="0" w:color="auto"/>
              <w:left w:val="single" w:sz="4" w:space="0" w:color="auto"/>
              <w:bottom w:val="single" w:sz="4" w:space="0" w:color="auto"/>
              <w:right w:val="single" w:sz="4" w:space="0" w:color="auto"/>
            </w:tcBorders>
          </w:tcPr>
          <w:p w14:paraId="3146C7D0" w14:textId="77777777" w:rsidR="00E472F5" w:rsidRPr="00407DDC" w:rsidRDefault="00E472F5">
            <w:pPr>
              <w:spacing w:line="400" w:lineRule="exact"/>
              <w:rPr>
                <w:rFonts w:ascii="宋体" w:hAnsi="宋体"/>
                <w:szCs w:val="21"/>
              </w:rPr>
            </w:pPr>
          </w:p>
        </w:tc>
      </w:tr>
      <w:tr w:rsidR="00407DDC" w:rsidRPr="00407DDC" w14:paraId="435E59F9"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6E4F65D6" w14:textId="77777777" w:rsidR="00E472F5" w:rsidRPr="00407DDC"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7702B53B" w14:textId="77777777" w:rsidR="00E472F5" w:rsidRPr="00407DDC"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3DEF8741"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292494F8"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7B73A516"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1E9149A3"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46C2A371" w14:textId="77777777" w:rsidR="00E472F5" w:rsidRPr="00407DDC"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34050CDA" w14:textId="77777777" w:rsidR="00E472F5" w:rsidRPr="00407DDC"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40CAE920" w14:textId="77777777" w:rsidR="00E472F5" w:rsidRPr="00407DDC" w:rsidRDefault="00E472F5">
            <w:pPr>
              <w:spacing w:line="400" w:lineRule="exact"/>
              <w:rPr>
                <w:rFonts w:ascii="宋体" w:hAnsi="宋体"/>
                <w:sz w:val="24"/>
              </w:rPr>
            </w:pPr>
          </w:p>
        </w:tc>
      </w:tr>
      <w:tr w:rsidR="00407DDC" w:rsidRPr="00407DDC" w14:paraId="09F848BC"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5AE8E22" w14:textId="77777777" w:rsidR="00E472F5" w:rsidRPr="00407DDC"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648F7EAC" w14:textId="77777777" w:rsidR="00E472F5" w:rsidRPr="00407DDC"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6FFB81E5"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1EB3203C"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58E862F4"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66291D94"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5260A908" w14:textId="77777777" w:rsidR="00E472F5" w:rsidRPr="00407DDC"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614171D2" w14:textId="77777777" w:rsidR="00E472F5" w:rsidRPr="00407DDC"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26B85DEE" w14:textId="77777777" w:rsidR="00E472F5" w:rsidRPr="00407DDC" w:rsidRDefault="00E472F5">
            <w:pPr>
              <w:spacing w:line="400" w:lineRule="exact"/>
              <w:rPr>
                <w:rFonts w:ascii="宋体" w:hAnsi="宋体"/>
                <w:sz w:val="24"/>
              </w:rPr>
            </w:pPr>
          </w:p>
        </w:tc>
      </w:tr>
      <w:tr w:rsidR="00407DDC" w:rsidRPr="00407DDC" w14:paraId="3E56E10B"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50AFC89" w14:textId="77777777" w:rsidR="00E472F5" w:rsidRPr="00407DDC"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6186DC00" w14:textId="77777777" w:rsidR="00E472F5" w:rsidRPr="00407DDC"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0DB2C9BD"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1EF2140E" w14:textId="77777777" w:rsidR="00E472F5" w:rsidRPr="00407DDC"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47F81FFF"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14F05B59" w14:textId="77777777" w:rsidR="00E472F5" w:rsidRPr="00407DDC"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63ED1369" w14:textId="77777777" w:rsidR="00E472F5" w:rsidRPr="00407DDC"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190E982F" w14:textId="77777777" w:rsidR="00E472F5" w:rsidRPr="00407DDC"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5FF11246" w14:textId="77777777" w:rsidR="00E472F5" w:rsidRPr="00407DDC" w:rsidRDefault="00E472F5">
            <w:pPr>
              <w:spacing w:line="400" w:lineRule="exact"/>
              <w:rPr>
                <w:rFonts w:ascii="宋体" w:hAnsi="宋体"/>
                <w:sz w:val="24"/>
              </w:rPr>
            </w:pPr>
          </w:p>
        </w:tc>
      </w:tr>
      <w:tr w:rsidR="00407DDC" w:rsidRPr="00407DDC" w14:paraId="72BE8E02"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6044621"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0D031F62"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4BD79957"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292274ED"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29EC652A"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6CF1D785"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14E5EC4D"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53A6F780"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4771C5D0"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r>
      <w:tr w:rsidR="00407DDC" w:rsidRPr="00407DDC" w14:paraId="4DFDA687"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35ACD94"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D8D5B25"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52EE4CA4"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1AFF243E"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491E313E"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265405BF"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006D2B49"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77223A27"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771DD191"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r>
      <w:tr w:rsidR="00E472F5" w:rsidRPr="00407DDC" w14:paraId="0D801ADC"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6EA76D1"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3BDCE760"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24A5113D"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6B930FF3"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03D7BF5D"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06D4FD6C"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340AD946"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F3E1F62"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2D46BAFC" w14:textId="77777777" w:rsidR="00E472F5" w:rsidRPr="00407DDC" w:rsidRDefault="00000000">
            <w:pPr>
              <w:spacing w:line="400" w:lineRule="exact"/>
              <w:rPr>
                <w:rFonts w:ascii="宋体" w:hAnsi="宋体"/>
                <w:sz w:val="24"/>
              </w:rPr>
            </w:pPr>
            <w:r w:rsidRPr="00407DDC">
              <w:rPr>
                <w:rFonts w:ascii="宋体" w:hAnsi="宋体" w:cs="Arial" w:hint="eastAsia"/>
                <w:sz w:val="24"/>
              </w:rPr>
              <w:t>…</w:t>
            </w:r>
          </w:p>
        </w:tc>
      </w:tr>
    </w:tbl>
    <w:p w14:paraId="06931E13" w14:textId="77777777" w:rsidR="00E472F5" w:rsidRPr="00407DDC" w:rsidRDefault="00E472F5">
      <w:pPr>
        <w:snapToGrid w:val="0"/>
        <w:spacing w:line="400" w:lineRule="exact"/>
        <w:rPr>
          <w:rFonts w:ascii="宋体" w:hAnsi="宋体" w:cs="Courier New"/>
          <w:b/>
          <w:bCs/>
          <w:sz w:val="28"/>
          <w:szCs w:val="28"/>
        </w:rPr>
      </w:pPr>
    </w:p>
    <w:p w14:paraId="54F58290"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hint="eastAsia"/>
          <w:b/>
          <w:sz w:val="28"/>
          <w:szCs w:val="28"/>
        </w:rPr>
        <w:t>九、项目设计班子人员简历表</w:t>
      </w:r>
    </w:p>
    <w:p w14:paraId="699EA8F9" w14:textId="77777777" w:rsidR="00E472F5" w:rsidRPr="00407DDC" w:rsidRDefault="00E472F5">
      <w:pPr>
        <w:snapToGrid w:val="0"/>
        <w:spacing w:line="400" w:lineRule="exact"/>
        <w:rPr>
          <w:rFonts w:ascii="宋体" w:hAnsi="宋体" w:cs="Courier New"/>
          <w:b/>
          <w:bCs/>
          <w:sz w:val="24"/>
        </w:rPr>
      </w:pPr>
    </w:p>
    <w:tbl>
      <w:tblPr>
        <w:tblW w:w="0" w:type="auto"/>
        <w:jc w:val="center"/>
        <w:tblLayout w:type="fixed"/>
        <w:tblLook w:val="0000" w:firstRow="0" w:lastRow="0" w:firstColumn="0" w:lastColumn="0" w:noHBand="0" w:noVBand="0"/>
      </w:tblPr>
      <w:tblGrid>
        <w:gridCol w:w="1219"/>
        <w:gridCol w:w="1221"/>
        <w:gridCol w:w="236"/>
        <w:gridCol w:w="1219"/>
        <w:gridCol w:w="1785"/>
        <w:gridCol w:w="1312"/>
        <w:gridCol w:w="1320"/>
      </w:tblGrid>
      <w:tr w:rsidR="00407DDC" w:rsidRPr="00407DDC" w14:paraId="06046FC3"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06C5506C" w14:textId="77777777" w:rsidR="00E472F5" w:rsidRPr="00407DDC" w:rsidRDefault="00000000">
            <w:pPr>
              <w:adjustRightInd w:val="0"/>
              <w:spacing w:line="400" w:lineRule="exact"/>
              <w:jc w:val="center"/>
              <w:rPr>
                <w:rFonts w:ascii="宋体" w:hAnsi="宋体"/>
                <w:szCs w:val="21"/>
                <w:lang w:val="zh-CN"/>
              </w:rPr>
            </w:pPr>
            <w:r w:rsidRPr="00407DDC">
              <w:rPr>
                <w:rFonts w:ascii="宋体" w:hAnsi="宋体" w:cs="仿宋_GB2312" w:hint="eastAsia"/>
                <w:szCs w:val="21"/>
                <w:lang w:val="zh-CN"/>
              </w:rPr>
              <w:t>姓    名</w:t>
            </w:r>
          </w:p>
        </w:tc>
        <w:tc>
          <w:tcPr>
            <w:tcW w:w="1457" w:type="dxa"/>
            <w:gridSpan w:val="2"/>
            <w:tcBorders>
              <w:top w:val="single" w:sz="6" w:space="0" w:color="auto"/>
              <w:left w:val="nil"/>
              <w:bottom w:val="single" w:sz="6" w:space="0" w:color="auto"/>
              <w:right w:val="single" w:sz="6" w:space="0" w:color="auto"/>
            </w:tcBorders>
            <w:vAlign w:val="center"/>
          </w:tcPr>
          <w:p w14:paraId="5AAAEB4A" w14:textId="77777777" w:rsidR="00E472F5" w:rsidRPr="00407DDC" w:rsidRDefault="00E472F5">
            <w:pPr>
              <w:adjustRightInd w:val="0"/>
              <w:spacing w:line="400" w:lineRule="exact"/>
              <w:jc w:val="center"/>
              <w:rPr>
                <w:rFonts w:ascii="宋体" w:hAnsi="宋体" w:cs="仿宋_GB2312"/>
                <w:szCs w:val="21"/>
                <w:lang w:val="zh-CN"/>
              </w:rPr>
            </w:pPr>
          </w:p>
        </w:tc>
        <w:tc>
          <w:tcPr>
            <w:tcW w:w="1219" w:type="dxa"/>
            <w:tcBorders>
              <w:top w:val="single" w:sz="6" w:space="0" w:color="auto"/>
              <w:left w:val="nil"/>
              <w:bottom w:val="single" w:sz="6" w:space="0" w:color="auto"/>
              <w:right w:val="single" w:sz="6" w:space="0" w:color="auto"/>
            </w:tcBorders>
            <w:vAlign w:val="center"/>
          </w:tcPr>
          <w:p w14:paraId="6A116E97" w14:textId="77777777" w:rsidR="00E472F5" w:rsidRPr="00407DDC" w:rsidRDefault="00000000">
            <w:pPr>
              <w:adjustRightInd w:val="0"/>
              <w:spacing w:line="400" w:lineRule="exact"/>
              <w:jc w:val="center"/>
              <w:rPr>
                <w:rFonts w:ascii="宋体" w:hAnsi="宋体"/>
                <w:sz w:val="24"/>
                <w:lang w:val="zh-CN"/>
              </w:rPr>
            </w:pPr>
            <w:r w:rsidRPr="00407DDC">
              <w:rPr>
                <w:rFonts w:ascii="宋体" w:hAnsi="宋体" w:cs="仿宋_GB2312" w:hint="eastAsia"/>
                <w:sz w:val="24"/>
                <w:lang w:val="zh-CN"/>
              </w:rPr>
              <w:t>性别</w:t>
            </w:r>
          </w:p>
        </w:tc>
        <w:tc>
          <w:tcPr>
            <w:tcW w:w="1785" w:type="dxa"/>
            <w:tcBorders>
              <w:top w:val="single" w:sz="6" w:space="0" w:color="auto"/>
              <w:left w:val="nil"/>
              <w:bottom w:val="single" w:sz="6" w:space="0" w:color="auto"/>
              <w:right w:val="single" w:sz="6" w:space="0" w:color="auto"/>
            </w:tcBorders>
            <w:vAlign w:val="center"/>
          </w:tcPr>
          <w:p w14:paraId="39CC8899" w14:textId="77777777" w:rsidR="00E472F5" w:rsidRPr="00407DDC" w:rsidRDefault="00E472F5">
            <w:pPr>
              <w:adjustRightInd w:val="0"/>
              <w:spacing w:line="400" w:lineRule="exact"/>
              <w:ind w:firstLineChars="50" w:firstLine="120"/>
              <w:jc w:val="center"/>
              <w:rPr>
                <w:rFonts w:ascii="宋体" w:hAnsi="宋体"/>
                <w:sz w:val="24"/>
                <w:lang w:val="zh-CN"/>
              </w:rPr>
            </w:pPr>
          </w:p>
        </w:tc>
        <w:tc>
          <w:tcPr>
            <w:tcW w:w="1312" w:type="dxa"/>
            <w:tcBorders>
              <w:top w:val="single" w:sz="6" w:space="0" w:color="auto"/>
              <w:left w:val="nil"/>
              <w:bottom w:val="single" w:sz="6" w:space="0" w:color="auto"/>
              <w:right w:val="single" w:sz="6" w:space="0" w:color="auto"/>
            </w:tcBorders>
            <w:vAlign w:val="center"/>
          </w:tcPr>
          <w:p w14:paraId="76A12514" w14:textId="77777777" w:rsidR="00E472F5" w:rsidRPr="00407DDC" w:rsidRDefault="00000000">
            <w:pPr>
              <w:adjustRightInd w:val="0"/>
              <w:spacing w:line="400" w:lineRule="exact"/>
              <w:jc w:val="center"/>
              <w:rPr>
                <w:rFonts w:ascii="宋体" w:hAnsi="宋体"/>
                <w:sz w:val="24"/>
                <w:lang w:val="zh-CN"/>
              </w:rPr>
            </w:pPr>
            <w:r w:rsidRPr="00407DDC">
              <w:rPr>
                <w:rFonts w:ascii="宋体" w:hAnsi="宋体" w:hint="eastAsia"/>
                <w:sz w:val="24"/>
                <w:lang w:val="zh-CN"/>
              </w:rPr>
              <w:t>年龄</w:t>
            </w:r>
          </w:p>
        </w:tc>
        <w:tc>
          <w:tcPr>
            <w:tcW w:w="1320" w:type="dxa"/>
            <w:tcBorders>
              <w:top w:val="single" w:sz="6" w:space="0" w:color="auto"/>
              <w:left w:val="nil"/>
              <w:bottom w:val="single" w:sz="6" w:space="0" w:color="auto"/>
              <w:right w:val="single" w:sz="6" w:space="0" w:color="auto"/>
            </w:tcBorders>
            <w:vAlign w:val="center"/>
          </w:tcPr>
          <w:p w14:paraId="1F1865C1" w14:textId="77777777" w:rsidR="00E472F5" w:rsidRPr="00407DDC" w:rsidRDefault="00E472F5">
            <w:pPr>
              <w:adjustRightInd w:val="0"/>
              <w:spacing w:line="400" w:lineRule="exact"/>
              <w:jc w:val="center"/>
              <w:rPr>
                <w:rFonts w:ascii="宋体" w:hAnsi="宋体"/>
                <w:sz w:val="24"/>
                <w:lang w:val="zh-CN"/>
              </w:rPr>
            </w:pPr>
          </w:p>
        </w:tc>
      </w:tr>
      <w:tr w:rsidR="00407DDC" w:rsidRPr="00407DDC" w14:paraId="27C33A2D"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73404CBA" w14:textId="77777777" w:rsidR="00E472F5" w:rsidRPr="00407DDC" w:rsidRDefault="00000000">
            <w:pPr>
              <w:adjustRightInd w:val="0"/>
              <w:spacing w:line="400" w:lineRule="exact"/>
              <w:jc w:val="center"/>
              <w:rPr>
                <w:rFonts w:ascii="宋体" w:hAnsi="宋体"/>
                <w:szCs w:val="21"/>
                <w:lang w:val="zh-CN"/>
              </w:rPr>
            </w:pPr>
            <w:r w:rsidRPr="00407DDC">
              <w:rPr>
                <w:rFonts w:ascii="宋体" w:hAnsi="宋体" w:cs="仿宋_GB2312" w:hint="eastAsia"/>
                <w:szCs w:val="21"/>
                <w:lang w:val="zh-CN"/>
              </w:rPr>
              <w:t>技术职称</w:t>
            </w:r>
          </w:p>
        </w:tc>
        <w:tc>
          <w:tcPr>
            <w:tcW w:w="1457" w:type="dxa"/>
            <w:gridSpan w:val="2"/>
            <w:tcBorders>
              <w:top w:val="single" w:sz="6" w:space="0" w:color="auto"/>
              <w:left w:val="nil"/>
              <w:bottom w:val="single" w:sz="6" w:space="0" w:color="auto"/>
              <w:right w:val="single" w:sz="6" w:space="0" w:color="auto"/>
            </w:tcBorders>
            <w:vAlign w:val="center"/>
          </w:tcPr>
          <w:p w14:paraId="04CC60F4" w14:textId="77777777" w:rsidR="00E472F5" w:rsidRPr="00407DDC" w:rsidRDefault="00E472F5">
            <w:pPr>
              <w:adjustRightInd w:val="0"/>
              <w:spacing w:line="400" w:lineRule="exact"/>
              <w:jc w:val="center"/>
              <w:rPr>
                <w:rFonts w:ascii="宋体" w:hAnsi="宋体"/>
                <w:szCs w:val="21"/>
                <w:lang w:val="zh-CN"/>
              </w:rPr>
            </w:pPr>
          </w:p>
        </w:tc>
        <w:tc>
          <w:tcPr>
            <w:tcW w:w="1219" w:type="dxa"/>
            <w:tcBorders>
              <w:top w:val="single" w:sz="6" w:space="0" w:color="auto"/>
              <w:left w:val="single" w:sz="6" w:space="0" w:color="auto"/>
              <w:bottom w:val="single" w:sz="6" w:space="0" w:color="auto"/>
              <w:right w:val="single" w:sz="6" w:space="0" w:color="auto"/>
            </w:tcBorders>
            <w:vAlign w:val="center"/>
          </w:tcPr>
          <w:p w14:paraId="2FB01AFA" w14:textId="77777777" w:rsidR="00E472F5" w:rsidRPr="00407DDC" w:rsidRDefault="00000000">
            <w:pPr>
              <w:adjustRightInd w:val="0"/>
              <w:spacing w:line="400" w:lineRule="exact"/>
              <w:jc w:val="center"/>
              <w:rPr>
                <w:rFonts w:ascii="宋体" w:hAnsi="宋体"/>
                <w:sz w:val="24"/>
                <w:lang w:val="zh-CN"/>
              </w:rPr>
            </w:pPr>
            <w:r w:rsidRPr="00407DDC">
              <w:rPr>
                <w:rFonts w:ascii="宋体" w:hAnsi="宋体" w:cs="仿宋_GB2312" w:hint="eastAsia"/>
                <w:sz w:val="24"/>
                <w:lang w:val="zh-CN"/>
              </w:rPr>
              <w:t>执业资格</w:t>
            </w:r>
          </w:p>
        </w:tc>
        <w:tc>
          <w:tcPr>
            <w:tcW w:w="1785" w:type="dxa"/>
            <w:tcBorders>
              <w:top w:val="single" w:sz="6" w:space="0" w:color="auto"/>
              <w:left w:val="single" w:sz="6" w:space="0" w:color="auto"/>
              <w:bottom w:val="single" w:sz="6" w:space="0" w:color="auto"/>
              <w:right w:val="single" w:sz="6" w:space="0" w:color="auto"/>
            </w:tcBorders>
            <w:vAlign w:val="center"/>
          </w:tcPr>
          <w:p w14:paraId="1207B45A" w14:textId="77777777" w:rsidR="00E472F5" w:rsidRPr="00407DDC" w:rsidRDefault="00E472F5">
            <w:pPr>
              <w:adjustRightInd w:val="0"/>
              <w:spacing w:line="400" w:lineRule="exact"/>
              <w:jc w:val="center"/>
              <w:rPr>
                <w:rFonts w:ascii="宋体" w:hAnsi="宋体"/>
                <w:sz w:val="24"/>
                <w:lang w:val="zh-CN"/>
              </w:rPr>
            </w:pPr>
          </w:p>
        </w:tc>
        <w:tc>
          <w:tcPr>
            <w:tcW w:w="1312" w:type="dxa"/>
            <w:tcBorders>
              <w:top w:val="single" w:sz="6" w:space="0" w:color="auto"/>
              <w:left w:val="single" w:sz="6" w:space="0" w:color="auto"/>
              <w:bottom w:val="single" w:sz="6" w:space="0" w:color="auto"/>
              <w:right w:val="single" w:sz="6" w:space="0" w:color="auto"/>
            </w:tcBorders>
            <w:vAlign w:val="center"/>
          </w:tcPr>
          <w:p w14:paraId="4C9E97C4" w14:textId="77777777" w:rsidR="00E472F5" w:rsidRPr="00407DDC" w:rsidRDefault="00000000">
            <w:pPr>
              <w:adjustRightInd w:val="0"/>
              <w:spacing w:line="400" w:lineRule="exact"/>
              <w:jc w:val="center"/>
              <w:rPr>
                <w:rFonts w:ascii="宋体" w:hAnsi="宋体"/>
                <w:sz w:val="24"/>
                <w:lang w:val="zh-CN"/>
              </w:rPr>
            </w:pPr>
            <w:r w:rsidRPr="00407DDC">
              <w:rPr>
                <w:rFonts w:ascii="宋体" w:hAnsi="宋体" w:cs="仿宋_GB2312" w:hint="eastAsia"/>
                <w:sz w:val="24"/>
                <w:lang w:val="zh-CN"/>
              </w:rPr>
              <w:t>拟担任职务</w:t>
            </w:r>
          </w:p>
        </w:tc>
        <w:tc>
          <w:tcPr>
            <w:tcW w:w="1320" w:type="dxa"/>
            <w:tcBorders>
              <w:top w:val="single" w:sz="6" w:space="0" w:color="auto"/>
              <w:left w:val="single" w:sz="6" w:space="0" w:color="auto"/>
              <w:bottom w:val="single" w:sz="6" w:space="0" w:color="auto"/>
              <w:right w:val="single" w:sz="6" w:space="0" w:color="auto"/>
            </w:tcBorders>
            <w:vAlign w:val="center"/>
          </w:tcPr>
          <w:p w14:paraId="7B312772" w14:textId="77777777" w:rsidR="00E472F5" w:rsidRPr="00407DDC" w:rsidRDefault="00E472F5">
            <w:pPr>
              <w:adjustRightInd w:val="0"/>
              <w:spacing w:line="400" w:lineRule="exact"/>
              <w:jc w:val="center"/>
              <w:rPr>
                <w:rFonts w:ascii="宋体" w:hAnsi="宋体"/>
                <w:sz w:val="24"/>
                <w:lang w:val="zh-CN"/>
              </w:rPr>
            </w:pPr>
          </w:p>
        </w:tc>
      </w:tr>
      <w:tr w:rsidR="00407DDC" w:rsidRPr="00407DDC" w14:paraId="24566724" w14:textId="77777777">
        <w:trPr>
          <w:trHeight w:val="960"/>
          <w:jc w:val="center"/>
        </w:trPr>
        <w:tc>
          <w:tcPr>
            <w:tcW w:w="1219" w:type="dxa"/>
            <w:tcBorders>
              <w:top w:val="single" w:sz="6" w:space="0" w:color="auto"/>
              <w:left w:val="single" w:sz="6" w:space="0" w:color="auto"/>
              <w:bottom w:val="nil"/>
              <w:right w:val="single" w:sz="4" w:space="0" w:color="auto"/>
            </w:tcBorders>
            <w:vAlign w:val="center"/>
          </w:tcPr>
          <w:p w14:paraId="079B8A45" w14:textId="77777777" w:rsidR="00E472F5" w:rsidRPr="00407DDC" w:rsidRDefault="00000000">
            <w:pPr>
              <w:adjustRightInd w:val="0"/>
              <w:spacing w:line="400" w:lineRule="exact"/>
              <w:jc w:val="center"/>
              <w:rPr>
                <w:rFonts w:ascii="宋体" w:hAnsi="宋体"/>
                <w:szCs w:val="21"/>
                <w:lang w:val="zh-CN"/>
              </w:rPr>
            </w:pPr>
            <w:r w:rsidRPr="00407DDC">
              <w:rPr>
                <w:rFonts w:ascii="宋体" w:hAnsi="宋体" w:hint="eastAsia"/>
                <w:szCs w:val="21"/>
                <w:lang w:val="zh-CN"/>
              </w:rPr>
              <w:t>从事设计工作年限</w:t>
            </w:r>
          </w:p>
        </w:tc>
        <w:tc>
          <w:tcPr>
            <w:tcW w:w="7093" w:type="dxa"/>
            <w:gridSpan w:val="6"/>
            <w:tcBorders>
              <w:top w:val="single" w:sz="6" w:space="0" w:color="auto"/>
              <w:left w:val="single" w:sz="4" w:space="0" w:color="auto"/>
              <w:bottom w:val="nil"/>
              <w:right w:val="single" w:sz="6" w:space="0" w:color="auto"/>
            </w:tcBorders>
            <w:vAlign w:val="center"/>
          </w:tcPr>
          <w:p w14:paraId="75143C33" w14:textId="77777777" w:rsidR="00E472F5" w:rsidRPr="00407DDC" w:rsidRDefault="00E472F5">
            <w:pPr>
              <w:adjustRightInd w:val="0"/>
              <w:spacing w:line="400" w:lineRule="exact"/>
              <w:ind w:left="132"/>
              <w:jc w:val="center"/>
              <w:rPr>
                <w:rFonts w:ascii="宋体" w:hAnsi="宋体"/>
                <w:szCs w:val="21"/>
                <w:lang w:val="zh-CN"/>
              </w:rPr>
            </w:pPr>
          </w:p>
        </w:tc>
      </w:tr>
      <w:tr w:rsidR="00407DDC" w:rsidRPr="00407DDC" w14:paraId="0A2ED731" w14:textId="77777777">
        <w:trPr>
          <w:trHeight w:val="473"/>
          <w:jc w:val="center"/>
        </w:trPr>
        <w:tc>
          <w:tcPr>
            <w:tcW w:w="1219" w:type="dxa"/>
            <w:tcBorders>
              <w:top w:val="single" w:sz="6" w:space="0" w:color="auto"/>
              <w:left w:val="single" w:sz="6" w:space="0" w:color="auto"/>
              <w:bottom w:val="single" w:sz="4" w:space="0" w:color="auto"/>
              <w:right w:val="single" w:sz="4" w:space="0" w:color="auto"/>
            </w:tcBorders>
            <w:vAlign w:val="center"/>
          </w:tcPr>
          <w:p w14:paraId="21BF983C" w14:textId="77777777" w:rsidR="00E472F5" w:rsidRPr="00407DDC" w:rsidRDefault="00000000">
            <w:pPr>
              <w:adjustRightInd w:val="0"/>
              <w:spacing w:line="400" w:lineRule="exact"/>
              <w:jc w:val="center"/>
              <w:rPr>
                <w:rFonts w:ascii="宋体" w:hAnsi="宋体"/>
                <w:szCs w:val="21"/>
                <w:lang w:val="zh-CN"/>
              </w:rPr>
            </w:pPr>
            <w:r w:rsidRPr="00407DDC">
              <w:rPr>
                <w:rFonts w:ascii="宋体" w:hAnsi="宋体" w:hint="eastAsia"/>
                <w:szCs w:val="21"/>
              </w:rPr>
              <w:t>学历</w:t>
            </w:r>
          </w:p>
        </w:tc>
        <w:tc>
          <w:tcPr>
            <w:tcW w:w="7093" w:type="dxa"/>
            <w:gridSpan w:val="6"/>
            <w:tcBorders>
              <w:top w:val="single" w:sz="6" w:space="0" w:color="auto"/>
              <w:left w:val="single" w:sz="4" w:space="0" w:color="auto"/>
              <w:bottom w:val="single" w:sz="4" w:space="0" w:color="auto"/>
              <w:right w:val="single" w:sz="6" w:space="0" w:color="auto"/>
            </w:tcBorders>
            <w:vAlign w:val="center"/>
          </w:tcPr>
          <w:p w14:paraId="4E400C90" w14:textId="77777777" w:rsidR="00E472F5" w:rsidRPr="00407DDC" w:rsidRDefault="00E472F5">
            <w:pPr>
              <w:adjustRightInd w:val="0"/>
              <w:spacing w:line="400" w:lineRule="exact"/>
              <w:ind w:left="132"/>
              <w:jc w:val="center"/>
              <w:rPr>
                <w:rFonts w:ascii="宋体" w:hAnsi="宋体"/>
                <w:szCs w:val="21"/>
                <w:lang w:val="zh-CN"/>
              </w:rPr>
            </w:pPr>
          </w:p>
        </w:tc>
      </w:tr>
      <w:tr w:rsidR="00407DDC" w:rsidRPr="00407DDC" w14:paraId="69C50978" w14:textId="77777777">
        <w:trPr>
          <w:trHeight w:val="473"/>
          <w:jc w:val="center"/>
        </w:trPr>
        <w:tc>
          <w:tcPr>
            <w:tcW w:w="8312" w:type="dxa"/>
            <w:gridSpan w:val="7"/>
            <w:tcBorders>
              <w:top w:val="single" w:sz="4" w:space="0" w:color="auto"/>
              <w:left w:val="single" w:sz="6" w:space="0" w:color="auto"/>
              <w:bottom w:val="nil"/>
              <w:right w:val="single" w:sz="6" w:space="0" w:color="auto"/>
            </w:tcBorders>
            <w:vAlign w:val="center"/>
          </w:tcPr>
          <w:p w14:paraId="42023556" w14:textId="77777777" w:rsidR="00E472F5" w:rsidRPr="00407DDC" w:rsidRDefault="00000000">
            <w:pPr>
              <w:adjustRightInd w:val="0"/>
              <w:spacing w:line="400" w:lineRule="exact"/>
              <w:jc w:val="center"/>
              <w:rPr>
                <w:rFonts w:ascii="宋体" w:hAnsi="宋体"/>
                <w:szCs w:val="21"/>
                <w:lang w:val="zh-CN"/>
              </w:rPr>
            </w:pPr>
            <w:r w:rsidRPr="00407DDC">
              <w:rPr>
                <w:rFonts w:ascii="宋体" w:hAnsi="宋体" w:hint="eastAsia"/>
                <w:szCs w:val="21"/>
                <w:lang w:val="zh-CN"/>
              </w:rPr>
              <w:t>参与完成的工程项目情况</w:t>
            </w:r>
          </w:p>
        </w:tc>
      </w:tr>
      <w:tr w:rsidR="00407DDC" w:rsidRPr="00407DDC" w14:paraId="710210ED"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470929A5" w14:textId="77777777" w:rsidR="00E472F5" w:rsidRPr="00407DDC" w:rsidRDefault="00000000">
            <w:pPr>
              <w:adjustRightInd w:val="0"/>
              <w:spacing w:line="400" w:lineRule="exact"/>
              <w:jc w:val="center"/>
              <w:rPr>
                <w:rFonts w:ascii="宋体" w:hAnsi="宋体"/>
                <w:szCs w:val="21"/>
                <w:lang w:val="zh-CN"/>
              </w:rPr>
            </w:pPr>
            <w:r w:rsidRPr="00407DDC">
              <w:rPr>
                <w:rFonts w:ascii="宋体" w:hAnsi="宋体" w:cs="仿宋_GB2312" w:hint="eastAsia"/>
                <w:szCs w:val="21"/>
                <w:lang w:val="zh-CN"/>
              </w:rPr>
              <w:t>从</w:t>
            </w:r>
          </w:p>
        </w:tc>
        <w:tc>
          <w:tcPr>
            <w:tcW w:w="1221" w:type="dxa"/>
            <w:tcBorders>
              <w:top w:val="single" w:sz="6" w:space="0" w:color="auto"/>
              <w:left w:val="single" w:sz="6" w:space="0" w:color="auto"/>
              <w:bottom w:val="single" w:sz="6" w:space="0" w:color="auto"/>
              <w:right w:val="single" w:sz="6" w:space="0" w:color="auto"/>
            </w:tcBorders>
            <w:vAlign w:val="center"/>
          </w:tcPr>
          <w:p w14:paraId="458F6BBE" w14:textId="77777777" w:rsidR="00E472F5" w:rsidRPr="00407DDC" w:rsidRDefault="00000000">
            <w:pPr>
              <w:adjustRightInd w:val="0"/>
              <w:spacing w:line="400" w:lineRule="exact"/>
              <w:jc w:val="center"/>
              <w:rPr>
                <w:rFonts w:ascii="宋体" w:hAnsi="宋体"/>
                <w:szCs w:val="21"/>
                <w:lang w:val="zh-CN"/>
              </w:rPr>
            </w:pPr>
            <w:r w:rsidRPr="00407DDC">
              <w:rPr>
                <w:rFonts w:ascii="宋体" w:hAnsi="宋体" w:cs="仿宋_GB2312" w:hint="eastAsia"/>
                <w:szCs w:val="21"/>
                <w:lang w:val="zh-CN"/>
              </w:rPr>
              <w:t>到</w:t>
            </w:r>
          </w:p>
        </w:tc>
        <w:tc>
          <w:tcPr>
            <w:tcW w:w="5872" w:type="dxa"/>
            <w:gridSpan w:val="5"/>
            <w:tcBorders>
              <w:top w:val="single" w:sz="6" w:space="0" w:color="auto"/>
              <w:left w:val="single" w:sz="6" w:space="0" w:color="auto"/>
              <w:bottom w:val="single" w:sz="6" w:space="0" w:color="auto"/>
              <w:right w:val="single" w:sz="6" w:space="0" w:color="auto"/>
            </w:tcBorders>
            <w:vAlign w:val="center"/>
          </w:tcPr>
          <w:p w14:paraId="2A2538D5" w14:textId="77777777" w:rsidR="00E472F5" w:rsidRPr="00407DDC" w:rsidRDefault="00000000">
            <w:pPr>
              <w:adjustRightInd w:val="0"/>
              <w:spacing w:line="400" w:lineRule="exact"/>
              <w:jc w:val="center"/>
              <w:rPr>
                <w:rFonts w:ascii="宋体" w:hAnsi="宋体"/>
                <w:sz w:val="24"/>
                <w:lang w:val="zh-CN"/>
              </w:rPr>
            </w:pPr>
            <w:r w:rsidRPr="00407DDC">
              <w:rPr>
                <w:rFonts w:ascii="宋体" w:hAnsi="宋体" w:cs="仿宋_GB2312" w:hint="eastAsia"/>
                <w:sz w:val="24"/>
                <w:lang w:val="zh-CN"/>
              </w:rPr>
              <w:t>单位 / 项目 / 规模 / 职务</w:t>
            </w:r>
          </w:p>
        </w:tc>
      </w:tr>
      <w:tr w:rsidR="00407DDC" w:rsidRPr="00407DDC" w14:paraId="5D556C8D"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77505439" w14:textId="77777777" w:rsidR="00E472F5" w:rsidRPr="00407DDC" w:rsidRDefault="00E472F5">
            <w:pPr>
              <w:adjustRightInd w:val="0"/>
              <w:spacing w:line="400" w:lineRule="exact"/>
              <w:jc w:val="left"/>
              <w:rPr>
                <w:rFonts w:ascii="宋体" w:hAnsi="宋体"/>
                <w:szCs w:val="21"/>
                <w:lang w:val="zh-CN"/>
              </w:rPr>
            </w:pPr>
          </w:p>
        </w:tc>
        <w:tc>
          <w:tcPr>
            <w:tcW w:w="1221" w:type="dxa"/>
            <w:tcBorders>
              <w:top w:val="single" w:sz="6" w:space="0" w:color="auto"/>
              <w:left w:val="single" w:sz="6" w:space="0" w:color="auto"/>
              <w:bottom w:val="single" w:sz="6" w:space="0" w:color="auto"/>
              <w:right w:val="single" w:sz="6" w:space="0" w:color="auto"/>
            </w:tcBorders>
          </w:tcPr>
          <w:p w14:paraId="5FBBFFEC" w14:textId="77777777" w:rsidR="00E472F5" w:rsidRPr="00407DDC" w:rsidRDefault="00E472F5">
            <w:pPr>
              <w:adjustRightInd w:val="0"/>
              <w:spacing w:line="400" w:lineRule="exact"/>
              <w:jc w:val="left"/>
              <w:rPr>
                <w:rFonts w:ascii="宋体" w:hAnsi="宋体"/>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4A55EC42" w14:textId="77777777" w:rsidR="00E472F5" w:rsidRPr="00407DDC" w:rsidRDefault="00E472F5">
            <w:pPr>
              <w:adjustRightInd w:val="0"/>
              <w:spacing w:line="400" w:lineRule="exact"/>
              <w:jc w:val="left"/>
              <w:rPr>
                <w:rFonts w:ascii="宋体" w:hAnsi="宋体"/>
                <w:sz w:val="24"/>
                <w:lang w:val="zh-CN"/>
              </w:rPr>
            </w:pPr>
          </w:p>
        </w:tc>
      </w:tr>
      <w:tr w:rsidR="00407DDC" w:rsidRPr="00407DDC" w14:paraId="5C8AF117" w14:textId="77777777">
        <w:trPr>
          <w:trHeight w:val="487"/>
          <w:jc w:val="center"/>
        </w:trPr>
        <w:tc>
          <w:tcPr>
            <w:tcW w:w="1219" w:type="dxa"/>
            <w:tcBorders>
              <w:top w:val="single" w:sz="6" w:space="0" w:color="auto"/>
              <w:left w:val="single" w:sz="6" w:space="0" w:color="auto"/>
              <w:bottom w:val="single" w:sz="6" w:space="0" w:color="auto"/>
              <w:right w:val="single" w:sz="6" w:space="0" w:color="auto"/>
            </w:tcBorders>
          </w:tcPr>
          <w:p w14:paraId="31324F7D" w14:textId="77777777" w:rsidR="00E472F5" w:rsidRPr="00407DDC" w:rsidRDefault="00E472F5">
            <w:pPr>
              <w:adjustRightInd w:val="0"/>
              <w:spacing w:line="400" w:lineRule="exact"/>
              <w:jc w:val="left"/>
              <w:rPr>
                <w:rFonts w:ascii="宋体" w:hAnsi="宋体"/>
                <w:szCs w:val="21"/>
                <w:lang w:val="zh-CN"/>
              </w:rPr>
            </w:pPr>
          </w:p>
        </w:tc>
        <w:tc>
          <w:tcPr>
            <w:tcW w:w="1221" w:type="dxa"/>
            <w:tcBorders>
              <w:top w:val="single" w:sz="6" w:space="0" w:color="auto"/>
              <w:left w:val="single" w:sz="6" w:space="0" w:color="auto"/>
              <w:bottom w:val="single" w:sz="6" w:space="0" w:color="auto"/>
              <w:right w:val="single" w:sz="6" w:space="0" w:color="auto"/>
            </w:tcBorders>
          </w:tcPr>
          <w:p w14:paraId="72204852" w14:textId="77777777" w:rsidR="00E472F5" w:rsidRPr="00407DDC" w:rsidRDefault="00E472F5">
            <w:pPr>
              <w:adjustRightInd w:val="0"/>
              <w:spacing w:line="400" w:lineRule="exact"/>
              <w:jc w:val="left"/>
              <w:rPr>
                <w:rFonts w:ascii="宋体" w:hAnsi="宋体"/>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5B8370CB" w14:textId="77777777" w:rsidR="00E472F5" w:rsidRPr="00407DDC" w:rsidRDefault="00E472F5">
            <w:pPr>
              <w:adjustRightInd w:val="0"/>
              <w:spacing w:line="400" w:lineRule="exact"/>
              <w:jc w:val="left"/>
              <w:rPr>
                <w:rFonts w:ascii="宋体" w:hAnsi="宋体"/>
                <w:sz w:val="24"/>
                <w:lang w:val="zh-CN"/>
              </w:rPr>
            </w:pPr>
          </w:p>
        </w:tc>
      </w:tr>
      <w:tr w:rsidR="00407DDC" w:rsidRPr="00407DDC" w14:paraId="16A3AE06"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594FD4EC" w14:textId="77777777" w:rsidR="00E472F5" w:rsidRPr="00407DDC" w:rsidRDefault="00000000">
            <w:pPr>
              <w:adjustRightInd w:val="0"/>
              <w:spacing w:line="400" w:lineRule="exact"/>
              <w:jc w:val="left"/>
              <w:rPr>
                <w:rFonts w:ascii="宋体" w:hAnsi="宋体"/>
                <w:szCs w:val="21"/>
                <w:lang w:val="zh-CN"/>
              </w:rPr>
            </w:pPr>
            <w:r w:rsidRPr="00407DDC">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66A84C35" w14:textId="77777777" w:rsidR="00E472F5" w:rsidRPr="00407DDC" w:rsidRDefault="00000000">
            <w:pPr>
              <w:adjustRightInd w:val="0"/>
              <w:spacing w:line="400" w:lineRule="exact"/>
              <w:jc w:val="left"/>
              <w:rPr>
                <w:rFonts w:ascii="宋体" w:hAnsi="宋体"/>
                <w:szCs w:val="21"/>
                <w:lang w:val="zh-CN"/>
              </w:rPr>
            </w:pPr>
            <w:r w:rsidRPr="00407DDC">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61806B5D" w14:textId="77777777" w:rsidR="00E472F5" w:rsidRPr="00407DDC" w:rsidRDefault="00000000">
            <w:pPr>
              <w:adjustRightInd w:val="0"/>
              <w:spacing w:line="400" w:lineRule="exact"/>
              <w:jc w:val="left"/>
              <w:rPr>
                <w:rFonts w:ascii="宋体" w:hAnsi="宋体"/>
                <w:sz w:val="24"/>
                <w:lang w:val="zh-CN"/>
              </w:rPr>
            </w:pPr>
            <w:r w:rsidRPr="00407DDC">
              <w:rPr>
                <w:rFonts w:ascii="宋体" w:hAnsi="宋体" w:cs="Arial" w:hint="eastAsia"/>
                <w:sz w:val="24"/>
              </w:rPr>
              <w:t>…</w:t>
            </w:r>
          </w:p>
        </w:tc>
      </w:tr>
      <w:tr w:rsidR="00407DDC" w:rsidRPr="00407DDC" w14:paraId="3605EBE4"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2057CA7D" w14:textId="77777777" w:rsidR="00E472F5" w:rsidRPr="00407DDC" w:rsidRDefault="00000000">
            <w:pPr>
              <w:adjustRightInd w:val="0"/>
              <w:spacing w:line="400" w:lineRule="exact"/>
              <w:jc w:val="left"/>
              <w:rPr>
                <w:rFonts w:ascii="宋体" w:hAnsi="宋体"/>
                <w:szCs w:val="21"/>
                <w:lang w:val="zh-CN"/>
              </w:rPr>
            </w:pPr>
            <w:r w:rsidRPr="00407DDC">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62FFDAA0" w14:textId="77777777" w:rsidR="00E472F5" w:rsidRPr="00407DDC" w:rsidRDefault="00000000">
            <w:pPr>
              <w:adjustRightInd w:val="0"/>
              <w:spacing w:line="400" w:lineRule="exact"/>
              <w:jc w:val="left"/>
              <w:rPr>
                <w:rFonts w:ascii="宋体" w:hAnsi="宋体"/>
                <w:szCs w:val="21"/>
                <w:lang w:val="zh-CN"/>
              </w:rPr>
            </w:pPr>
            <w:r w:rsidRPr="00407DDC">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0C731554" w14:textId="77777777" w:rsidR="00E472F5" w:rsidRPr="00407DDC" w:rsidRDefault="00000000">
            <w:pPr>
              <w:adjustRightInd w:val="0"/>
              <w:spacing w:line="400" w:lineRule="exact"/>
              <w:jc w:val="left"/>
              <w:rPr>
                <w:rFonts w:ascii="宋体" w:hAnsi="宋体"/>
                <w:sz w:val="24"/>
                <w:lang w:val="zh-CN"/>
              </w:rPr>
            </w:pPr>
            <w:r w:rsidRPr="00407DDC">
              <w:rPr>
                <w:rFonts w:ascii="宋体" w:hAnsi="宋体" w:cs="Arial" w:hint="eastAsia"/>
                <w:sz w:val="24"/>
              </w:rPr>
              <w:t>…</w:t>
            </w:r>
          </w:p>
        </w:tc>
      </w:tr>
      <w:tr w:rsidR="00407DDC" w:rsidRPr="00407DDC" w14:paraId="1AFF727F"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1C376265" w14:textId="77777777" w:rsidR="00E472F5" w:rsidRPr="00407DDC" w:rsidRDefault="00000000">
            <w:pPr>
              <w:adjustRightInd w:val="0"/>
              <w:spacing w:line="400" w:lineRule="exact"/>
              <w:jc w:val="left"/>
              <w:rPr>
                <w:rFonts w:ascii="宋体" w:hAnsi="宋体"/>
                <w:szCs w:val="21"/>
                <w:lang w:val="zh-CN"/>
              </w:rPr>
            </w:pPr>
            <w:r w:rsidRPr="00407DDC">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13C68AFF" w14:textId="77777777" w:rsidR="00E472F5" w:rsidRPr="00407DDC" w:rsidRDefault="00000000">
            <w:pPr>
              <w:adjustRightInd w:val="0"/>
              <w:spacing w:line="400" w:lineRule="exact"/>
              <w:jc w:val="left"/>
              <w:rPr>
                <w:rFonts w:ascii="宋体" w:hAnsi="宋体"/>
                <w:szCs w:val="21"/>
                <w:lang w:val="zh-CN"/>
              </w:rPr>
            </w:pPr>
            <w:r w:rsidRPr="00407DDC">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42CF04FF" w14:textId="77777777" w:rsidR="00E472F5" w:rsidRPr="00407DDC" w:rsidRDefault="00000000">
            <w:pPr>
              <w:adjustRightInd w:val="0"/>
              <w:spacing w:line="400" w:lineRule="exact"/>
              <w:jc w:val="left"/>
              <w:rPr>
                <w:rFonts w:ascii="宋体" w:hAnsi="宋体"/>
                <w:sz w:val="24"/>
                <w:lang w:val="zh-CN"/>
              </w:rPr>
            </w:pPr>
            <w:r w:rsidRPr="00407DDC">
              <w:rPr>
                <w:rFonts w:ascii="宋体" w:hAnsi="宋体" w:cs="Arial" w:hint="eastAsia"/>
                <w:sz w:val="24"/>
              </w:rPr>
              <w:t>…</w:t>
            </w:r>
          </w:p>
        </w:tc>
      </w:tr>
      <w:tr w:rsidR="00407DDC" w:rsidRPr="00407DDC" w14:paraId="5A636974" w14:textId="77777777">
        <w:trPr>
          <w:jc w:val="center"/>
        </w:trPr>
        <w:tc>
          <w:tcPr>
            <w:tcW w:w="1219" w:type="dxa"/>
            <w:tcBorders>
              <w:top w:val="nil"/>
              <w:left w:val="nil"/>
              <w:bottom w:val="nil"/>
              <w:right w:val="nil"/>
            </w:tcBorders>
            <w:vAlign w:val="center"/>
          </w:tcPr>
          <w:p w14:paraId="54D82D08" w14:textId="77777777" w:rsidR="00E472F5" w:rsidRPr="00407DDC" w:rsidRDefault="00E472F5">
            <w:pPr>
              <w:widowControl/>
              <w:spacing w:line="400" w:lineRule="exact"/>
              <w:jc w:val="left"/>
              <w:rPr>
                <w:rFonts w:ascii="宋体" w:hAnsi="宋体" w:cs="宋体"/>
                <w:kern w:val="0"/>
                <w:sz w:val="1"/>
              </w:rPr>
            </w:pPr>
          </w:p>
        </w:tc>
        <w:tc>
          <w:tcPr>
            <w:tcW w:w="1221" w:type="dxa"/>
            <w:tcBorders>
              <w:top w:val="nil"/>
              <w:left w:val="nil"/>
              <w:bottom w:val="nil"/>
              <w:right w:val="nil"/>
            </w:tcBorders>
            <w:vAlign w:val="center"/>
          </w:tcPr>
          <w:p w14:paraId="04445CE8" w14:textId="77777777" w:rsidR="00E472F5" w:rsidRPr="00407DDC" w:rsidRDefault="00E472F5">
            <w:pPr>
              <w:widowControl/>
              <w:spacing w:line="400" w:lineRule="exact"/>
              <w:jc w:val="left"/>
              <w:rPr>
                <w:rFonts w:ascii="宋体" w:hAnsi="宋体" w:cs="宋体"/>
                <w:kern w:val="0"/>
                <w:sz w:val="1"/>
              </w:rPr>
            </w:pPr>
          </w:p>
        </w:tc>
        <w:tc>
          <w:tcPr>
            <w:tcW w:w="236" w:type="dxa"/>
            <w:tcBorders>
              <w:top w:val="nil"/>
              <w:left w:val="nil"/>
              <w:bottom w:val="nil"/>
              <w:right w:val="nil"/>
            </w:tcBorders>
            <w:vAlign w:val="center"/>
          </w:tcPr>
          <w:p w14:paraId="4DACF152" w14:textId="77777777" w:rsidR="00E472F5" w:rsidRPr="00407DDC" w:rsidRDefault="00E472F5">
            <w:pPr>
              <w:widowControl/>
              <w:spacing w:line="400" w:lineRule="exact"/>
              <w:jc w:val="left"/>
              <w:rPr>
                <w:rFonts w:ascii="宋体" w:hAnsi="宋体" w:cs="宋体"/>
                <w:kern w:val="0"/>
                <w:sz w:val="1"/>
              </w:rPr>
            </w:pPr>
          </w:p>
        </w:tc>
        <w:tc>
          <w:tcPr>
            <w:tcW w:w="1219" w:type="dxa"/>
            <w:tcBorders>
              <w:top w:val="nil"/>
              <w:left w:val="nil"/>
              <w:bottom w:val="nil"/>
              <w:right w:val="nil"/>
            </w:tcBorders>
            <w:vAlign w:val="center"/>
          </w:tcPr>
          <w:p w14:paraId="7EB2A3BD" w14:textId="77777777" w:rsidR="00E472F5" w:rsidRPr="00407DDC" w:rsidRDefault="00E472F5">
            <w:pPr>
              <w:widowControl/>
              <w:spacing w:line="400" w:lineRule="exact"/>
              <w:jc w:val="left"/>
              <w:rPr>
                <w:rFonts w:ascii="宋体" w:hAnsi="宋体" w:cs="宋体"/>
                <w:kern w:val="0"/>
                <w:sz w:val="1"/>
              </w:rPr>
            </w:pPr>
          </w:p>
        </w:tc>
        <w:tc>
          <w:tcPr>
            <w:tcW w:w="1785" w:type="dxa"/>
            <w:tcBorders>
              <w:top w:val="nil"/>
              <w:left w:val="nil"/>
              <w:bottom w:val="nil"/>
              <w:right w:val="nil"/>
            </w:tcBorders>
            <w:vAlign w:val="center"/>
          </w:tcPr>
          <w:p w14:paraId="26407868" w14:textId="77777777" w:rsidR="00E472F5" w:rsidRPr="00407DDC" w:rsidRDefault="00E472F5">
            <w:pPr>
              <w:widowControl/>
              <w:spacing w:line="400" w:lineRule="exact"/>
              <w:jc w:val="left"/>
              <w:rPr>
                <w:rFonts w:ascii="宋体" w:hAnsi="宋体" w:cs="宋体"/>
                <w:kern w:val="0"/>
                <w:sz w:val="1"/>
              </w:rPr>
            </w:pPr>
          </w:p>
        </w:tc>
        <w:tc>
          <w:tcPr>
            <w:tcW w:w="1312" w:type="dxa"/>
            <w:tcBorders>
              <w:top w:val="nil"/>
              <w:left w:val="nil"/>
              <w:bottom w:val="nil"/>
              <w:right w:val="nil"/>
            </w:tcBorders>
            <w:vAlign w:val="center"/>
          </w:tcPr>
          <w:p w14:paraId="1257F33E" w14:textId="77777777" w:rsidR="00E472F5" w:rsidRPr="00407DDC" w:rsidRDefault="00E472F5">
            <w:pPr>
              <w:widowControl/>
              <w:spacing w:line="400" w:lineRule="exact"/>
              <w:jc w:val="left"/>
              <w:rPr>
                <w:rFonts w:ascii="宋体" w:hAnsi="宋体" w:cs="宋体"/>
                <w:kern w:val="0"/>
                <w:sz w:val="1"/>
              </w:rPr>
            </w:pPr>
          </w:p>
        </w:tc>
        <w:tc>
          <w:tcPr>
            <w:tcW w:w="1320" w:type="dxa"/>
            <w:tcBorders>
              <w:top w:val="nil"/>
              <w:left w:val="nil"/>
              <w:bottom w:val="nil"/>
              <w:right w:val="nil"/>
            </w:tcBorders>
            <w:vAlign w:val="center"/>
          </w:tcPr>
          <w:p w14:paraId="531B539C" w14:textId="77777777" w:rsidR="00E472F5" w:rsidRPr="00407DDC" w:rsidRDefault="00E472F5">
            <w:pPr>
              <w:widowControl/>
              <w:spacing w:line="400" w:lineRule="exact"/>
              <w:jc w:val="left"/>
              <w:rPr>
                <w:rFonts w:ascii="宋体" w:hAnsi="宋体" w:cs="宋体"/>
                <w:kern w:val="0"/>
                <w:sz w:val="1"/>
              </w:rPr>
            </w:pPr>
          </w:p>
        </w:tc>
      </w:tr>
    </w:tbl>
    <w:p w14:paraId="32D1628E" w14:textId="77777777" w:rsidR="00E472F5" w:rsidRPr="00407DDC" w:rsidRDefault="00000000">
      <w:pPr>
        <w:keepNext/>
        <w:keepLines/>
        <w:spacing w:line="413" w:lineRule="auto"/>
        <w:jc w:val="center"/>
        <w:rPr>
          <w:rFonts w:ascii="宋体" w:hAnsi="宋体"/>
          <w:b/>
          <w:sz w:val="28"/>
          <w:szCs w:val="28"/>
        </w:rPr>
      </w:pPr>
      <w:r w:rsidRPr="00407DDC">
        <w:rPr>
          <w:rFonts w:ascii="宋体" w:hAnsi="宋体" w:hint="eastAsia"/>
          <w:b/>
          <w:sz w:val="28"/>
          <w:szCs w:val="28"/>
        </w:rPr>
        <w:lastRenderedPageBreak/>
        <w:t>十、联合体协议书</w:t>
      </w:r>
    </w:p>
    <w:p w14:paraId="25BEAC24" w14:textId="77777777" w:rsidR="00E472F5" w:rsidRPr="00407DDC" w:rsidRDefault="00E472F5">
      <w:pPr>
        <w:spacing w:line="360" w:lineRule="auto"/>
        <w:ind w:firstLineChars="200" w:firstLine="420"/>
        <w:rPr>
          <w:rFonts w:ascii="宋体" w:hAnsi="宋体"/>
          <w:szCs w:val="21"/>
        </w:rPr>
      </w:pPr>
      <w:permStart w:id="1939684972" w:edGrp="everyone"/>
    </w:p>
    <w:p w14:paraId="1EDEB0A8" w14:textId="77777777" w:rsidR="00E472F5" w:rsidRPr="00407DDC" w:rsidRDefault="00000000">
      <w:pPr>
        <w:spacing w:line="360" w:lineRule="auto"/>
        <w:ind w:firstLineChars="200" w:firstLine="420"/>
        <w:rPr>
          <w:rFonts w:ascii="宋体" w:hAnsi="宋体"/>
          <w:szCs w:val="21"/>
        </w:rPr>
      </w:pP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（所有成员单位名称）自愿组成</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（联合体名称）联合体，共同参加</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（项目名称）投标。现就联合体投标事宜订立如下协议:</w:t>
      </w:r>
    </w:p>
    <w:p w14:paraId="602BCCC2"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1.</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（某成员单位名称）为</w:t>
      </w:r>
      <w:r w:rsidRPr="00407DDC">
        <w:rPr>
          <w:rFonts w:ascii="宋体" w:hAnsi="宋体" w:hint="eastAsia"/>
          <w:szCs w:val="21"/>
          <w:u w:val="single"/>
        </w:rPr>
        <w:t xml:space="preserve"> </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u w:val="single"/>
        </w:rPr>
        <w:t xml:space="preserve"> </w:t>
      </w:r>
      <w:r w:rsidRPr="00407DDC">
        <w:rPr>
          <w:rFonts w:ascii="宋体" w:hAnsi="宋体" w:hint="eastAsia"/>
          <w:szCs w:val="21"/>
        </w:rPr>
        <w:t>（联合体名称）牵头人。</w:t>
      </w:r>
    </w:p>
    <w:p w14:paraId="0B5B235E"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42688E69"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3.联合体将严格按照招标文件的各项要求，递交投标文件，履行合同，并对外承担连带责任。</w:t>
      </w:r>
    </w:p>
    <w:p w14:paraId="402C3400"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4. 联合体各成员单位内部的职责分工、合同份额占比等如下：</w:t>
      </w:r>
      <w:r w:rsidRPr="00407DDC">
        <w:rPr>
          <w:rFonts w:ascii="宋体" w:hAnsi="宋体" w:hint="eastAsia"/>
          <w:szCs w:val="21"/>
          <w:u w:val="single"/>
        </w:rPr>
        <w:t xml:space="preserve">              </w:t>
      </w:r>
      <w:r w:rsidRPr="00407DDC">
        <w:rPr>
          <w:rFonts w:ascii="宋体" w:hAnsi="宋体" w:hint="eastAsia"/>
          <w:szCs w:val="21"/>
        </w:rPr>
        <w:t>。</w:t>
      </w:r>
    </w:p>
    <w:p w14:paraId="7AD3C661"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5. 联合体成员</w:t>
      </w:r>
      <w:r w:rsidRPr="00407DDC">
        <w:rPr>
          <w:rFonts w:ascii="宋体" w:hAnsi="宋体" w:hint="eastAsia"/>
          <w:szCs w:val="21"/>
          <w:u w:val="single"/>
        </w:rPr>
        <w:t xml:space="preserve">              </w:t>
      </w:r>
      <w:r w:rsidRPr="00407DDC">
        <w:rPr>
          <w:rFonts w:ascii="宋体" w:hAnsi="宋体" w:hint="eastAsia"/>
          <w:szCs w:val="21"/>
        </w:rPr>
        <w:t xml:space="preserve"> 为中小企业，在本项目承担的工作内容占比为</w:t>
      </w:r>
      <w:r w:rsidRPr="00407DDC">
        <w:rPr>
          <w:rFonts w:ascii="宋体" w:hAnsi="宋体" w:hint="eastAsia"/>
          <w:szCs w:val="21"/>
          <w:u w:val="single"/>
        </w:rPr>
        <w:t xml:space="preserve">              </w:t>
      </w:r>
      <w:r w:rsidRPr="00407DDC">
        <w:rPr>
          <w:rFonts w:ascii="宋体" w:hAnsi="宋体" w:hint="eastAsia"/>
          <w:szCs w:val="21"/>
        </w:rPr>
        <w:t xml:space="preserve"> %，其中联合体成员</w:t>
      </w:r>
      <w:r w:rsidRPr="00407DDC">
        <w:rPr>
          <w:rFonts w:ascii="宋体" w:hAnsi="宋体" w:hint="eastAsia"/>
          <w:szCs w:val="21"/>
          <w:u w:val="single"/>
        </w:rPr>
        <w:t xml:space="preserve">              </w:t>
      </w:r>
      <w:r w:rsidRPr="00407DDC">
        <w:rPr>
          <w:rFonts w:ascii="宋体" w:hAnsi="宋体" w:hint="eastAsia"/>
          <w:szCs w:val="21"/>
        </w:rPr>
        <w:t xml:space="preserve"> 为小微企业，在本项目承担的工作内容占比为 </w:t>
      </w:r>
      <w:r w:rsidRPr="00407DDC">
        <w:rPr>
          <w:rFonts w:ascii="宋体" w:hAnsi="宋体" w:hint="eastAsia"/>
          <w:szCs w:val="21"/>
          <w:u w:val="single"/>
        </w:rPr>
        <w:t xml:space="preserve">              </w:t>
      </w:r>
      <w:r w:rsidRPr="00407DDC">
        <w:rPr>
          <w:rFonts w:ascii="宋体" w:hAnsi="宋体" w:hint="eastAsia"/>
          <w:szCs w:val="21"/>
        </w:rPr>
        <w:t>%，同时提供中小企业声明函。（投标人如采用联合体形</w:t>
      </w:r>
      <w:proofErr w:type="gramStart"/>
      <w:r w:rsidRPr="00407DDC">
        <w:rPr>
          <w:rFonts w:ascii="宋体" w:hAnsi="宋体" w:hint="eastAsia"/>
          <w:szCs w:val="21"/>
        </w:rPr>
        <w:t>式参加</w:t>
      </w:r>
      <w:proofErr w:type="gramEnd"/>
      <w:r w:rsidRPr="00407DDC">
        <w:rPr>
          <w:rFonts w:ascii="宋体" w:hAnsi="宋体" w:hint="eastAsia"/>
          <w:szCs w:val="21"/>
        </w:rPr>
        <w:t>投标落实促进中小企业发展政策时填写，否则无需填写。）</w:t>
      </w:r>
    </w:p>
    <w:p w14:paraId="296E6409"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6.本协议书自所有成员单位法定代表人或其委托代理人签字或盖单位章之日起生效，合同履行完毕后自动失效。</w:t>
      </w:r>
    </w:p>
    <w:p w14:paraId="0B007D39"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7.本协议书一式</w:t>
      </w:r>
      <w:r w:rsidRPr="00407DDC">
        <w:rPr>
          <w:u w:val="single"/>
        </w:rPr>
        <w:t xml:space="preserve">     </w:t>
      </w:r>
      <w:r w:rsidRPr="00407DDC">
        <w:rPr>
          <w:rFonts w:ascii="宋体" w:hAnsi="宋体" w:hint="eastAsia"/>
          <w:u w:val="single"/>
        </w:rPr>
        <w:t xml:space="preserve">     </w:t>
      </w:r>
      <w:r w:rsidRPr="00407DDC">
        <w:rPr>
          <w:rFonts w:ascii="宋体" w:hAnsi="宋体" w:hint="eastAsia"/>
          <w:szCs w:val="21"/>
        </w:rPr>
        <w:t>份，联合体成员和招标人各执一份。</w:t>
      </w:r>
    </w:p>
    <w:p w14:paraId="2CD09FEB"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注：本协议书由法定代表人签字的，应附法定代表人身份证明；由委托代理人签字的，</w:t>
      </w:r>
    </w:p>
    <w:p w14:paraId="5A93B44A" w14:textId="77777777" w:rsidR="00E472F5" w:rsidRPr="00407DDC" w:rsidRDefault="00000000">
      <w:pPr>
        <w:spacing w:line="360" w:lineRule="auto"/>
        <w:ind w:firstLineChars="200" w:firstLine="420"/>
        <w:rPr>
          <w:rFonts w:ascii="宋体" w:hAnsi="宋体"/>
          <w:szCs w:val="21"/>
        </w:rPr>
      </w:pPr>
      <w:r w:rsidRPr="00407DDC">
        <w:rPr>
          <w:rFonts w:ascii="宋体" w:hAnsi="宋体" w:hint="eastAsia"/>
          <w:szCs w:val="21"/>
        </w:rPr>
        <w:t>应附授权委托书。</w:t>
      </w:r>
    </w:p>
    <w:p w14:paraId="6F786461" w14:textId="77777777" w:rsidR="00E472F5" w:rsidRPr="00407DDC" w:rsidRDefault="00E472F5">
      <w:pPr>
        <w:spacing w:line="360" w:lineRule="auto"/>
        <w:ind w:firstLineChars="200" w:firstLine="420"/>
        <w:rPr>
          <w:rFonts w:ascii="宋体" w:hAnsi="宋体"/>
          <w:szCs w:val="21"/>
        </w:rPr>
      </w:pPr>
    </w:p>
    <w:p w14:paraId="78AFD3D9" w14:textId="77777777" w:rsidR="00E472F5" w:rsidRPr="00407DDC" w:rsidRDefault="00E472F5">
      <w:pPr>
        <w:spacing w:line="360" w:lineRule="auto"/>
        <w:ind w:firstLineChars="200" w:firstLine="420"/>
        <w:rPr>
          <w:rFonts w:ascii="宋体" w:hAnsi="宋体"/>
          <w:szCs w:val="21"/>
        </w:rPr>
      </w:pPr>
    </w:p>
    <w:p w14:paraId="0C5F1A5B" w14:textId="77777777" w:rsidR="00E472F5" w:rsidRPr="00407DDC" w:rsidRDefault="00E472F5">
      <w:pPr>
        <w:spacing w:line="360" w:lineRule="auto"/>
        <w:ind w:firstLineChars="200" w:firstLine="420"/>
        <w:rPr>
          <w:rFonts w:ascii="宋体" w:hAnsi="宋体"/>
          <w:szCs w:val="21"/>
        </w:rPr>
      </w:pPr>
    </w:p>
    <w:p w14:paraId="3782C58A" w14:textId="77777777" w:rsidR="00E472F5" w:rsidRPr="00407DDC" w:rsidRDefault="00000000">
      <w:pPr>
        <w:spacing w:line="360" w:lineRule="auto"/>
        <w:rPr>
          <w:rFonts w:ascii="宋体" w:hAnsi="宋体"/>
          <w:szCs w:val="21"/>
        </w:rPr>
      </w:pPr>
      <w:r w:rsidRPr="00407DDC">
        <w:rPr>
          <w:rFonts w:ascii="宋体" w:hAnsi="宋体" w:hint="eastAsia"/>
          <w:szCs w:val="21"/>
        </w:rPr>
        <w:t xml:space="preserve">    牵头人名称：</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（盖单位章）</w:t>
      </w:r>
    </w:p>
    <w:p w14:paraId="2EE1069E" w14:textId="77777777" w:rsidR="00E472F5" w:rsidRPr="00407DDC" w:rsidRDefault="00000000">
      <w:pPr>
        <w:spacing w:line="360" w:lineRule="auto"/>
        <w:rPr>
          <w:rFonts w:ascii="宋体" w:hAnsi="宋体"/>
          <w:szCs w:val="21"/>
        </w:rPr>
      </w:pPr>
      <w:r w:rsidRPr="00407DDC">
        <w:rPr>
          <w:rFonts w:ascii="宋体" w:hAnsi="宋体" w:hint="eastAsia"/>
          <w:szCs w:val="21"/>
        </w:rPr>
        <w:t xml:space="preserve">    法定代表人或其委托代理人：</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（签字或盖章）</w:t>
      </w:r>
    </w:p>
    <w:p w14:paraId="09C799D1" w14:textId="77777777" w:rsidR="00E472F5" w:rsidRPr="00407DDC" w:rsidRDefault="00E472F5">
      <w:pPr>
        <w:spacing w:line="360" w:lineRule="auto"/>
        <w:ind w:firstLineChars="200" w:firstLine="420"/>
        <w:rPr>
          <w:rFonts w:ascii="宋体" w:hAnsi="宋体"/>
          <w:szCs w:val="21"/>
        </w:rPr>
      </w:pPr>
    </w:p>
    <w:p w14:paraId="4964A62A" w14:textId="77777777" w:rsidR="00E472F5" w:rsidRPr="00407DDC" w:rsidRDefault="00000000">
      <w:pPr>
        <w:spacing w:line="360" w:lineRule="auto"/>
        <w:rPr>
          <w:rFonts w:ascii="宋体" w:hAnsi="宋体"/>
          <w:szCs w:val="21"/>
        </w:rPr>
      </w:pPr>
      <w:r w:rsidRPr="00407DDC">
        <w:rPr>
          <w:rFonts w:ascii="宋体" w:hAnsi="宋体" w:hint="eastAsia"/>
          <w:szCs w:val="21"/>
        </w:rPr>
        <w:t xml:space="preserve">    成员</w:t>
      </w:r>
      <w:proofErr w:type="gramStart"/>
      <w:r w:rsidRPr="00407DDC">
        <w:rPr>
          <w:rFonts w:ascii="宋体" w:hAnsi="宋体" w:hint="eastAsia"/>
          <w:szCs w:val="21"/>
        </w:rPr>
        <w:t>一</w:t>
      </w:r>
      <w:proofErr w:type="gramEnd"/>
      <w:r w:rsidRPr="00407DDC">
        <w:rPr>
          <w:rFonts w:ascii="宋体" w:hAnsi="宋体" w:hint="eastAsia"/>
          <w:szCs w:val="21"/>
        </w:rPr>
        <w:t>名称：</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（盖单位章）</w:t>
      </w:r>
    </w:p>
    <w:p w14:paraId="35477EC9" w14:textId="77777777" w:rsidR="00E472F5" w:rsidRPr="00407DDC" w:rsidRDefault="00000000">
      <w:pPr>
        <w:spacing w:line="360" w:lineRule="auto"/>
        <w:rPr>
          <w:rFonts w:ascii="宋体" w:hAnsi="宋体"/>
          <w:szCs w:val="21"/>
        </w:rPr>
      </w:pPr>
      <w:r w:rsidRPr="00407DDC">
        <w:rPr>
          <w:rFonts w:ascii="宋体" w:hAnsi="宋体" w:hint="eastAsia"/>
          <w:szCs w:val="21"/>
        </w:rPr>
        <w:t xml:space="preserve">    法定代表人或其委托代理人：</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（签字或盖章）</w:t>
      </w:r>
    </w:p>
    <w:p w14:paraId="12D7C395" w14:textId="77777777" w:rsidR="00E472F5" w:rsidRPr="00407DDC" w:rsidRDefault="00E472F5">
      <w:pPr>
        <w:spacing w:line="360" w:lineRule="auto"/>
        <w:ind w:firstLineChars="200" w:firstLine="420"/>
        <w:rPr>
          <w:rFonts w:ascii="宋体" w:hAnsi="宋体"/>
          <w:szCs w:val="21"/>
        </w:rPr>
      </w:pPr>
    </w:p>
    <w:p w14:paraId="7A76E771" w14:textId="77777777" w:rsidR="00E472F5" w:rsidRPr="00407DDC" w:rsidRDefault="00000000">
      <w:pPr>
        <w:spacing w:line="360" w:lineRule="auto"/>
        <w:rPr>
          <w:rFonts w:ascii="宋体" w:hAnsi="宋体"/>
          <w:szCs w:val="21"/>
        </w:rPr>
      </w:pPr>
      <w:r w:rsidRPr="00407DDC">
        <w:rPr>
          <w:rFonts w:ascii="宋体" w:hAnsi="宋体" w:hint="eastAsia"/>
          <w:szCs w:val="21"/>
        </w:rPr>
        <w:t xml:space="preserve">    成员二名称：</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（盖单位章）</w:t>
      </w:r>
    </w:p>
    <w:p w14:paraId="3E99E2B8" w14:textId="77777777" w:rsidR="00E472F5" w:rsidRPr="00407DDC" w:rsidRDefault="00000000">
      <w:pPr>
        <w:spacing w:line="360" w:lineRule="auto"/>
        <w:rPr>
          <w:rFonts w:ascii="宋体" w:hAnsi="宋体"/>
          <w:szCs w:val="21"/>
        </w:rPr>
      </w:pPr>
      <w:r w:rsidRPr="00407DDC">
        <w:rPr>
          <w:rFonts w:ascii="宋体" w:hAnsi="宋体" w:hint="eastAsia"/>
          <w:szCs w:val="21"/>
        </w:rPr>
        <w:lastRenderedPageBreak/>
        <w:t xml:space="preserve">    法定代表人或其委托代理人：</w:t>
      </w: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rPr>
          <w:rFonts w:ascii="宋体" w:hAnsi="宋体" w:hint="eastAsia"/>
          <w:szCs w:val="21"/>
        </w:rPr>
        <w:t>（签字或盖章）</w:t>
      </w:r>
    </w:p>
    <w:p w14:paraId="309B92AC" w14:textId="77777777" w:rsidR="00E472F5" w:rsidRPr="00407DDC" w:rsidRDefault="00E472F5">
      <w:pPr>
        <w:spacing w:line="360" w:lineRule="auto"/>
        <w:ind w:firstLineChars="200" w:firstLine="420"/>
        <w:rPr>
          <w:rFonts w:ascii="宋体" w:hAnsi="宋体"/>
          <w:szCs w:val="21"/>
          <w:u w:val="single"/>
        </w:rPr>
      </w:pPr>
    </w:p>
    <w:p w14:paraId="5B56A48D" w14:textId="77777777" w:rsidR="00E472F5" w:rsidRPr="00407DDC" w:rsidRDefault="00000000">
      <w:pPr>
        <w:pStyle w:val="p0"/>
        <w:spacing w:line="440" w:lineRule="atLeast"/>
        <w:ind w:firstLine="2310"/>
      </w:pPr>
      <w:r w:rsidRPr="00407DDC">
        <w:rPr>
          <w:u w:val="single"/>
        </w:rPr>
        <w:t xml:space="preserve">     </w:t>
      </w:r>
      <w:r w:rsidRPr="00407DDC">
        <w:rPr>
          <w:rFonts w:ascii="宋体" w:hAnsi="宋体" w:hint="eastAsia"/>
          <w:u w:val="single"/>
        </w:rPr>
        <w:t xml:space="preserve">     </w:t>
      </w:r>
      <w:r w:rsidRPr="00407DDC">
        <w:rPr>
          <w:u w:val="single"/>
        </w:rPr>
        <w:t xml:space="preserve">  </w:t>
      </w:r>
      <w:r w:rsidRPr="00407DDC">
        <w:t>年</w:t>
      </w:r>
      <w:r w:rsidRPr="00407DDC">
        <w:rPr>
          <w:u w:val="single"/>
        </w:rPr>
        <w:t xml:space="preserve">       </w:t>
      </w:r>
      <w:r w:rsidRPr="00407DDC">
        <w:t>月</w:t>
      </w:r>
      <w:r w:rsidRPr="00407DDC">
        <w:rPr>
          <w:u w:val="single"/>
        </w:rPr>
        <w:t xml:space="preserve">       </w:t>
      </w:r>
      <w:r w:rsidRPr="00407DDC">
        <w:t>日</w:t>
      </w:r>
    </w:p>
    <w:p w14:paraId="25F3ADC9" w14:textId="77777777" w:rsidR="00E472F5" w:rsidRPr="00407DDC" w:rsidRDefault="00E472F5">
      <w:pPr>
        <w:spacing w:line="360" w:lineRule="auto"/>
        <w:ind w:firstLineChars="2100" w:firstLine="4410"/>
        <w:rPr>
          <w:rFonts w:ascii="宋体" w:hAnsi="宋体"/>
          <w:szCs w:val="21"/>
        </w:rPr>
      </w:pPr>
    </w:p>
    <w:permEnd w:id="1939684972"/>
    <w:p w14:paraId="105EB577" w14:textId="77777777" w:rsidR="00E472F5" w:rsidRPr="00407DDC" w:rsidRDefault="00E472F5">
      <w:pPr>
        <w:spacing w:line="400" w:lineRule="exact"/>
        <w:jc w:val="left"/>
      </w:pPr>
    </w:p>
    <w:p w14:paraId="1C64479C" w14:textId="77777777" w:rsidR="00E472F5" w:rsidRPr="00407DDC" w:rsidRDefault="00000000">
      <w:pPr>
        <w:snapToGrid w:val="0"/>
        <w:spacing w:line="400" w:lineRule="exact"/>
        <w:jc w:val="center"/>
        <w:rPr>
          <w:szCs w:val="21"/>
        </w:rPr>
      </w:pPr>
      <w:r w:rsidRPr="00407DDC">
        <w:rPr>
          <w:rFonts w:hint="eastAsia"/>
        </w:rPr>
        <w:br w:type="page"/>
      </w:r>
      <w:r w:rsidRPr="00407DDC">
        <w:rPr>
          <w:rFonts w:ascii="宋体" w:hAnsi="宋体" w:hint="eastAsia"/>
          <w:b/>
          <w:sz w:val="28"/>
          <w:szCs w:val="28"/>
        </w:rPr>
        <w:lastRenderedPageBreak/>
        <w:t>十一、中小企业扶持政策</w:t>
      </w:r>
    </w:p>
    <w:p w14:paraId="4E1BFA0C" w14:textId="77777777" w:rsidR="00E472F5" w:rsidRPr="00407DDC" w:rsidRDefault="00E472F5">
      <w:pPr>
        <w:keepNext/>
        <w:keepLines/>
        <w:adjustRightInd w:val="0"/>
        <w:snapToGrid w:val="0"/>
        <w:spacing w:line="360" w:lineRule="auto"/>
        <w:outlineLvl w:val="2"/>
        <w:rPr>
          <w:rFonts w:ascii="黑体" w:eastAsia="黑体"/>
          <w:b/>
          <w:bCs/>
          <w:szCs w:val="21"/>
        </w:rPr>
      </w:pPr>
    </w:p>
    <w:p w14:paraId="2254780D" w14:textId="77777777" w:rsidR="00E472F5" w:rsidRPr="00407DDC" w:rsidRDefault="00000000">
      <w:pPr>
        <w:keepNext/>
        <w:keepLines/>
        <w:adjustRightInd w:val="0"/>
        <w:snapToGrid w:val="0"/>
        <w:spacing w:line="360" w:lineRule="auto"/>
        <w:rPr>
          <w:rFonts w:ascii="黑体" w:eastAsia="黑体"/>
          <w:b/>
          <w:bCs/>
          <w:szCs w:val="21"/>
        </w:rPr>
      </w:pPr>
      <w:r w:rsidRPr="00407DDC">
        <w:rPr>
          <w:rFonts w:ascii="黑体" w:eastAsia="黑体" w:hint="eastAsia"/>
          <w:b/>
          <w:bCs/>
          <w:szCs w:val="21"/>
        </w:rPr>
        <w:t>11.1中小企业扶持政策</w:t>
      </w:r>
    </w:p>
    <w:p w14:paraId="1D8E4E76" w14:textId="77777777" w:rsidR="00E472F5" w:rsidRPr="00407DDC" w:rsidRDefault="00000000">
      <w:pPr>
        <w:jc w:val="center"/>
        <w:rPr>
          <w:rFonts w:ascii="Arial" w:eastAsia="黑体" w:hAnsi="Arial"/>
          <w:sz w:val="24"/>
        </w:rPr>
      </w:pPr>
      <w:r w:rsidRPr="00407DDC">
        <w:rPr>
          <w:rFonts w:ascii="Arial" w:eastAsia="黑体" w:hAnsi="Arial" w:hint="eastAsia"/>
          <w:sz w:val="24"/>
        </w:rPr>
        <w:t>1</w:t>
      </w:r>
      <w:r w:rsidRPr="00407DDC">
        <w:rPr>
          <w:rFonts w:ascii="Arial" w:eastAsia="黑体" w:hAnsi="Arial" w:hint="eastAsia"/>
          <w:sz w:val="24"/>
        </w:rPr>
        <w:t>、中小企业声明函（工程）</w:t>
      </w:r>
      <w:r w:rsidRPr="00407DDC">
        <w:rPr>
          <w:rFonts w:ascii="Arial" w:eastAsia="黑体" w:hAnsi="Arial"/>
          <w:sz w:val="24"/>
          <w:vertAlign w:val="superscript"/>
        </w:rPr>
        <w:footnoteReference w:id="18"/>
      </w:r>
    </w:p>
    <w:p w14:paraId="7764C022" w14:textId="77777777" w:rsidR="00E472F5" w:rsidRPr="00407DDC" w:rsidRDefault="00E472F5">
      <w:pPr>
        <w:spacing w:line="360" w:lineRule="auto"/>
        <w:ind w:firstLineChars="200" w:firstLine="420"/>
        <w:rPr>
          <w:rFonts w:ascii="宋体" w:hAnsi="宋体"/>
          <w:szCs w:val="21"/>
          <w:lang w:bidi="zh-TW"/>
        </w:rPr>
      </w:pPr>
    </w:p>
    <w:p w14:paraId="6F2BCC30"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hint="eastAsia"/>
          <w:szCs w:val="21"/>
          <w:lang w:bidi="zh-TW"/>
        </w:rPr>
        <w:t>本公司（联合体）郑重声明，根据《政府采购促进中小企业发展管理办法》（财库〔202</w:t>
      </w:r>
      <w:r w:rsidRPr="00407DDC">
        <w:rPr>
          <w:rFonts w:ascii="宋体" w:hAnsi="宋体"/>
          <w:szCs w:val="21"/>
          <w:lang w:bidi="zh-TW"/>
        </w:rPr>
        <w:t>0</w:t>
      </w:r>
      <w:r w:rsidRPr="00407DDC">
        <w:rPr>
          <w:rFonts w:ascii="宋体" w:hAnsi="宋体" w:hint="eastAsia"/>
          <w:szCs w:val="21"/>
          <w:lang w:bidi="zh-TW"/>
        </w:rPr>
        <w:t>〕46号）的规定，本公司 （联合体）参加</w:t>
      </w:r>
      <w:r w:rsidRPr="00407DDC">
        <w:rPr>
          <w:rFonts w:ascii="宋体" w:hAnsi="宋体" w:hint="eastAsia"/>
          <w:i/>
          <w:iCs/>
          <w:szCs w:val="21"/>
          <w:u w:val="single"/>
          <w:lang w:bidi="zh-TW"/>
        </w:rPr>
        <w:t>（单位名称）</w:t>
      </w:r>
      <w:r w:rsidRPr="00407DDC">
        <w:rPr>
          <w:rFonts w:ascii="宋体" w:hAnsi="宋体" w:hint="eastAsia"/>
          <w:szCs w:val="21"/>
          <w:lang w:bidi="zh-TW"/>
        </w:rPr>
        <w:t>的</w:t>
      </w:r>
      <w:r w:rsidRPr="00407DDC">
        <w:rPr>
          <w:rFonts w:ascii="宋体" w:hAnsi="宋体" w:hint="eastAsia"/>
          <w:i/>
          <w:iCs/>
          <w:szCs w:val="21"/>
          <w:u w:val="single"/>
          <w:lang w:bidi="zh-TW"/>
        </w:rPr>
        <w:t>（项目名称）</w:t>
      </w:r>
      <w:r w:rsidRPr="00407DDC">
        <w:rPr>
          <w:rFonts w:ascii="宋体" w:hAnsi="宋体" w:hint="eastAsia"/>
          <w:szCs w:val="21"/>
          <w:lang w:bidi="zh-TW"/>
        </w:rPr>
        <w:t>招标活动，工程的施工单位全部为符合政策要求的中小企业。相关企业（含联合体中的中小企业、签订分包意向协议的中小企业）的具体情况如下：</w:t>
      </w:r>
    </w:p>
    <w:p w14:paraId="7E4546BE"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szCs w:val="21"/>
          <w:lang w:bidi="zh-TW"/>
        </w:rPr>
        <w:t>1.</w:t>
      </w:r>
      <w:r w:rsidRPr="00407DDC">
        <w:rPr>
          <w:rFonts w:ascii="宋体" w:hAnsi="宋体" w:hint="eastAsia"/>
          <w:i/>
          <w:iCs/>
          <w:szCs w:val="21"/>
          <w:u w:val="single"/>
          <w:lang w:bidi="zh-TW"/>
        </w:rPr>
        <w:t>（标的名称）</w:t>
      </w:r>
      <w:r w:rsidRPr="00407DDC">
        <w:rPr>
          <w:rFonts w:ascii="宋体" w:hAnsi="宋体" w:hint="eastAsia"/>
          <w:szCs w:val="21"/>
          <w:lang w:bidi="zh-TW"/>
        </w:rPr>
        <w:t>，属于</w:t>
      </w:r>
      <w:r w:rsidRPr="00407DDC">
        <w:rPr>
          <w:rFonts w:ascii="宋体" w:hAnsi="宋体" w:hint="eastAsia"/>
          <w:i/>
          <w:iCs/>
          <w:szCs w:val="21"/>
          <w:u w:val="single"/>
          <w:lang w:bidi="zh-TW"/>
        </w:rPr>
        <w:t>（招标文件中明确的所属行业</w:t>
      </w:r>
      <w:r w:rsidRPr="00407DDC">
        <w:rPr>
          <w:rFonts w:ascii="宋体" w:hAnsi="宋体" w:hint="eastAsia"/>
          <w:szCs w:val="21"/>
          <w:u w:val="single"/>
          <w:lang w:bidi="zh-TW"/>
        </w:rPr>
        <w:t xml:space="preserve">） </w:t>
      </w:r>
      <w:r w:rsidRPr="00407DDC">
        <w:rPr>
          <w:rFonts w:ascii="宋体" w:hAnsi="宋体" w:hint="eastAsia"/>
          <w:szCs w:val="21"/>
          <w:lang w:bidi="zh-TW"/>
        </w:rPr>
        <w:t>；承建（承</w:t>
      </w:r>
      <w:r w:rsidRPr="00407DDC">
        <w:rPr>
          <w:rFonts w:ascii="宋体" w:hAnsi="宋体" w:hint="eastAsia"/>
          <w:szCs w:val="21"/>
        </w:rPr>
        <w:t>接</w:t>
      </w:r>
      <w:r w:rsidRPr="00407DDC">
        <w:rPr>
          <w:rFonts w:ascii="宋体" w:hAnsi="宋体" w:hint="eastAsia"/>
          <w:szCs w:val="21"/>
          <w:lang w:bidi="zh-TW"/>
        </w:rPr>
        <w:t>）企业为</w:t>
      </w:r>
      <w:r w:rsidRPr="00407DDC">
        <w:rPr>
          <w:rFonts w:ascii="宋体" w:hAnsi="宋体" w:hint="eastAsia"/>
          <w:i/>
          <w:iCs/>
          <w:szCs w:val="21"/>
          <w:u w:val="single"/>
          <w:lang w:bidi="zh-TW"/>
        </w:rPr>
        <w:t>（企业名称）</w:t>
      </w:r>
      <w:r w:rsidRPr="00407DDC">
        <w:rPr>
          <w:rFonts w:ascii="宋体" w:hAnsi="宋体" w:hint="eastAsia"/>
          <w:i/>
          <w:iCs/>
          <w:szCs w:val="21"/>
          <w:lang w:bidi="zh-TW"/>
        </w:rPr>
        <w:t>，</w:t>
      </w:r>
      <w:r w:rsidRPr="00407DDC">
        <w:rPr>
          <w:rFonts w:ascii="宋体" w:hAnsi="宋体" w:hint="eastAsia"/>
          <w:szCs w:val="21"/>
          <w:lang w:bidi="zh-TW"/>
        </w:rPr>
        <w:t>从业人员</w:t>
      </w:r>
      <w:r w:rsidRPr="00407DDC">
        <w:rPr>
          <w:rFonts w:ascii="宋体" w:hAnsi="宋体" w:hint="eastAsia"/>
          <w:szCs w:val="21"/>
          <w:u w:val="single"/>
          <w:lang w:bidi="zh-TW"/>
        </w:rPr>
        <w:t xml:space="preserve"> </w:t>
      </w:r>
      <w:r w:rsidRPr="00407DDC">
        <w:rPr>
          <w:rFonts w:ascii="宋体" w:hAnsi="宋体" w:hint="eastAsia"/>
          <w:szCs w:val="21"/>
          <w:u w:val="single"/>
          <w:lang w:bidi="zh-TW"/>
        </w:rPr>
        <w:tab/>
      </w:r>
      <w:r w:rsidRPr="00407DDC">
        <w:rPr>
          <w:rFonts w:ascii="宋体" w:hAnsi="宋体" w:hint="eastAsia"/>
          <w:szCs w:val="21"/>
          <w:lang w:bidi="zh-TW"/>
        </w:rPr>
        <w:t>人，营业收入为</w:t>
      </w:r>
      <w:r w:rsidRPr="00407DDC">
        <w:rPr>
          <w:rFonts w:ascii="宋体" w:hAnsi="宋体" w:hint="eastAsia"/>
          <w:szCs w:val="21"/>
          <w:u w:val="single"/>
        </w:rPr>
        <w:t xml:space="preserve">   </w:t>
      </w:r>
      <w:r w:rsidRPr="00407DDC">
        <w:rPr>
          <w:rFonts w:ascii="宋体" w:hAnsi="宋体" w:hint="eastAsia"/>
          <w:szCs w:val="21"/>
          <w:lang w:bidi="zh-TW"/>
        </w:rPr>
        <w:t>万元，资产总额为</w:t>
      </w:r>
      <w:r w:rsidRPr="00407DDC">
        <w:rPr>
          <w:rFonts w:ascii="宋体" w:hAnsi="宋体" w:hint="eastAsia"/>
          <w:szCs w:val="21"/>
          <w:u w:val="single"/>
        </w:rPr>
        <w:t xml:space="preserve">   </w:t>
      </w:r>
      <w:r w:rsidRPr="00407DDC">
        <w:rPr>
          <w:rFonts w:ascii="宋体" w:hAnsi="宋体" w:hint="eastAsia"/>
          <w:szCs w:val="21"/>
          <w:lang w:bidi="zh-TW"/>
        </w:rPr>
        <w:t>万元</w:t>
      </w:r>
      <w:r w:rsidRPr="00407DDC">
        <w:rPr>
          <w:rFonts w:ascii="宋体" w:hAnsi="宋体"/>
          <w:szCs w:val="21"/>
          <w:vertAlign w:val="superscript"/>
          <w:lang w:bidi="zh-TW"/>
        </w:rPr>
        <w:footnoteReference w:id="19"/>
      </w:r>
      <w:r w:rsidRPr="00407DDC">
        <w:rPr>
          <w:rFonts w:ascii="宋体" w:hAnsi="宋体" w:hint="eastAsia"/>
          <w:szCs w:val="21"/>
        </w:rPr>
        <w:t>，</w:t>
      </w:r>
      <w:r w:rsidRPr="00407DDC">
        <w:rPr>
          <w:rFonts w:ascii="宋体" w:hAnsi="宋体" w:hint="eastAsia"/>
          <w:szCs w:val="21"/>
          <w:lang w:bidi="zh-TW"/>
        </w:rPr>
        <w:t>属于</w:t>
      </w:r>
      <w:r w:rsidRPr="00407DDC">
        <w:rPr>
          <w:rFonts w:ascii="宋体" w:hAnsi="宋体" w:hint="eastAsia"/>
          <w:i/>
          <w:iCs/>
          <w:szCs w:val="21"/>
          <w:u w:val="single"/>
          <w:lang w:bidi="zh-TW"/>
        </w:rPr>
        <w:t>（中型企业、 小型企业、微型企业）；</w:t>
      </w:r>
    </w:p>
    <w:p w14:paraId="42B7EA39"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hint="eastAsia"/>
          <w:szCs w:val="21"/>
          <w:lang w:bidi="zh-TW"/>
        </w:rPr>
        <w:t>2</w:t>
      </w:r>
      <w:r w:rsidRPr="00407DDC">
        <w:rPr>
          <w:rFonts w:ascii="宋体" w:hAnsi="宋体"/>
          <w:szCs w:val="21"/>
          <w:lang w:bidi="zh-TW"/>
        </w:rPr>
        <w:t>.</w:t>
      </w:r>
      <w:r w:rsidRPr="00407DDC">
        <w:rPr>
          <w:rFonts w:ascii="宋体" w:hAnsi="宋体" w:hint="eastAsia"/>
          <w:i/>
          <w:iCs/>
          <w:szCs w:val="21"/>
          <w:u w:val="single"/>
          <w:lang w:bidi="zh-TW"/>
        </w:rPr>
        <w:t>（标的名称）</w:t>
      </w:r>
      <w:r w:rsidRPr="00407DDC">
        <w:rPr>
          <w:rFonts w:ascii="宋体" w:hAnsi="宋体" w:hint="eastAsia"/>
          <w:szCs w:val="21"/>
          <w:lang w:bidi="zh-TW"/>
        </w:rPr>
        <w:t>，属于</w:t>
      </w:r>
      <w:r w:rsidRPr="00407DDC">
        <w:rPr>
          <w:rFonts w:ascii="宋体" w:hAnsi="宋体" w:hint="eastAsia"/>
          <w:i/>
          <w:iCs/>
          <w:szCs w:val="21"/>
          <w:u w:val="single"/>
          <w:lang w:bidi="zh-TW"/>
        </w:rPr>
        <w:t>（招标文件中明确的所属行业</w:t>
      </w:r>
      <w:r w:rsidRPr="00407DDC">
        <w:rPr>
          <w:rFonts w:ascii="宋体" w:hAnsi="宋体" w:hint="eastAsia"/>
          <w:szCs w:val="21"/>
          <w:u w:val="single"/>
          <w:lang w:bidi="zh-TW"/>
        </w:rPr>
        <w:t xml:space="preserve">） </w:t>
      </w:r>
      <w:r w:rsidRPr="00407DDC">
        <w:rPr>
          <w:rFonts w:ascii="宋体" w:hAnsi="宋体" w:hint="eastAsia"/>
          <w:szCs w:val="21"/>
          <w:lang w:bidi="zh-TW"/>
        </w:rPr>
        <w:t>；承建（承</w:t>
      </w:r>
      <w:r w:rsidRPr="00407DDC">
        <w:rPr>
          <w:rFonts w:ascii="宋体" w:hAnsi="宋体" w:hint="eastAsia"/>
          <w:szCs w:val="21"/>
        </w:rPr>
        <w:t>接</w:t>
      </w:r>
      <w:r w:rsidRPr="00407DDC">
        <w:rPr>
          <w:rFonts w:ascii="宋体" w:hAnsi="宋体" w:hint="eastAsia"/>
          <w:szCs w:val="21"/>
          <w:lang w:bidi="zh-TW"/>
        </w:rPr>
        <w:t>）企业为</w:t>
      </w:r>
      <w:r w:rsidRPr="00407DDC">
        <w:rPr>
          <w:rFonts w:ascii="宋体" w:hAnsi="宋体" w:hint="eastAsia"/>
          <w:i/>
          <w:iCs/>
          <w:szCs w:val="21"/>
          <w:u w:val="single"/>
          <w:lang w:bidi="zh-TW"/>
        </w:rPr>
        <w:t>（企业名称）</w:t>
      </w:r>
      <w:r w:rsidRPr="00407DDC">
        <w:rPr>
          <w:rFonts w:ascii="宋体" w:hAnsi="宋体" w:hint="eastAsia"/>
          <w:i/>
          <w:iCs/>
          <w:szCs w:val="21"/>
          <w:lang w:bidi="zh-TW"/>
        </w:rPr>
        <w:t>，</w:t>
      </w:r>
      <w:r w:rsidRPr="00407DDC">
        <w:rPr>
          <w:rFonts w:ascii="宋体" w:hAnsi="宋体" w:hint="eastAsia"/>
          <w:szCs w:val="21"/>
          <w:lang w:bidi="zh-TW"/>
        </w:rPr>
        <w:t>从业人员</w:t>
      </w:r>
      <w:r w:rsidRPr="00407DDC">
        <w:rPr>
          <w:rFonts w:ascii="宋体" w:hAnsi="宋体" w:hint="eastAsia"/>
          <w:szCs w:val="21"/>
          <w:u w:val="single"/>
        </w:rPr>
        <w:t xml:space="preserve">     </w:t>
      </w:r>
      <w:r w:rsidRPr="00407DDC">
        <w:rPr>
          <w:rFonts w:ascii="宋体" w:hAnsi="宋体" w:hint="eastAsia"/>
          <w:szCs w:val="21"/>
          <w:lang w:bidi="zh-TW"/>
        </w:rPr>
        <w:t>人，营业收入为</w:t>
      </w:r>
      <w:r w:rsidRPr="00407DDC">
        <w:rPr>
          <w:rFonts w:ascii="宋体" w:hAnsi="宋体" w:hint="eastAsia"/>
          <w:szCs w:val="21"/>
        </w:rPr>
        <w:t xml:space="preserve"> </w:t>
      </w:r>
      <w:r w:rsidRPr="00407DDC">
        <w:rPr>
          <w:rFonts w:ascii="宋体" w:hAnsi="宋体" w:hint="eastAsia"/>
          <w:szCs w:val="21"/>
          <w:u w:val="single"/>
        </w:rPr>
        <w:t xml:space="preserve">   </w:t>
      </w:r>
      <w:r w:rsidRPr="00407DDC">
        <w:rPr>
          <w:rFonts w:ascii="宋体" w:hAnsi="宋体" w:hint="eastAsia"/>
          <w:szCs w:val="21"/>
          <w:lang w:bidi="zh-TW"/>
        </w:rPr>
        <w:t>万元，资产总额为</w:t>
      </w:r>
      <w:r w:rsidRPr="00407DDC">
        <w:rPr>
          <w:rFonts w:ascii="宋体" w:hAnsi="宋体" w:hint="eastAsia"/>
          <w:szCs w:val="21"/>
          <w:u w:val="single"/>
        </w:rPr>
        <w:t xml:space="preserve">      </w:t>
      </w:r>
      <w:r w:rsidRPr="00407DDC">
        <w:rPr>
          <w:rFonts w:ascii="宋体" w:hAnsi="宋体" w:hint="eastAsia"/>
          <w:szCs w:val="21"/>
          <w:lang w:bidi="zh-TW"/>
        </w:rPr>
        <w:t>万元，属于</w:t>
      </w:r>
      <w:r w:rsidRPr="00407DDC">
        <w:rPr>
          <w:rFonts w:ascii="宋体" w:hAnsi="宋体" w:hint="eastAsia"/>
          <w:i/>
          <w:iCs/>
          <w:szCs w:val="21"/>
          <w:u w:val="single"/>
          <w:lang w:bidi="zh-TW"/>
        </w:rPr>
        <w:t>（中型企业、 小型企业、微型企</w:t>
      </w:r>
      <w:r w:rsidRPr="00407DDC">
        <w:rPr>
          <w:rFonts w:ascii="宋体" w:hAnsi="宋体" w:hint="eastAsia"/>
          <w:i/>
          <w:iCs/>
          <w:szCs w:val="21"/>
          <w:u w:val="single"/>
          <w:lang w:bidi="zh-CN"/>
        </w:rPr>
        <w:t>业）</w:t>
      </w:r>
      <w:r w:rsidRPr="00407DDC">
        <w:rPr>
          <w:rFonts w:ascii="宋体" w:hAnsi="宋体" w:hint="eastAsia"/>
          <w:i/>
          <w:iCs/>
          <w:szCs w:val="21"/>
          <w:lang w:bidi="zh-CN"/>
        </w:rPr>
        <w:t>；</w:t>
      </w:r>
    </w:p>
    <w:p w14:paraId="24A168A5"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hint="eastAsia"/>
          <w:szCs w:val="21"/>
          <w:lang w:bidi="zh-TW"/>
        </w:rPr>
        <w:t>……</w:t>
      </w:r>
    </w:p>
    <w:p w14:paraId="5F3856E9"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hint="eastAsia"/>
          <w:szCs w:val="21"/>
          <w:lang w:bidi="zh-TW"/>
        </w:rPr>
        <w:t>以上企业，不属于大企业的分支机构，不存在控股股东为大企业的情形，也不存在与大企业的负责人为同一人的情形。</w:t>
      </w:r>
    </w:p>
    <w:p w14:paraId="0F6B01BD" w14:textId="77777777" w:rsidR="00E472F5" w:rsidRPr="00407DDC" w:rsidRDefault="00000000">
      <w:pPr>
        <w:spacing w:line="360" w:lineRule="auto"/>
        <w:ind w:firstLineChars="200" w:firstLine="420"/>
        <w:rPr>
          <w:rFonts w:ascii="宋体" w:hAnsi="宋体"/>
          <w:szCs w:val="21"/>
          <w:lang w:bidi="zh-TW"/>
        </w:rPr>
      </w:pPr>
      <w:r w:rsidRPr="00407DDC">
        <w:rPr>
          <w:rFonts w:ascii="宋体" w:hAnsi="宋体" w:hint="eastAsia"/>
          <w:szCs w:val="21"/>
          <w:lang w:bidi="zh-TW"/>
        </w:rPr>
        <w:t>本企业对上述声明内容的真实性负责。如有虚假，将依法承担相应责任。</w:t>
      </w:r>
    </w:p>
    <w:p w14:paraId="172E6204" w14:textId="77777777" w:rsidR="00E472F5" w:rsidRPr="00407DDC" w:rsidRDefault="00E472F5">
      <w:pPr>
        <w:spacing w:after="120"/>
        <w:rPr>
          <w:lang w:bidi="zh-TW"/>
        </w:rPr>
      </w:pPr>
    </w:p>
    <w:p w14:paraId="6972E953" w14:textId="77777777" w:rsidR="00E472F5" w:rsidRPr="00407DDC" w:rsidRDefault="00E472F5">
      <w:pPr>
        <w:rPr>
          <w:lang w:bidi="zh-TW"/>
        </w:rPr>
      </w:pPr>
    </w:p>
    <w:p w14:paraId="786E05FE" w14:textId="77777777" w:rsidR="00E472F5" w:rsidRPr="00407DDC" w:rsidRDefault="00E472F5">
      <w:pPr>
        <w:spacing w:line="360" w:lineRule="auto"/>
        <w:rPr>
          <w:rFonts w:ascii="宋体" w:hAnsi="宋体"/>
          <w:lang w:bidi="zh-TW"/>
        </w:rPr>
      </w:pPr>
    </w:p>
    <w:p w14:paraId="2FE8D03E" w14:textId="77777777" w:rsidR="00E472F5" w:rsidRPr="00407DDC" w:rsidRDefault="00000000">
      <w:pPr>
        <w:spacing w:line="360" w:lineRule="auto"/>
        <w:ind w:right="630"/>
        <w:jc w:val="right"/>
        <w:rPr>
          <w:rFonts w:ascii="宋体" w:hAnsi="宋体"/>
          <w:u w:val="single"/>
          <w:lang w:bidi="zh-TW"/>
        </w:rPr>
      </w:pPr>
      <w:r w:rsidRPr="00407DDC">
        <w:rPr>
          <w:rFonts w:ascii="宋体" w:hAnsi="宋体" w:hint="eastAsia"/>
          <w:lang w:bidi="zh-TW"/>
        </w:rPr>
        <w:t>企业名称（盖章）：</w:t>
      </w:r>
      <w:r w:rsidRPr="00407DDC">
        <w:rPr>
          <w:rFonts w:ascii="宋体" w:hAnsi="宋体" w:hint="eastAsia"/>
          <w:u w:val="single"/>
          <w:lang w:bidi="zh-TW"/>
        </w:rPr>
        <w:t xml:space="preserve"> </w:t>
      </w:r>
      <w:r w:rsidRPr="00407DDC">
        <w:rPr>
          <w:rFonts w:ascii="宋体" w:hAnsi="宋体"/>
          <w:u w:val="single"/>
          <w:lang w:bidi="zh-TW"/>
        </w:rPr>
        <w:t xml:space="preserve">     </w:t>
      </w:r>
    </w:p>
    <w:p w14:paraId="1189B4D1" w14:textId="77777777" w:rsidR="00E472F5" w:rsidRPr="00407DDC" w:rsidRDefault="00000000">
      <w:pPr>
        <w:snapToGrid w:val="0"/>
        <w:spacing w:line="400" w:lineRule="exact"/>
        <w:rPr>
          <w:szCs w:val="21"/>
          <w:u w:val="single"/>
        </w:rPr>
      </w:pPr>
      <w:r w:rsidRPr="00407DDC">
        <w:rPr>
          <w:rFonts w:ascii="宋体" w:hAnsi="宋体" w:hint="eastAsia"/>
          <w:lang w:bidi="zh-TW"/>
        </w:rPr>
        <w:t>日期</w:t>
      </w:r>
      <w:r w:rsidRPr="00407DDC">
        <w:rPr>
          <w:rFonts w:hint="eastAsia"/>
          <w:szCs w:val="21"/>
          <w:u w:val="single"/>
        </w:rPr>
        <w:t xml:space="preserve">           </w:t>
      </w:r>
    </w:p>
    <w:p w14:paraId="6AEA64AE" w14:textId="77777777" w:rsidR="00E472F5" w:rsidRPr="00407DDC" w:rsidRDefault="00000000">
      <w:pPr>
        <w:jc w:val="center"/>
        <w:rPr>
          <w:rFonts w:ascii="Arial" w:eastAsia="黑体" w:hAnsi="Arial"/>
          <w:sz w:val="24"/>
        </w:rPr>
      </w:pPr>
      <w:r w:rsidRPr="00407DDC">
        <w:rPr>
          <w:rFonts w:ascii="Arial" w:eastAsia="黑体" w:hAnsi="Arial" w:hint="eastAsia"/>
          <w:sz w:val="24"/>
        </w:rPr>
        <w:t>中小企业声明函说明</w:t>
      </w:r>
    </w:p>
    <w:p w14:paraId="3D254E3D" w14:textId="77777777" w:rsidR="00E472F5" w:rsidRPr="00407DDC" w:rsidRDefault="00E472F5">
      <w:pPr>
        <w:spacing w:line="360" w:lineRule="auto"/>
        <w:ind w:firstLine="420"/>
        <w:rPr>
          <w:rFonts w:ascii="宋体" w:hAnsi="宋体" w:cs="仿宋"/>
          <w:szCs w:val="21"/>
        </w:rPr>
      </w:pPr>
    </w:p>
    <w:p w14:paraId="5B374AB5" w14:textId="77777777" w:rsidR="00E472F5" w:rsidRPr="00407DDC" w:rsidRDefault="00000000">
      <w:pPr>
        <w:spacing w:line="360" w:lineRule="auto"/>
        <w:ind w:firstLine="420"/>
        <w:rPr>
          <w:rFonts w:ascii="宋体" w:hAnsi="宋体" w:cs="仿宋"/>
          <w:szCs w:val="21"/>
        </w:rPr>
      </w:pPr>
      <w:r w:rsidRPr="00407DDC">
        <w:rPr>
          <w:rFonts w:ascii="宋体" w:hAnsi="宋体" w:cs="仿宋" w:hint="eastAsia"/>
          <w:szCs w:val="21"/>
        </w:rPr>
        <w:t>①投标人应审慎填报本声明函。</w:t>
      </w:r>
    </w:p>
    <w:p w14:paraId="7339E5B5" w14:textId="77777777" w:rsidR="00E472F5" w:rsidRPr="00407DDC" w:rsidRDefault="00000000">
      <w:pPr>
        <w:spacing w:line="360" w:lineRule="auto"/>
        <w:ind w:firstLineChars="200" w:firstLine="420"/>
        <w:rPr>
          <w:rFonts w:ascii="宋体" w:hAnsi="宋体" w:cs="仿宋"/>
          <w:szCs w:val="21"/>
        </w:rPr>
      </w:pPr>
      <w:r w:rsidRPr="00407DDC">
        <w:rPr>
          <w:rFonts w:ascii="宋体" w:hAnsi="宋体" w:cs="仿宋" w:hint="eastAsia"/>
          <w:szCs w:val="21"/>
        </w:rPr>
        <w:t>②企业名称（盖章）即投标人（盖章）。</w:t>
      </w:r>
    </w:p>
    <w:p w14:paraId="0F2E366F" w14:textId="77777777" w:rsidR="00E472F5" w:rsidRPr="00407DDC" w:rsidRDefault="00000000">
      <w:pPr>
        <w:spacing w:line="360" w:lineRule="auto"/>
        <w:ind w:firstLineChars="200" w:firstLine="420"/>
        <w:rPr>
          <w:rFonts w:ascii="宋体" w:hAnsi="宋体" w:cs="仿宋"/>
          <w:szCs w:val="21"/>
        </w:rPr>
      </w:pPr>
      <w:r w:rsidRPr="00407DDC">
        <w:rPr>
          <w:rFonts w:ascii="宋体" w:hAnsi="宋体" w:cs="仿宋" w:hint="eastAsia"/>
          <w:szCs w:val="21"/>
        </w:rPr>
        <w:t>③</w:t>
      </w:r>
      <w:r w:rsidR="003D7953" w:rsidRPr="00407DDC">
        <w:rPr>
          <w:rFonts w:ascii="宋体" w:hAnsi="宋体" w:cs="仿宋" w:hint="eastAsia"/>
          <w:szCs w:val="21"/>
        </w:rPr>
        <w:t>定标候选人</w:t>
      </w:r>
      <w:r w:rsidRPr="00407DDC">
        <w:rPr>
          <w:rFonts w:ascii="宋体" w:hAnsi="宋体" w:cs="仿宋" w:hint="eastAsia"/>
          <w:szCs w:val="21"/>
        </w:rPr>
        <w:t>为中小</w:t>
      </w:r>
      <w:proofErr w:type="gramStart"/>
      <w:r w:rsidRPr="00407DDC">
        <w:rPr>
          <w:rFonts w:ascii="宋体" w:hAnsi="宋体" w:cs="仿宋" w:hint="eastAsia"/>
          <w:szCs w:val="21"/>
        </w:rPr>
        <w:t>微企业</w:t>
      </w:r>
      <w:proofErr w:type="gramEnd"/>
      <w:r w:rsidRPr="00407DDC">
        <w:rPr>
          <w:rFonts w:ascii="宋体" w:hAnsi="宋体" w:cs="仿宋" w:hint="eastAsia"/>
          <w:szCs w:val="21"/>
        </w:rPr>
        <w:t>的，招标人应当随</w:t>
      </w:r>
      <w:r w:rsidR="003D7953" w:rsidRPr="00407DDC">
        <w:rPr>
          <w:rFonts w:ascii="宋体" w:hAnsi="宋体" w:cs="仿宋" w:hint="eastAsia"/>
          <w:szCs w:val="21"/>
        </w:rPr>
        <w:t>定标候选人</w:t>
      </w:r>
      <w:r w:rsidRPr="00407DDC">
        <w:rPr>
          <w:rFonts w:ascii="宋体" w:hAnsi="宋体" w:cs="仿宋" w:hint="eastAsia"/>
          <w:szCs w:val="21"/>
        </w:rPr>
        <w:t>公示公开《中小企业声明函》。</w:t>
      </w:r>
    </w:p>
    <w:p w14:paraId="7AEB0687" w14:textId="77777777" w:rsidR="00E472F5" w:rsidRPr="00407DDC" w:rsidRDefault="00000000">
      <w:pPr>
        <w:spacing w:line="360" w:lineRule="auto"/>
        <w:ind w:firstLineChars="200" w:firstLine="420"/>
        <w:rPr>
          <w:rFonts w:ascii="宋体" w:hAnsi="宋体" w:cs="仿宋_GB2312"/>
          <w:szCs w:val="21"/>
        </w:rPr>
      </w:pPr>
      <w:r w:rsidRPr="00407DDC">
        <w:rPr>
          <w:rFonts w:ascii="宋体" w:hAnsi="宋体" w:cs="仿宋" w:hint="eastAsia"/>
          <w:szCs w:val="21"/>
        </w:rPr>
        <w:lastRenderedPageBreak/>
        <w:t>④温馨提示：为方便广大中小企业识别企业规模类型，工业和信息化部组织开发了中小企业规模类型自测小程序（链接：</w:t>
      </w:r>
      <w:r w:rsidRPr="00407DDC">
        <w:rPr>
          <w:rFonts w:ascii="宋体" w:hAnsi="宋体" w:cs="仿宋"/>
          <w:szCs w:val="21"/>
        </w:rPr>
        <w:t>https://baosong.miit.gov.cn/ScaleTest</w:t>
      </w:r>
      <w:r w:rsidRPr="00407DDC">
        <w:rPr>
          <w:rFonts w:ascii="宋体" w:hAnsi="宋体" w:cs="仿宋" w:hint="eastAsia"/>
          <w:szCs w:val="21"/>
        </w:rPr>
        <w:t>），投标人填写所属的行业和指标数据可自动生成企业规模类型测试结果。</w:t>
      </w:r>
    </w:p>
    <w:p w14:paraId="256670D1" w14:textId="77777777" w:rsidR="00E472F5" w:rsidRPr="00407DDC" w:rsidRDefault="00000000">
      <w:pPr>
        <w:spacing w:line="360" w:lineRule="auto"/>
        <w:ind w:firstLineChars="200" w:firstLine="420"/>
        <w:rPr>
          <w:rFonts w:ascii="宋体" w:hAnsi="宋体" w:cs="仿宋_GB2312"/>
          <w:szCs w:val="21"/>
        </w:rPr>
      </w:pPr>
      <w:r w:rsidRPr="00407DDC">
        <w:rPr>
          <w:rFonts w:ascii="宋体" w:hAnsi="宋体" w:cs="仿宋_GB2312" w:hint="eastAsia"/>
          <w:szCs w:val="21"/>
        </w:rPr>
        <w:t>⑤《中小企业声明函》中如有未填或填写不真实的，则《中小企业声明函》作无效处理。</w:t>
      </w:r>
    </w:p>
    <w:p w14:paraId="6602BA7F" w14:textId="77777777" w:rsidR="00E472F5" w:rsidRPr="00407DDC" w:rsidRDefault="00000000">
      <w:pPr>
        <w:spacing w:line="360" w:lineRule="auto"/>
        <w:ind w:firstLineChars="200" w:firstLine="444"/>
        <w:rPr>
          <w:rFonts w:ascii="宋体" w:hAnsi="宋体"/>
          <w:szCs w:val="21"/>
        </w:rPr>
      </w:pPr>
      <w:r w:rsidRPr="00407DDC">
        <w:rPr>
          <w:rFonts w:ascii="宋体" w:hAnsi="宋体" w:cs="仿宋" w:hint="eastAsia"/>
          <w:spacing w:val="6"/>
          <w:szCs w:val="21"/>
        </w:rPr>
        <w:t>⑥</w:t>
      </w:r>
      <w:r w:rsidRPr="00407DDC">
        <w:rPr>
          <w:rFonts w:ascii="宋体" w:hAnsi="宋体" w:cs="仿宋_GB2312" w:hint="eastAsia"/>
          <w:szCs w:val="21"/>
        </w:rPr>
        <w:t>中小企业声明函填写说明：投标人填写招标文件明确的所属行业指标范围，示例如下：</w:t>
      </w:r>
    </w:p>
    <w:p w14:paraId="11B9794C" w14:textId="77777777" w:rsidR="00E472F5" w:rsidRPr="00407DDC" w:rsidRDefault="00000000">
      <w:pPr>
        <w:spacing w:line="360" w:lineRule="auto"/>
        <w:ind w:firstLineChars="200" w:firstLine="444"/>
        <w:rPr>
          <w:rFonts w:ascii="宋体" w:hAnsi="宋体" w:cs="仿宋"/>
          <w:spacing w:val="6"/>
          <w:szCs w:val="21"/>
        </w:rPr>
      </w:pPr>
      <w:r w:rsidRPr="00407DDC">
        <w:rPr>
          <w:rFonts w:ascii="宋体" w:hAnsi="宋体" w:cs="仿宋" w:hint="eastAsia"/>
          <w:spacing w:val="6"/>
          <w:szCs w:val="21"/>
        </w:rPr>
        <w:t>示例：</w:t>
      </w:r>
    </w:p>
    <w:p w14:paraId="136F2650" w14:textId="77777777" w:rsidR="00E472F5" w:rsidRPr="00407DDC" w:rsidRDefault="00000000">
      <w:pPr>
        <w:spacing w:line="360" w:lineRule="auto"/>
        <w:ind w:firstLineChars="200" w:firstLine="444"/>
        <w:rPr>
          <w:rFonts w:ascii="宋体" w:hAnsi="宋体" w:cs="仿宋"/>
          <w:spacing w:val="6"/>
          <w:szCs w:val="21"/>
        </w:rPr>
      </w:pPr>
      <w:r w:rsidRPr="00407DDC">
        <w:rPr>
          <w:rFonts w:ascii="宋体" w:hAnsi="宋体" w:cs="仿宋" w:hint="eastAsia"/>
          <w:spacing w:val="6"/>
          <w:szCs w:val="21"/>
          <w:u w:val="single"/>
        </w:rPr>
        <w:t>某</w:t>
      </w:r>
      <w:r w:rsidRPr="00407DDC">
        <w:rPr>
          <w:rFonts w:ascii="宋体" w:hAnsi="宋体" w:cs="仿宋" w:hint="eastAsia"/>
          <w:szCs w:val="21"/>
          <w:u w:val="single"/>
        </w:rPr>
        <w:t>标的名称</w:t>
      </w:r>
      <w:r w:rsidRPr="00407DDC">
        <w:rPr>
          <w:rFonts w:ascii="宋体" w:hAnsi="宋体" w:cs="仿宋" w:hint="eastAsia"/>
          <w:szCs w:val="21"/>
        </w:rPr>
        <w:t>，属于</w:t>
      </w:r>
      <w:r w:rsidRPr="00407DDC">
        <w:rPr>
          <w:rFonts w:ascii="宋体" w:hAnsi="宋体" w:cs="仿宋" w:hint="eastAsia"/>
          <w:szCs w:val="21"/>
          <w:u w:val="single"/>
        </w:rPr>
        <w:t>建筑业</w:t>
      </w:r>
      <w:r w:rsidRPr="00407DDC">
        <w:rPr>
          <w:rFonts w:ascii="宋体" w:hAnsi="宋体" w:cs="仿宋" w:hint="eastAsia"/>
          <w:szCs w:val="21"/>
        </w:rPr>
        <w:t>；承建（承接）企业为</w:t>
      </w:r>
      <w:r w:rsidRPr="00407DDC">
        <w:rPr>
          <w:rFonts w:ascii="宋体" w:hAnsi="宋体" w:cs="仿宋" w:hint="eastAsia"/>
          <w:spacing w:val="6"/>
          <w:szCs w:val="21"/>
          <w:u w:val="single"/>
        </w:rPr>
        <w:t>某某公司</w:t>
      </w:r>
      <w:r w:rsidRPr="00407DDC">
        <w:rPr>
          <w:rFonts w:ascii="宋体" w:hAnsi="宋体" w:cs="仿宋" w:hint="eastAsia"/>
          <w:szCs w:val="21"/>
        </w:rPr>
        <w:t>，从业人员</w:t>
      </w:r>
      <w:r w:rsidRPr="00407DDC">
        <w:rPr>
          <w:rFonts w:ascii="宋体" w:hAnsi="宋体" w:cs="仿宋" w:hint="eastAsia"/>
          <w:szCs w:val="21"/>
          <w:u w:val="single"/>
          <w:lang w:bidi="zh-CN"/>
        </w:rPr>
        <w:t xml:space="preserve">      </w:t>
      </w:r>
      <w:r w:rsidRPr="00407DDC">
        <w:rPr>
          <w:rFonts w:ascii="宋体" w:hAnsi="宋体" w:cs="仿宋" w:hint="eastAsia"/>
          <w:szCs w:val="21"/>
        </w:rPr>
        <w:t>人（</w:t>
      </w:r>
      <w:proofErr w:type="gramStart"/>
      <w:r w:rsidRPr="00407DDC">
        <w:rPr>
          <w:rFonts w:ascii="宋体" w:hAnsi="宋体" w:cs="仿宋" w:hint="eastAsia"/>
          <w:spacing w:val="6"/>
          <w:szCs w:val="21"/>
        </w:rPr>
        <w:t>无指标</w:t>
      </w:r>
      <w:proofErr w:type="gramEnd"/>
      <w:r w:rsidRPr="00407DDC">
        <w:rPr>
          <w:rFonts w:ascii="宋体" w:hAnsi="宋体" w:cs="仿宋" w:hint="eastAsia"/>
          <w:spacing w:val="6"/>
          <w:szCs w:val="21"/>
        </w:rPr>
        <w:t>可不填写，例如：/）</w:t>
      </w:r>
      <w:r w:rsidRPr="00407DDC">
        <w:rPr>
          <w:rFonts w:ascii="宋体" w:hAnsi="宋体" w:cs="仿宋" w:hint="eastAsia"/>
          <w:szCs w:val="21"/>
        </w:rPr>
        <w:t>，营业收入为</w:t>
      </w:r>
      <w:r w:rsidRPr="00407DDC">
        <w:rPr>
          <w:rFonts w:ascii="宋体" w:hAnsi="宋体" w:cs="仿宋" w:hint="eastAsia"/>
          <w:szCs w:val="21"/>
          <w:u w:val="single"/>
        </w:rPr>
        <w:t xml:space="preserve">      （</w:t>
      </w:r>
      <w:r w:rsidRPr="00407DDC">
        <w:rPr>
          <w:rFonts w:ascii="宋体" w:hAnsi="宋体" w:cs="仿宋" w:hint="eastAsia"/>
          <w:spacing w:val="6"/>
          <w:szCs w:val="21"/>
        </w:rPr>
        <w:t>例如：6000（含）</w:t>
      </w:r>
      <w:r w:rsidRPr="00407DDC">
        <w:rPr>
          <w:rFonts w:ascii="宋体" w:hAnsi="宋体" w:cs="仿宋"/>
          <w:spacing w:val="6"/>
          <w:szCs w:val="21"/>
        </w:rPr>
        <w:t>-</w:t>
      </w:r>
      <w:r w:rsidRPr="00407DDC">
        <w:rPr>
          <w:rFonts w:ascii="宋体" w:hAnsi="宋体" w:cs="仿宋" w:hint="eastAsia"/>
          <w:spacing w:val="6"/>
          <w:szCs w:val="21"/>
        </w:rPr>
        <w:t>80000（不含））</w:t>
      </w:r>
      <w:r w:rsidRPr="00407DDC">
        <w:rPr>
          <w:rFonts w:ascii="宋体" w:hAnsi="宋体" w:cs="仿宋" w:hint="eastAsia"/>
          <w:szCs w:val="21"/>
        </w:rPr>
        <w:t>，资产总额为</w:t>
      </w:r>
      <w:r w:rsidRPr="00407DDC">
        <w:rPr>
          <w:rFonts w:ascii="宋体" w:hAnsi="宋体" w:cs="仿宋" w:hint="eastAsia"/>
          <w:szCs w:val="21"/>
          <w:u w:val="single"/>
        </w:rPr>
        <w:t xml:space="preserve">    </w:t>
      </w:r>
      <w:r w:rsidRPr="00407DDC">
        <w:rPr>
          <w:rFonts w:ascii="宋体" w:hAnsi="宋体" w:cs="仿宋"/>
          <w:szCs w:val="21"/>
          <w:u w:val="single"/>
        </w:rPr>
        <w:t xml:space="preserve">  </w:t>
      </w:r>
      <w:r w:rsidRPr="00407DDC">
        <w:rPr>
          <w:rFonts w:ascii="宋体" w:hAnsi="宋体" w:cs="仿宋" w:hint="eastAsia"/>
          <w:szCs w:val="21"/>
          <w:u w:val="single"/>
        </w:rPr>
        <w:t>（</w:t>
      </w:r>
      <w:r w:rsidRPr="00407DDC">
        <w:rPr>
          <w:rFonts w:ascii="宋体" w:hAnsi="宋体" w:cs="仿宋" w:hint="eastAsia"/>
          <w:spacing w:val="6"/>
          <w:szCs w:val="21"/>
        </w:rPr>
        <w:t>例如：5000（含）</w:t>
      </w:r>
      <w:r w:rsidRPr="00407DDC">
        <w:rPr>
          <w:rFonts w:ascii="宋体" w:hAnsi="宋体" w:cs="仿宋"/>
          <w:spacing w:val="6"/>
          <w:szCs w:val="21"/>
        </w:rPr>
        <w:t>-</w:t>
      </w:r>
      <w:r w:rsidRPr="00407DDC">
        <w:rPr>
          <w:rFonts w:ascii="宋体" w:hAnsi="宋体" w:cs="仿宋" w:hint="eastAsia"/>
          <w:spacing w:val="6"/>
          <w:szCs w:val="21"/>
        </w:rPr>
        <w:t>80000（不含））</w:t>
      </w:r>
      <w:r w:rsidRPr="00407DDC">
        <w:rPr>
          <w:rFonts w:ascii="宋体" w:hAnsi="宋体" w:cs="仿宋" w:hint="eastAsia"/>
          <w:szCs w:val="21"/>
        </w:rPr>
        <w:t>，</w:t>
      </w:r>
      <w:r w:rsidRPr="00407DDC">
        <w:rPr>
          <w:rFonts w:ascii="宋体" w:hAnsi="宋体" w:cs="仿宋" w:hint="eastAsia"/>
          <w:spacing w:val="6"/>
          <w:szCs w:val="21"/>
        </w:rPr>
        <w:t>属于</w:t>
      </w:r>
      <w:r w:rsidRPr="00407DDC">
        <w:rPr>
          <w:rFonts w:ascii="宋体" w:hAnsi="宋体" w:cs="仿宋" w:hint="eastAsia"/>
          <w:spacing w:val="6"/>
          <w:szCs w:val="21"/>
          <w:u w:val="single"/>
        </w:rPr>
        <w:t xml:space="preserve"> </w:t>
      </w:r>
      <w:r w:rsidRPr="00407DDC">
        <w:rPr>
          <w:rFonts w:ascii="宋体" w:hAnsi="宋体" w:cs="仿宋"/>
          <w:spacing w:val="6"/>
          <w:szCs w:val="21"/>
          <w:u w:val="single"/>
        </w:rPr>
        <w:t xml:space="preserve">         </w:t>
      </w:r>
      <w:r w:rsidRPr="00407DDC">
        <w:rPr>
          <w:rFonts w:ascii="宋体" w:hAnsi="宋体" w:cs="仿宋" w:hint="eastAsia"/>
          <w:spacing w:val="6"/>
          <w:szCs w:val="21"/>
        </w:rPr>
        <w:t>（例如：中型企业）。</w:t>
      </w:r>
    </w:p>
    <w:p w14:paraId="2A1D8C67" w14:textId="77777777" w:rsidR="00E472F5" w:rsidRPr="00407DDC" w:rsidRDefault="00000000">
      <w:pPr>
        <w:snapToGrid w:val="0"/>
        <w:spacing w:line="400" w:lineRule="exact"/>
        <w:rPr>
          <w:szCs w:val="21"/>
          <w:u w:val="single"/>
        </w:rPr>
      </w:pPr>
      <w:r w:rsidRPr="00407DDC">
        <w:rPr>
          <w:rFonts w:hint="eastAsia"/>
          <w:szCs w:val="21"/>
          <w:u w:val="single"/>
        </w:rPr>
        <w:t xml:space="preserve">      </w:t>
      </w:r>
    </w:p>
    <w:p w14:paraId="4AA00DE1" w14:textId="77777777" w:rsidR="00E472F5" w:rsidRPr="00407DDC" w:rsidRDefault="00E472F5">
      <w:pPr>
        <w:jc w:val="center"/>
        <w:rPr>
          <w:szCs w:val="21"/>
        </w:rPr>
      </w:pPr>
    </w:p>
    <w:p w14:paraId="79414EFF" w14:textId="77777777" w:rsidR="00E472F5" w:rsidRPr="00407DDC" w:rsidRDefault="00E472F5">
      <w:pPr>
        <w:jc w:val="center"/>
        <w:rPr>
          <w:szCs w:val="21"/>
        </w:rPr>
      </w:pPr>
    </w:p>
    <w:p w14:paraId="598079CE" w14:textId="77777777" w:rsidR="00E472F5" w:rsidRPr="00407DDC" w:rsidRDefault="00000000">
      <w:pPr>
        <w:jc w:val="center"/>
        <w:rPr>
          <w:rFonts w:ascii="Arial" w:eastAsia="黑体" w:hAnsi="Arial"/>
          <w:sz w:val="24"/>
        </w:rPr>
      </w:pPr>
      <w:r w:rsidRPr="00407DDC">
        <w:rPr>
          <w:rFonts w:hint="eastAsia"/>
          <w:szCs w:val="21"/>
        </w:rPr>
        <w:t>2</w:t>
      </w:r>
      <w:r w:rsidRPr="00407DDC">
        <w:rPr>
          <w:rFonts w:hint="eastAsia"/>
          <w:szCs w:val="21"/>
        </w:rPr>
        <w:t>、</w:t>
      </w:r>
      <w:r w:rsidRPr="00407DDC">
        <w:rPr>
          <w:rFonts w:hint="eastAsia"/>
          <w:szCs w:val="21"/>
        </w:rPr>
        <w:t xml:space="preserve"> </w:t>
      </w:r>
      <w:r w:rsidRPr="00407DDC">
        <w:rPr>
          <w:rFonts w:ascii="Arial" w:eastAsia="黑体" w:hAnsi="Arial" w:hint="eastAsia"/>
          <w:sz w:val="24"/>
        </w:rPr>
        <w:t>残疾人福利性单位</w:t>
      </w:r>
      <w:r w:rsidRPr="00407DDC">
        <w:rPr>
          <w:rFonts w:ascii="Arial" w:eastAsia="黑体" w:hAnsi="Arial"/>
          <w:sz w:val="24"/>
        </w:rPr>
        <w:t>声明函</w:t>
      </w:r>
      <w:r w:rsidRPr="00407DDC">
        <w:rPr>
          <w:rFonts w:ascii="Arial" w:eastAsia="黑体" w:hAnsi="Arial"/>
          <w:sz w:val="24"/>
          <w:vertAlign w:val="superscript"/>
        </w:rPr>
        <w:footnoteReference w:id="20"/>
      </w:r>
    </w:p>
    <w:p w14:paraId="30CDC6B4" w14:textId="77777777" w:rsidR="00E472F5" w:rsidRPr="00407DDC" w:rsidRDefault="00E472F5">
      <w:pPr>
        <w:widowControl/>
        <w:shd w:val="clear" w:color="auto" w:fill="FFFFFF"/>
        <w:spacing w:line="360" w:lineRule="auto"/>
        <w:jc w:val="center"/>
        <w:rPr>
          <w:rFonts w:ascii="宋体" w:hAnsi="宋体" w:cs="仿宋"/>
          <w:szCs w:val="21"/>
        </w:rPr>
      </w:pPr>
    </w:p>
    <w:p w14:paraId="614CAC53" w14:textId="77777777" w:rsidR="00E472F5" w:rsidRPr="00407DDC" w:rsidRDefault="00000000">
      <w:pPr>
        <w:widowControl/>
        <w:shd w:val="clear" w:color="auto" w:fill="FFFFFF"/>
        <w:spacing w:line="360" w:lineRule="auto"/>
        <w:ind w:firstLineChars="200" w:firstLine="420"/>
        <w:rPr>
          <w:rFonts w:ascii="宋体" w:hAnsi="宋体" w:cs="仿宋"/>
          <w:szCs w:val="21"/>
        </w:rPr>
      </w:pPr>
      <w:r w:rsidRPr="00407DDC">
        <w:rPr>
          <w:rFonts w:ascii="宋体" w:hAnsi="宋体" w:cs="仿宋"/>
          <w:szCs w:val="21"/>
        </w:rPr>
        <w:t>本单位郑重声明，根据《财政部 民政部 中国残疾人联合会关于促进残疾人就业政府采购政策的通知》（财库〔2017〕141号）的规定，本单位为符合条件的残疾人福利性单位，且本单位参加______单位的______项目</w:t>
      </w:r>
      <w:r w:rsidRPr="00407DDC">
        <w:rPr>
          <w:rFonts w:ascii="宋体" w:hAnsi="宋体" w:cs="仿宋" w:hint="eastAsia"/>
          <w:szCs w:val="21"/>
        </w:rPr>
        <w:t>招标</w:t>
      </w:r>
      <w:r w:rsidRPr="00407DDC">
        <w:rPr>
          <w:rFonts w:ascii="宋体" w:hAnsi="宋体" w:cs="仿宋"/>
          <w:szCs w:val="21"/>
        </w:rPr>
        <w:t>活动由本单位承担工程。</w:t>
      </w:r>
    </w:p>
    <w:p w14:paraId="557BCA30" w14:textId="77777777" w:rsidR="00E472F5" w:rsidRPr="00407DDC" w:rsidRDefault="00000000">
      <w:pPr>
        <w:widowControl/>
        <w:shd w:val="clear" w:color="auto" w:fill="FFFFFF"/>
        <w:spacing w:line="360" w:lineRule="auto"/>
        <w:ind w:firstLineChars="200" w:firstLine="420"/>
        <w:rPr>
          <w:rFonts w:ascii="宋体" w:hAnsi="宋体" w:cs="仿宋"/>
          <w:szCs w:val="21"/>
        </w:rPr>
      </w:pPr>
      <w:r w:rsidRPr="00407DDC">
        <w:rPr>
          <w:rFonts w:ascii="宋体" w:hAnsi="宋体" w:cs="仿宋"/>
          <w:szCs w:val="21"/>
        </w:rPr>
        <w:t>本单位对上述声明的真实性负责。如有虚假，将依法承担相应责任。</w:t>
      </w:r>
    </w:p>
    <w:p w14:paraId="09086BB5" w14:textId="77777777" w:rsidR="00E472F5" w:rsidRPr="00407DDC" w:rsidRDefault="00E472F5">
      <w:pPr>
        <w:widowControl/>
        <w:shd w:val="clear" w:color="auto" w:fill="FFFFFF"/>
        <w:spacing w:line="360" w:lineRule="auto"/>
        <w:ind w:firstLine="624"/>
        <w:rPr>
          <w:rFonts w:ascii="宋体" w:hAnsi="宋体" w:cs="仿宋"/>
          <w:szCs w:val="21"/>
        </w:rPr>
      </w:pPr>
    </w:p>
    <w:p w14:paraId="2318B12F" w14:textId="77777777" w:rsidR="00E472F5" w:rsidRPr="00407DDC" w:rsidRDefault="00E472F5">
      <w:pPr>
        <w:widowControl/>
        <w:shd w:val="clear" w:color="auto" w:fill="FFFFFF"/>
        <w:spacing w:line="360" w:lineRule="auto"/>
        <w:ind w:firstLine="624"/>
        <w:rPr>
          <w:rFonts w:ascii="宋体" w:hAnsi="宋体" w:cs="仿宋"/>
          <w:szCs w:val="21"/>
        </w:rPr>
      </w:pPr>
    </w:p>
    <w:p w14:paraId="055214EB" w14:textId="77777777" w:rsidR="00E472F5" w:rsidRPr="00407DDC" w:rsidRDefault="00E472F5">
      <w:pPr>
        <w:widowControl/>
        <w:shd w:val="clear" w:color="auto" w:fill="FFFFFF"/>
        <w:spacing w:line="360" w:lineRule="auto"/>
        <w:ind w:firstLine="624"/>
        <w:rPr>
          <w:rFonts w:ascii="宋体" w:hAnsi="宋体" w:cs="仿宋"/>
          <w:szCs w:val="21"/>
        </w:rPr>
      </w:pPr>
    </w:p>
    <w:p w14:paraId="38F941BB" w14:textId="77777777" w:rsidR="00E472F5" w:rsidRPr="00407DDC" w:rsidRDefault="00000000">
      <w:pPr>
        <w:widowControl/>
        <w:shd w:val="clear" w:color="auto" w:fill="FFFFFF"/>
        <w:spacing w:line="360" w:lineRule="auto"/>
        <w:ind w:right="90"/>
        <w:jc w:val="right"/>
        <w:rPr>
          <w:rFonts w:ascii="宋体" w:hAnsi="宋体" w:cs="仿宋"/>
          <w:szCs w:val="21"/>
        </w:rPr>
      </w:pPr>
      <w:r w:rsidRPr="00407DDC">
        <w:rPr>
          <w:rFonts w:ascii="宋体" w:hAnsi="宋体" w:cs="仿宋" w:hint="eastAsia"/>
          <w:szCs w:val="21"/>
        </w:rPr>
        <w:t xml:space="preserve"> </w:t>
      </w:r>
      <w:r w:rsidRPr="00407DDC">
        <w:rPr>
          <w:rFonts w:ascii="宋体" w:hAnsi="宋体" w:cs="仿宋"/>
          <w:szCs w:val="21"/>
        </w:rPr>
        <w:t xml:space="preserve"> 单位名称（盖章）：</w:t>
      </w:r>
    </w:p>
    <w:p w14:paraId="4D5B6BEA" w14:textId="77777777" w:rsidR="00E472F5" w:rsidRPr="00407DDC" w:rsidRDefault="00000000">
      <w:pPr>
        <w:snapToGrid w:val="0"/>
        <w:spacing w:line="400" w:lineRule="exact"/>
        <w:rPr>
          <w:rFonts w:ascii="宋体" w:hAnsi="宋体"/>
          <w:b/>
          <w:sz w:val="28"/>
          <w:szCs w:val="28"/>
        </w:rPr>
      </w:pPr>
      <w:r w:rsidRPr="00407DDC">
        <w:rPr>
          <w:rFonts w:ascii="宋体" w:hAnsi="宋体" w:cs="仿宋"/>
          <w:szCs w:val="21"/>
        </w:rPr>
        <w:t>日期：</w:t>
      </w:r>
      <w:r w:rsidRPr="00407DDC">
        <w:rPr>
          <w:rFonts w:hint="eastAsia"/>
          <w:szCs w:val="21"/>
          <w:u w:val="single"/>
        </w:rPr>
        <w:t xml:space="preserve">                  </w:t>
      </w:r>
    </w:p>
    <w:p w14:paraId="4747C6B3"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szCs w:val="21"/>
        </w:rPr>
        <w:br w:type="page"/>
      </w:r>
      <w:r w:rsidRPr="00407DDC">
        <w:rPr>
          <w:rFonts w:ascii="宋体" w:hAnsi="宋体" w:hint="eastAsia"/>
          <w:b/>
          <w:sz w:val="28"/>
          <w:szCs w:val="28"/>
        </w:rPr>
        <w:lastRenderedPageBreak/>
        <w:t>十二、近三年无行贿犯罪行为承诺书</w:t>
      </w:r>
    </w:p>
    <w:p w14:paraId="279EA0F0" w14:textId="77777777" w:rsidR="00E472F5" w:rsidRPr="00407DDC" w:rsidRDefault="00E472F5">
      <w:pPr>
        <w:snapToGrid w:val="0"/>
        <w:spacing w:line="400" w:lineRule="exact"/>
        <w:jc w:val="center"/>
        <w:rPr>
          <w:rFonts w:ascii="宋体" w:hAnsi="宋体"/>
          <w:b/>
          <w:sz w:val="28"/>
          <w:szCs w:val="28"/>
        </w:rPr>
      </w:pPr>
    </w:p>
    <w:p w14:paraId="0B90DDD9" w14:textId="77777777" w:rsidR="00E472F5" w:rsidRPr="00407DDC" w:rsidRDefault="00000000">
      <w:pPr>
        <w:spacing w:line="600" w:lineRule="exact"/>
        <w:jc w:val="center"/>
        <w:rPr>
          <w:rFonts w:ascii="宋体" w:hAnsi="宋体"/>
          <w:b/>
          <w:sz w:val="44"/>
          <w:szCs w:val="44"/>
        </w:rPr>
      </w:pPr>
      <w:r w:rsidRPr="00407DDC">
        <w:rPr>
          <w:rFonts w:ascii="宋体" w:hAnsi="宋体" w:hint="eastAsia"/>
          <w:b/>
          <w:sz w:val="44"/>
          <w:szCs w:val="44"/>
        </w:rPr>
        <w:t>近三年无行贿犯罪行为承诺书</w:t>
      </w:r>
    </w:p>
    <w:p w14:paraId="4F9B8C52" w14:textId="77777777" w:rsidR="00E472F5" w:rsidRPr="00407DDC" w:rsidRDefault="00E472F5">
      <w:pPr>
        <w:spacing w:line="600" w:lineRule="exact"/>
        <w:ind w:firstLine="640"/>
        <w:rPr>
          <w:rFonts w:ascii="仿宋_GB2312" w:eastAsia="仿宋_GB2312"/>
          <w:sz w:val="32"/>
          <w:szCs w:val="32"/>
        </w:rPr>
      </w:pPr>
    </w:p>
    <w:p w14:paraId="1D63125D" w14:textId="77777777" w:rsidR="00E472F5" w:rsidRPr="00407DDC" w:rsidRDefault="00000000">
      <w:pPr>
        <w:spacing w:line="600" w:lineRule="exact"/>
        <w:ind w:firstLine="640"/>
        <w:rPr>
          <w:rFonts w:ascii="仿宋_GB2312" w:eastAsia="仿宋_GB2312"/>
          <w:sz w:val="32"/>
          <w:szCs w:val="32"/>
        </w:rPr>
      </w:pPr>
      <w:r w:rsidRPr="00407DDC">
        <w:rPr>
          <w:rFonts w:ascii="仿宋_GB2312" w:eastAsia="仿宋_GB2312" w:hint="eastAsia"/>
          <w:sz w:val="32"/>
          <w:szCs w:val="32"/>
        </w:rPr>
        <w:t>本公司、公司法定代表人及拟派项目负责人近三年（自开标之日起往前追溯）无行贿犯罪行为，愿意接受社会各界监督。</w:t>
      </w:r>
    </w:p>
    <w:p w14:paraId="7CC434D3" w14:textId="77777777" w:rsidR="00E472F5" w:rsidRPr="00407DDC" w:rsidRDefault="00000000">
      <w:pPr>
        <w:spacing w:line="600" w:lineRule="exact"/>
        <w:ind w:firstLine="640"/>
        <w:rPr>
          <w:rFonts w:ascii="仿宋_GB2312" w:eastAsia="仿宋_GB2312"/>
          <w:sz w:val="32"/>
          <w:szCs w:val="32"/>
        </w:rPr>
      </w:pPr>
      <w:r w:rsidRPr="00407DDC">
        <w:rPr>
          <w:rFonts w:ascii="仿宋_GB2312" w:eastAsia="仿宋_GB2312" w:hint="eastAsia"/>
          <w:sz w:val="32"/>
          <w:szCs w:val="32"/>
        </w:rPr>
        <w:t>本公司、法定代表人若有违反承诺内容的行为，自愿接受取消投标资格、记入黑名单、取消中标资格等有关处理，愿意承担法律责任，给招标人造成损失的，依法承担赔偿责任。</w:t>
      </w:r>
    </w:p>
    <w:p w14:paraId="0E2B87F4" w14:textId="77777777" w:rsidR="00E472F5" w:rsidRPr="00407DDC" w:rsidRDefault="00E472F5">
      <w:pPr>
        <w:spacing w:line="600" w:lineRule="exact"/>
        <w:ind w:firstLine="640"/>
        <w:rPr>
          <w:rFonts w:ascii="仿宋_GB2312" w:eastAsia="仿宋_GB2312"/>
          <w:sz w:val="32"/>
          <w:szCs w:val="32"/>
          <w:highlight w:val="yellow"/>
        </w:rPr>
      </w:pPr>
    </w:p>
    <w:p w14:paraId="370B5483" w14:textId="77777777" w:rsidR="00E472F5" w:rsidRPr="00407DDC" w:rsidRDefault="00E472F5">
      <w:pPr>
        <w:spacing w:line="600" w:lineRule="exact"/>
        <w:ind w:firstLine="640"/>
        <w:rPr>
          <w:rFonts w:ascii="仿宋_GB2312" w:eastAsia="仿宋_GB2312"/>
          <w:sz w:val="32"/>
          <w:szCs w:val="32"/>
          <w:highlight w:val="yellow"/>
        </w:rPr>
      </w:pPr>
    </w:p>
    <w:p w14:paraId="48B5FA42" w14:textId="77777777" w:rsidR="00E472F5" w:rsidRPr="00407DDC" w:rsidRDefault="00E472F5">
      <w:pPr>
        <w:spacing w:line="600" w:lineRule="exact"/>
        <w:ind w:firstLine="640"/>
        <w:rPr>
          <w:rFonts w:ascii="仿宋_GB2312" w:eastAsia="仿宋_GB2312"/>
          <w:sz w:val="32"/>
          <w:szCs w:val="32"/>
          <w:highlight w:val="yellow"/>
        </w:rPr>
      </w:pPr>
    </w:p>
    <w:p w14:paraId="084E998F" w14:textId="77777777" w:rsidR="00E472F5" w:rsidRPr="00407DDC" w:rsidRDefault="00E472F5">
      <w:pPr>
        <w:spacing w:line="600" w:lineRule="exact"/>
        <w:ind w:firstLine="640"/>
        <w:rPr>
          <w:rFonts w:ascii="仿宋_GB2312" w:eastAsia="仿宋_GB2312"/>
          <w:sz w:val="32"/>
          <w:szCs w:val="32"/>
          <w:highlight w:val="yellow"/>
        </w:rPr>
      </w:pPr>
    </w:p>
    <w:p w14:paraId="4A65C5C9" w14:textId="77777777" w:rsidR="00E472F5" w:rsidRPr="00407DDC" w:rsidRDefault="00000000">
      <w:pPr>
        <w:spacing w:line="600" w:lineRule="exact"/>
        <w:ind w:firstLine="640"/>
        <w:jc w:val="right"/>
        <w:rPr>
          <w:rFonts w:ascii="仿宋_GB2312" w:eastAsia="仿宋_GB2312"/>
          <w:sz w:val="32"/>
          <w:szCs w:val="32"/>
        </w:rPr>
      </w:pPr>
      <w:r w:rsidRPr="00407DDC">
        <w:rPr>
          <w:rFonts w:ascii="仿宋_GB2312" w:eastAsia="仿宋_GB2312" w:hint="eastAsia"/>
          <w:sz w:val="32"/>
          <w:szCs w:val="32"/>
        </w:rPr>
        <w:t>法定代表人（签章）：</w:t>
      </w:r>
    </w:p>
    <w:p w14:paraId="3D618AC2" w14:textId="77777777" w:rsidR="00E472F5" w:rsidRPr="00407DDC" w:rsidRDefault="00000000">
      <w:pPr>
        <w:spacing w:line="600" w:lineRule="exact"/>
        <w:ind w:firstLine="640"/>
        <w:jc w:val="right"/>
        <w:rPr>
          <w:rFonts w:ascii="仿宋_GB2312" w:eastAsia="仿宋_GB2312"/>
          <w:sz w:val="32"/>
          <w:szCs w:val="32"/>
        </w:rPr>
      </w:pPr>
      <w:r w:rsidRPr="00407DDC">
        <w:rPr>
          <w:rFonts w:ascii="仿宋_GB2312" w:eastAsia="仿宋_GB2312" w:hint="eastAsia"/>
          <w:sz w:val="32"/>
          <w:szCs w:val="32"/>
        </w:rPr>
        <w:t>投标人名称（签章）：</w:t>
      </w:r>
    </w:p>
    <w:p w14:paraId="62150D0A" w14:textId="77777777" w:rsidR="00E472F5" w:rsidRPr="00407DDC" w:rsidRDefault="00000000">
      <w:pPr>
        <w:ind w:firstLineChars="1800" w:firstLine="5760"/>
        <w:rPr>
          <w:rFonts w:ascii="宋体" w:hAnsi="宋体"/>
          <w:b/>
          <w:sz w:val="30"/>
          <w:szCs w:val="30"/>
        </w:rPr>
      </w:pPr>
      <w:r w:rsidRPr="00407DDC">
        <w:rPr>
          <w:rFonts w:ascii="仿宋_GB2312" w:eastAsia="仿宋_GB2312" w:hint="eastAsia"/>
          <w:sz w:val="32"/>
          <w:szCs w:val="32"/>
        </w:rPr>
        <w:t xml:space="preserve"> 年      月      日</w:t>
      </w:r>
    </w:p>
    <w:p w14:paraId="5CA22D4B" w14:textId="77777777" w:rsidR="00E472F5" w:rsidRPr="00407DDC" w:rsidRDefault="00E472F5">
      <w:pPr>
        <w:snapToGrid w:val="0"/>
        <w:spacing w:line="400" w:lineRule="exact"/>
        <w:jc w:val="center"/>
        <w:rPr>
          <w:rFonts w:ascii="宋体" w:hAnsi="宋体"/>
          <w:b/>
          <w:sz w:val="28"/>
          <w:szCs w:val="28"/>
        </w:rPr>
      </w:pPr>
    </w:p>
    <w:p w14:paraId="54B08F54" w14:textId="77777777" w:rsidR="00E472F5" w:rsidRPr="00407DDC" w:rsidRDefault="00E472F5">
      <w:pPr>
        <w:snapToGrid w:val="0"/>
        <w:spacing w:line="400" w:lineRule="exact"/>
        <w:jc w:val="center"/>
        <w:rPr>
          <w:rFonts w:ascii="宋体" w:hAnsi="宋体"/>
          <w:b/>
          <w:sz w:val="28"/>
          <w:szCs w:val="28"/>
        </w:rPr>
      </w:pPr>
    </w:p>
    <w:p w14:paraId="147777BD" w14:textId="77777777" w:rsidR="00E472F5" w:rsidRPr="00407DDC" w:rsidRDefault="00E472F5">
      <w:pPr>
        <w:snapToGrid w:val="0"/>
        <w:spacing w:line="400" w:lineRule="exact"/>
        <w:jc w:val="center"/>
        <w:rPr>
          <w:rFonts w:ascii="宋体" w:hAnsi="宋体"/>
          <w:b/>
          <w:sz w:val="28"/>
          <w:szCs w:val="28"/>
        </w:rPr>
      </w:pPr>
    </w:p>
    <w:p w14:paraId="4639488E" w14:textId="77777777" w:rsidR="00E472F5" w:rsidRPr="00407DDC" w:rsidRDefault="00E472F5">
      <w:pPr>
        <w:snapToGrid w:val="0"/>
        <w:spacing w:line="400" w:lineRule="exact"/>
        <w:jc w:val="center"/>
        <w:rPr>
          <w:rFonts w:ascii="宋体" w:hAnsi="宋体"/>
          <w:b/>
          <w:sz w:val="28"/>
          <w:szCs w:val="28"/>
        </w:rPr>
      </w:pPr>
    </w:p>
    <w:p w14:paraId="1EA14096" w14:textId="77777777" w:rsidR="00E472F5" w:rsidRPr="00407DDC" w:rsidRDefault="00E472F5">
      <w:pPr>
        <w:snapToGrid w:val="0"/>
        <w:spacing w:line="400" w:lineRule="exact"/>
        <w:jc w:val="center"/>
        <w:rPr>
          <w:rFonts w:ascii="宋体" w:hAnsi="宋体"/>
          <w:b/>
          <w:sz w:val="28"/>
          <w:szCs w:val="28"/>
        </w:rPr>
      </w:pPr>
    </w:p>
    <w:p w14:paraId="2B377B88" w14:textId="77777777" w:rsidR="00E472F5" w:rsidRPr="00407DDC" w:rsidRDefault="00E472F5">
      <w:pPr>
        <w:snapToGrid w:val="0"/>
        <w:spacing w:line="400" w:lineRule="exact"/>
        <w:jc w:val="center"/>
        <w:rPr>
          <w:rFonts w:ascii="宋体" w:hAnsi="宋体"/>
          <w:b/>
          <w:sz w:val="28"/>
          <w:szCs w:val="28"/>
        </w:rPr>
      </w:pPr>
    </w:p>
    <w:p w14:paraId="0A8ADD5C" w14:textId="77777777" w:rsidR="00E472F5" w:rsidRPr="00407DDC" w:rsidRDefault="00E472F5">
      <w:pPr>
        <w:snapToGrid w:val="0"/>
        <w:spacing w:line="400" w:lineRule="exact"/>
        <w:jc w:val="center"/>
        <w:rPr>
          <w:rFonts w:ascii="宋体" w:hAnsi="宋体"/>
          <w:b/>
          <w:sz w:val="28"/>
          <w:szCs w:val="28"/>
        </w:rPr>
      </w:pPr>
    </w:p>
    <w:p w14:paraId="0C5ADACE" w14:textId="77777777" w:rsidR="00E472F5" w:rsidRPr="00407DDC" w:rsidRDefault="00E472F5">
      <w:pPr>
        <w:snapToGrid w:val="0"/>
        <w:spacing w:line="400" w:lineRule="exact"/>
        <w:jc w:val="center"/>
        <w:rPr>
          <w:rFonts w:ascii="宋体" w:hAnsi="宋体"/>
          <w:b/>
          <w:sz w:val="28"/>
          <w:szCs w:val="28"/>
        </w:rPr>
      </w:pPr>
    </w:p>
    <w:p w14:paraId="1488D626"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b/>
          <w:sz w:val="28"/>
          <w:szCs w:val="28"/>
        </w:rPr>
        <w:br w:type="page"/>
      </w:r>
    </w:p>
    <w:p w14:paraId="608C23F4" w14:textId="77777777" w:rsidR="00E472F5" w:rsidRPr="00407DDC" w:rsidRDefault="00000000">
      <w:pPr>
        <w:snapToGrid w:val="0"/>
        <w:spacing w:line="400" w:lineRule="exact"/>
        <w:jc w:val="center"/>
        <w:rPr>
          <w:rFonts w:ascii="宋体" w:hAnsi="宋体"/>
          <w:b/>
          <w:sz w:val="28"/>
          <w:szCs w:val="28"/>
        </w:rPr>
      </w:pPr>
      <w:r w:rsidRPr="00407DDC">
        <w:rPr>
          <w:rFonts w:ascii="宋体" w:hAnsi="宋体" w:hint="eastAsia"/>
          <w:b/>
          <w:sz w:val="28"/>
          <w:szCs w:val="28"/>
        </w:rPr>
        <w:lastRenderedPageBreak/>
        <w:t>十三、投标人认为需要提供的其它内容</w:t>
      </w:r>
    </w:p>
    <w:p w14:paraId="7B4C31A9" w14:textId="77777777" w:rsidR="00E472F5" w:rsidRPr="00407DDC" w:rsidRDefault="00E472F5">
      <w:pPr>
        <w:pStyle w:val="af0"/>
      </w:pPr>
    </w:p>
    <w:p w14:paraId="351A216C" w14:textId="77777777" w:rsidR="00E472F5" w:rsidRPr="00407DDC" w:rsidRDefault="00E472F5">
      <w:pPr>
        <w:snapToGrid w:val="0"/>
        <w:spacing w:line="400" w:lineRule="exact"/>
        <w:jc w:val="center"/>
        <w:rPr>
          <w:rFonts w:ascii="宋体" w:hAnsi="宋体"/>
          <w:b/>
          <w:sz w:val="28"/>
          <w:szCs w:val="28"/>
        </w:rPr>
      </w:pPr>
    </w:p>
    <w:p w14:paraId="4680FDFB" w14:textId="77777777" w:rsidR="00E472F5" w:rsidRPr="00407DDC" w:rsidRDefault="00E472F5">
      <w:pPr>
        <w:snapToGrid w:val="0"/>
        <w:spacing w:line="400" w:lineRule="exact"/>
        <w:jc w:val="center"/>
        <w:rPr>
          <w:rFonts w:ascii="宋体" w:hAnsi="宋体"/>
          <w:b/>
          <w:sz w:val="28"/>
          <w:szCs w:val="28"/>
        </w:rPr>
      </w:pPr>
    </w:p>
    <w:p w14:paraId="5D9C668A" w14:textId="77777777" w:rsidR="00E472F5" w:rsidRPr="00407DDC" w:rsidRDefault="00000000">
      <w:pPr>
        <w:snapToGrid w:val="0"/>
        <w:spacing w:line="400" w:lineRule="exact"/>
        <w:jc w:val="center"/>
        <w:rPr>
          <w:sz w:val="32"/>
          <w:szCs w:val="32"/>
        </w:rPr>
      </w:pPr>
      <w:r w:rsidRPr="00407DDC">
        <w:rPr>
          <w:rFonts w:hint="eastAsia"/>
          <w:sz w:val="32"/>
          <w:szCs w:val="32"/>
        </w:rPr>
        <w:br w:type="page"/>
      </w:r>
      <w:r w:rsidRPr="00407DDC">
        <w:rPr>
          <w:rFonts w:hint="eastAsia"/>
          <w:sz w:val="32"/>
          <w:szCs w:val="32"/>
        </w:rPr>
        <w:lastRenderedPageBreak/>
        <w:t xml:space="preserve">二、技术标　</w:t>
      </w:r>
    </w:p>
    <w:p w14:paraId="5416AC99" w14:textId="77777777" w:rsidR="00E472F5" w:rsidRPr="00407DDC" w:rsidRDefault="00E472F5">
      <w:pPr>
        <w:snapToGrid w:val="0"/>
        <w:spacing w:line="400" w:lineRule="exact"/>
        <w:jc w:val="center"/>
        <w:rPr>
          <w:sz w:val="32"/>
          <w:szCs w:val="32"/>
        </w:rPr>
      </w:pPr>
    </w:p>
    <w:p w14:paraId="04E85C14" w14:textId="77777777" w:rsidR="00E472F5" w:rsidRPr="00407DDC" w:rsidRDefault="00000000">
      <w:pPr>
        <w:snapToGrid w:val="0"/>
        <w:spacing w:line="400" w:lineRule="exact"/>
        <w:ind w:firstLineChars="1750" w:firstLine="6300"/>
        <w:rPr>
          <w:rFonts w:cs="Courier New"/>
          <w:sz w:val="36"/>
          <w:szCs w:val="21"/>
        </w:rPr>
      </w:pPr>
      <w:r w:rsidRPr="00407DDC">
        <w:rPr>
          <w:rFonts w:cs="Courier New" w:hint="eastAsia"/>
          <w:sz w:val="36"/>
          <w:szCs w:val="21"/>
        </w:rPr>
        <w:t>正本或副本</w:t>
      </w:r>
    </w:p>
    <w:p w14:paraId="61210D5B" w14:textId="77777777" w:rsidR="00E472F5" w:rsidRPr="00407DDC" w:rsidRDefault="00E472F5">
      <w:pPr>
        <w:snapToGrid w:val="0"/>
        <w:spacing w:line="400" w:lineRule="exact"/>
        <w:jc w:val="center"/>
        <w:rPr>
          <w:rFonts w:cs="Courier New"/>
          <w:sz w:val="36"/>
          <w:szCs w:val="21"/>
        </w:rPr>
      </w:pPr>
    </w:p>
    <w:p w14:paraId="4C0A4EB3" w14:textId="77777777" w:rsidR="00E472F5" w:rsidRPr="00407DDC" w:rsidRDefault="00000000">
      <w:pPr>
        <w:snapToGrid w:val="0"/>
        <w:spacing w:line="400" w:lineRule="exact"/>
        <w:jc w:val="center"/>
        <w:rPr>
          <w:rFonts w:cs="Courier New"/>
          <w:sz w:val="36"/>
          <w:szCs w:val="36"/>
        </w:rPr>
      </w:pPr>
      <w:r w:rsidRPr="00407DDC">
        <w:rPr>
          <w:rFonts w:cs="Courier New"/>
          <w:sz w:val="36"/>
          <w:szCs w:val="36"/>
          <w:u w:val="single"/>
        </w:rPr>
        <w:t xml:space="preserve">            </w:t>
      </w:r>
      <w:r w:rsidRPr="00407DDC">
        <w:rPr>
          <w:rFonts w:cs="Courier New" w:hint="eastAsia"/>
          <w:sz w:val="36"/>
          <w:szCs w:val="36"/>
        </w:rPr>
        <w:t>（项目名称）设计招标</w:t>
      </w:r>
    </w:p>
    <w:p w14:paraId="4279FF6B" w14:textId="77777777" w:rsidR="00E472F5" w:rsidRPr="00407DDC" w:rsidRDefault="00E472F5">
      <w:pPr>
        <w:snapToGrid w:val="0"/>
        <w:spacing w:before="240" w:after="240" w:line="400" w:lineRule="exact"/>
        <w:jc w:val="center"/>
        <w:rPr>
          <w:rFonts w:cs="Courier New"/>
          <w:sz w:val="32"/>
          <w:szCs w:val="21"/>
        </w:rPr>
      </w:pPr>
    </w:p>
    <w:p w14:paraId="5D489645" w14:textId="77777777" w:rsidR="00E472F5" w:rsidRPr="00407DDC" w:rsidRDefault="00E472F5">
      <w:pPr>
        <w:snapToGrid w:val="0"/>
        <w:spacing w:before="240" w:after="240" w:line="400" w:lineRule="exact"/>
        <w:jc w:val="center"/>
        <w:rPr>
          <w:rFonts w:cs="Courier New"/>
          <w:sz w:val="32"/>
          <w:szCs w:val="21"/>
        </w:rPr>
      </w:pPr>
    </w:p>
    <w:p w14:paraId="44B9AC35" w14:textId="77777777" w:rsidR="00E472F5" w:rsidRPr="00407DDC" w:rsidRDefault="00E472F5">
      <w:pPr>
        <w:snapToGrid w:val="0"/>
        <w:spacing w:before="240" w:after="240" w:line="400" w:lineRule="exact"/>
        <w:rPr>
          <w:rFonts w:cs="Courier New"/>
          <w:sz w:val="32"/>
          <w:szCs w:val="21"/>
        </w:rPr>
      </w:pPr>
    </w:p>
    <w:p w14:paraId="2210509C" w14:textId="77777777" w:rsidR="00E472F5" w:rsidRPr="00407DDC" w:rsidRDefault="00000000">
      <w:pPr>
        <w:snapToGrid w:val="0"/>
        <w:spacing w:line="360" w:lineRule="auto"/>
        <w:jc w:val="center"/>
        <w:rPr>
          <w:bCs/>
          <w:sz w:val="72"/>
          <w:szCs w:val="72"/>
        </w:rPr>
      </w:pPr>
      <w:r w:rsidRPr="00407DDC">
        <w:rPr>
          <w:rFonts w:hint="eastAsia"/>
          <w:bCs/>
          <w:sz w:val="72"/>
          <w:szCs w:val="72"/>
        </w:rPr>
        <w:t>投标文件</w:t>
      </w:r>
    </w:p>
    <w:p w14:paraId="66F144F7" w14:textId="77777777" w:rsidR="00E472F5" w:rsidRPr="00407DDC" w:rsidRDefault="00E472F5">
      <w:pPr>
        <w:snapToGrid w:val="0"/>
        <w:spacing w:line="400" w:lineRule="exact"/>
        <w:jc w:val="center"/>
        <w:rPr>
          <w:bCs/>
          <w:sz w:val="52"/>
          <w:szCs w:val="52"/>
        </w:rPr>
      </w:pPr>
    </w:p>
    <w:p w14:paraId="50EF9ED5" w14:textId="77777777" w:rsidR="00E472F5" w:rsidRPr="00407DDC" w:rsidRDefault="00E472F5">
      <w:pPr>
        <w:snapToGrid w:val="0"/>
        <w:spacing w:line="400" w:lineRule="exact"/>
        <w:jc w:val="center"/>
        <w:rPr>
          <w:bCs/>
          <w:sz w:val="52"/>
          <w:szCs w:val="52"/>
        </w:rPr>
      </w:pPr>
    </w:p>
    <w:p w14:paraId="13AD28D3" w14:textId="77777777" w:rsidR="00E472F5" w:rsidRPr="00407DDC" w:rsidRDefault="00E472F5">
      <w:pPr>
        <w:snapToGrid w:val="0"/>
        <w:spacing w:line="400" w:lineRule="exact"/>
        <w:jc w:val="center"/>
        <w:rPr>
          <w:bCs/>
          <w:sz w:val="52"/>
          <w:szCs w:val="52"/>
        </w:rPr>
      </w:pPr>
    </w:p>
    <w:p w14:paraId="7503D927" w14:textId="77777777" w:rsidR="00E472F5" w:rsidRPr="00407DDC" w:rsidRDefault="00E472F5">
      <w:pPr>
        <w:snapToGrid w:val="0"/>
        <w:spacing w:line="400" w:lineRule="exact"/>
        <w:jc w:val="center"/>
        <w:rPr>
          <w:bCs/>
          <w:sz w:val="52"/>
          <w:szCs w:val="52"/>
        </w:rPr>
      </w:pPr>
    </w:p>
    <w:p w14:paraId="2FAE9758" w14:textId="77777777" w:rsidR="00E472F5" w:rsidRPr="00407DDC" w:rsidRDefault="00000000">
      <w:pPr>
        <w:snapToGrid w:val="0"/>
        <w:spacing w:before="120" w:after="120" w:line="400" w:lineRule="exact"/>
        <w:ind w:firstLineChars="200" w:firstLine="560"/>
        <w:rPr>
          <w:rFonts w:cs="Courier New"/>
          <w:sz w:val="28"/>
          <w:szCs w:val="28"/>
          <w:u w:val="single"/>
        </w:rPr>
      </w:pPr>
      <w:r w:rsidRPr="00407DDC">
        <w:rPr>
          <w:rFonts w:cs="Courier New" w:hint="eastAsia"/>
          <w:sz w:val="28"/>
          <w:szCs w:val="21"/>
        </w:rPr>
        <w:t>投</w:t>
      </w:r>
      <w:r w:rsidRPr="00407DDC">
        <w:rPr>
          <w:rFonts w:cs="Courier New"/>
          <w:sz w:val="28"/>
          <w:szCs w:val="21"/>
        </w:rPr>
        <w:t xml:space="preserve">  </w:t>
      </w:r>
      <w:r w:rsidRPr="00407DDC">
        <w:rPr>
          <w:rFonts w:cs="Courier New" w:hint="eastAsia"/>
          <w:sz w:val="28"/>
          <w:szCs w:val="21"/>
        </w:rPr>
        <w:t>标</w:t>
      </w:r>
      <w:r w:rsidRPr="00407DDC">
        <w:rPr>
          <w:rFonts w:cs="Courier New"/>
          <w:sz w:val="28"/>
          <w:szCs w:val="21"/>
        </w:rPr>
        <w:t xml:space="preserve">  </w:t>
      </w:r>
      <w:r w:rsidRPr="00407DDC">
        <w:rPr>
          <w:rFonts w:cs="Courier New" w:hint="eastAsia"/>
          <w:sz w:val="28"/>
          <w:szCs w:val="21"/>
        </w:rPr>
        <w:t>文</w:t>
      </w:r>
      <w:r w:rsidRPr="00407DDC">
        <w:rPr>
          <w:rFonts w:cs="Courier New"/>
          <w:sz w:val="28"/>
          <w:szCs w:val="21"/>
        </w:rPr>
        <w:t xml:space="preserve">  </w:t>
      </w:r>
      <w:r w:rsidRPr="00407DDC">
        <w:rPr>
          <w:rFonts w:cs="Courier New" w:hint="eastAsia"/>
          <w:sz w:val="28"/>
          <w:szCs w:val="21"/>
        </w:rPr>
        <w:t>件</w:t>
      </w:r>
      <w:r w:rsidRPr="00407DDC">
        <w:rPr>
          <w:rFonts w:cs="Courier New"/>
          <w:sz w:val="28"/>
          <w:szCs w:val="21"/>
        </w:rPr>
        <w:t xml:space="preserve">  </w:t>
      </w:r>
      <w:r w:rsidRPr="00407DDC">
        <w:rPr>
          <w:rFonts w:cs="Courier New" w:hint="eastAsia"/>
          <w:sz w:val="28"/>
          <w:szCs w:val="21"/>
        </w:rPr>
        <w:t>内</w:t>
      </w:r>
      <w:r w:rsidRPr="00407DDC">
        <w:rPr>
          <w:rFonts w:cs="Courier New"/>
          <w:sz w:val="28"/>
          <w:szCs w:val="21"/>
        </w:rPr>
        <w:t xml:space="preserve">  </w:t>
      </w:r>
      <w:r w:rsidRPr="00407DDC">
        <w:rPr>
          <w:rFonts w:cs="Courier New" w:hint="eastAsia"/>
          <w:sz w:val="28"/>
          <w:szCs w:val="21"/>
        </w:rPr>
        <w:t>容：</w:t>
      </w:r>
      <w:r w:rsidRPr="00407DDC">
        <w:rPr>
          <w:rFonts w:cs="Courier New" w:hint="eastAsia"/>
          <w:sz w:val="28"/>
          <w:szCs w:val="21"/>
          <w:u w:val="single"/>
        </w:rPr>
        <w:t xml:space="preserve">　</w:t>
      </w:r>
      <w:r w:rsidRPr="00407DDC">
        <w:rPr>
          <w:rFonts w:cs="Courier New"/>
          <w:sz w:val="28"/>
          <w:szCs w:val="21"/>
          <w:u w:val="single"/>
        </w:rPr>
        <w:t xml:space="preserve">   </w:t>
      </w:r>
      <w:r w:rsidRPr="00407DDC">
        <w:rPr>
          <w:rFonts w:cs="Courier New" w:hint="eastAsia"/>
          <w:sz w:val="28"/>
          <w:szCs w:val="21"/>
          <w:u w:val="single"/>
        </w:rPr>
        <w:t xml:space="preserve"> </w:t>
      </w:r>
      <w:r w:rsidRPr="00407DDC">
        <w:rPr>
          <w:rFonts w:hint="eastAsia"/>
          <w:sz w:val="32"/>
          <w:szCs w:val="32"/>
          <w:u w:val="single"/>
        </w:rPr>
        <w:t>技术标</w:t>
      </w:r>
      <w:r w:rsidRPr="00407DDC">
        <w:rPr>
          <w:rFonts w:cs="Courier New"/>
          <w:sz w:val="28"/>
          <w:szCs w:val="28"/>
          <w:u w:val="single"/>
        </w:rPr>
        <w:t xml:space="preserve">    </w:t>
      </w:r>
      <w:r w:rsidRPr="00407DDC">
        <w:rPr>
          <w:rFonts w:cs="Courier New" w:hint="eastAsia"/>
          <w:sz w:val="28"/>
          <w:szCs w:val="28"/>
          <w:u w:val="single"/>
        </w:rPr>
        <w:t xml:space="preserve">    </w:t>
      </w:r>
      <w:r w:rsidRPr="00407DDC">
        <w:rPr>
          <w:rFonts w:cs="Courier New"/>
          <w:sz w:val="28"/>
          <w:szCs w:val="28"/>
          <w:u w:val="single"/>
        </w:rPr>
        <w:t xml:space="preserve">  </w:t>
      </w:r>
    </w:p>
    <w:p w14:paraId="57F0CD47" w14:textId="77777777" w:rsidR="00E472F5" w:rsidRPr="00407DDC" w:rsidRDefault="00000000">
      <w:pPr>
        <w:snapToGrid w:val="0"/>
        <w:spacing w:before="120" w:after="120" w:line="400" w:lineRule="exact"/>
        <w:ind w:firstLineChars="200" w:firstLine="560"/>
        <w:jc w:val="left"/>
        <w:rPr>
          <w:rFonts w:cs="Courier New"/>
          <w:sz w:val="28"/>
          <w:szCs w:val="28"/>
        </w:rPr>
      </w:pPr>
      <w:r w:rsidRPr="00407DDC">
        <w:rPr>
          <w:rFonts w:cs="Courier New" w:hint="eastAsia"/>
          <w:sz w:val="28"/>
          <w:szCs w:val="28"/>
        </w:rPr>
        <w:t>投</w:t>
      </w:r>
      <w:r w:rsidRPr="00407DDC">
        <w:rPr>
          <w:rFonts w:cs="Courier New"/>
          <w:sz w:val="28"/>
          <w:szCs w:val="28"/>
        </w:rPr>
        <w:t xml:space="preserve">        </w:t>
      </w:r>
      <w:r w:rsidRPr="00407DDC">
        <w:rPr>
          <w:rFonts w:cs="Courier New" w:hint="eastAsia"/>
          <w:sz w:val="28"/>
          <w:szCs w:val="28"/>
        </w:rPr>
        <w:t>标</w:t>
      </w:r>
      <w:r w:rsidRPr="00407DDC">
        <w:rPr>
          <w:rFonts w:cs="Courier New"/>
          <w:sz w:val="28"/>
          <w:szCs w:val="28"/>
        </w:rPr>
        <w:t xml:space="preserve">        </w:t>
      </w:r>
      <w:r w:rsidRPr="00407DDC">
        <w:rPr>
          <w:rFonts w:cs="Courier New" w:hint="eastAsia"/>
          <w:sz w:val="28"/>
          <w:szCs w:val="28"/>
        </w:rPr>
        <w:t>人</w:t>
      </w:r>
      <w:r w:rsidRPr="00407DDC">
        <w:rPr>
          <w:rFonts w:cs="Courier New"/>
          <w:sz w:val="28"/>
          <w:szCs w:val="28"/>
        </w:rPr>
        <w:t>:</w:t>
      </w:r>
      <w:r w:rsidRPr="00407DDC">
        <w:rPr>
          <w:rFonts w:cs="Courier New"/>
          <w:sz w:val="28"/>
          <w:szCs w:val="28"/>
          <w:u w:val="single"/>
        </w:rPr>
        <w:t xml:space="preserve">       </w:t>
      </w:r>
      <w:r w:rsidRPr="00407DDC">
        <w:rPr>
          <w:rFonts w:cs="Courier New" w:hint="eastAsia"/>
          <w:sz w:val="28"/>
          <w:szCs w:val="28"/>
          <w:u w:val="single"/>
        </w:rPr>
        <w:t>（盖单位章）</w:t>
      </w:r>
      <w:r w:rsidRPr="00407DDC">
        <w:rPr>
          <w:rFonts w:cs="Courier New"/>
          <w:sz w:val="28"/>
          <w:szCs w:val="28"/>
          <w:u w:val="single"/>
        </w:rPr>
        <w:t xml:space="preserve">        </w:t>
      </w:r>
    </w:p>
    <w:p w14:paraId="4C00137B" w14:textId="77777777" w:rsidR="00E472F5" w:rsidRPr="00407DDC" w:rsidRDefault="00000000">
      <w:pPr>
        <w:snapToGrid w:val="0"/>
        <w:spacing w:before="120" w:after="120" w:line="400" w:lineRule="exact"/>
        <w:ind w:firstLineChars="200" w:firstLine="560"/>
        <w:rPr>
          <w:rFonts w:cs="Courier New"/>
          <w:sz w:val="28"/>
          <w:szCs w:val="28"/>
          <w:u w:val="single"/>
        </w:rPr>
      </w:pPr>
      <w:r w:rsidRPr="00407DDC">
        <w:rPr>
          <w:rFonts w:cs="Courier New" w:hint="eastAsia"/>
          <w:sz w:val="28"/>
          <w:szCs w:val="28"/>
        </w:rPr>
        <w:t>法定代表人或委托代理人：</w:t>
      </w:r>
      <w:r w:rsidRPr="00407DDC">
        <w:rPr>
          <w:rFonts w:cs="Courier New"/>
          <w:sz w:val="28"/>
          <w:szCs w:val="28"/>
          <w:u w:val="single"/>
        </w:rPr>
        <w:t xml:space="preserve">     </w:t>
      </w:r>
      <w:r w:rsidRPr="00407DDC">
        <w:rPr>
          <w:rFonts w:cs="Courier New" w:hint="eastAsia"/>
          <w:sz w:val="28"/>
          <w:szCs w:val="28"/>
          <w:u w:val="single"/>
        </w:rPr>
        <w:t>（签字或盖章）</w:t>
      </w:r>
      <w:r w:rsidRPr="00407DDC">
        <w:rPr>
          <w:rFonts w:cs="Courier New"/>
          <w:sz w:val="28"/>
          <w:szCs w:val="28"/>
          <w:u w:val="single"/>
        </w:rPr>
        <w:t xml:space="preserve">       </w:t>
      </w:r>
    </w:p>
    <w:p w14:paraId="39F824BC" w14:textId="77777777" w:rsidR="00E472F5" w:rsidRPr="00407DDC" w:rsidRDefault="00000000">
      <w:pPr>
        <w:snapToGrid w:val="0"/>
        <w:spacing w:before="120" w:after="120" w:line="400" w:lineRule="exact"/>
        <w:ind w:left="540"/>
        <w:rPr>
          <w:sz w:val="28"/>
          <w:szCs w:val="28"/>
        </w:rPr>
      </w:pPr>
      <w:r w:rsidRPr="00407DDC">
        <w:rPr>
          <w:rFonts w:hint="eastAsia"/>
          <w:sz w:val="28"/>
          <w:szCs w:val="28"/>
        </w:rPr>
        <w:t>日</w:t>
      </w:r>
      <w:r w:rsidRPr="00407DDC">
        <w:rPr>
          <w:sz w:val="28"/>
          <w:szCs w:val="28"/>
        </w:rPr>
        <w:t xml:space="preserve">                  </w:t>
      </w:r>
      <w:r w:rsidRPr="00407DDC">
        <w:rPr>
          <w:rFonts w:hint="eastAsia"/>
          <w:sz w:val="28"/>
          <w:szCs w:val="28"/>
        </w:rPr>
        <w:t>期：</w:t>
      </w:r>
      <w:r w:rsidRPr="00407DDC">
        <w:rPr>
          <w:sz w:val="28"/>
          <w:szCs w:val="28"/>
          <w:u w:val="single"/>
        </w:rPr>
        <w:t xml:space="preserve">          </w:t>
      </w:r>
      <w:r w:rsidRPr="00407DDC">
        <w:rPr>
          <w:rFonts w:hint="eastAsia"/>
          <w:sz w:val="28"/>
          <w:szCs w:val="28"/>
        </w:rPr>
        <w:t>年</w:t>
      </w:r>
      <w:r w:rsidRPr="00407DDC">
        <w:rPr>
          <w:sz w:val="28"/>
          <w:szCs w:val="28"/>
          <w:u w:val="single"/>
        </w:rPr>
        <w:t xml:space="preserve">      </w:t>
      </w:r>
      <w:r w:rsidRPr="00407DDC">
        <w:rPr>
          <w:rFonts w:hint="eastAsia"/>
          <w:sz w:val="28"/>
          <w:szCs w:val="28"/>
        </w:rPr>
        <w:t>月</w:t>
      </w:r>
      <w:r w:rsidRPr="00407DDC">
        <w:rPr>
          <w:sz w:val="28"/>
          <w:szCs w:val="28"/>
          <w:u w:val="single"/>
        </w:rPr>
        <w:t xml:space="preserve">     </w:t>
      </w:r>
      <w:r w:rsidRPr="00407DDC">
        <w:rPr>
          <w:rFonts w:hint="eastAsia"/>
          <w:sz w:val="28"/>
          <w:szCs w:val="28"/>
        </w:rPr>
        <w:t>日</w:t>
      </w:r>
    </w:p>
    <w:p w14:paraId="7FA60BF9" w14:textId="77777777" w:rsidR="00E472F5" w:rsidRPr="00407DDC" w:rsidRDefault="00E472F5">
      <w:pPr>
        <w:adjustRightInd w:val="0"/>
        <w:snapToGrid w:val="0"/>
        <w:spacing w:line="400" w:lineRule="exact"/>
        <w:ind w:firstLineChars="900" w:firstLine="3240"/>
        <w:rPr>
          <w:sz w:val="36"/>
          <w:szCs w:val="36"/>
        </w:rPr>
      </w:pPr>
    </w:p>
    <w:p w14:paraId="20263AD5" w14:textId="77777777" w:rsidR="00E472F5" w:rsidRPr="00407DDC" w:rsidRDefault="00E472F5">
      <w:pPr>
        <w:adjustRightInd w:val="0"/>
        <w:snapToGrid w:val="0"/>
        <w:spacing w:line="400" w:lineRule="exact"/>
        <w:ind w:firstLineChars="900" w:firstLine="3240"/>
        <w:rPr>
          <w:sz w:val="36"/>
          <w:szCs w:val="36"/>
        </w:rPr>
      </w:pPr>
    </w:p>
    <w:p w14:paraId="75ABBC17" w14:textId="77777777" w:rsidR="00E472F5" w:rsidRPr="00407DDC" w:rsidRDefault="00E472F5">
      <w:pPr>
        <w:adjustRightInd w:val="0"/>
        <w:snapToGrid w:val="0"/>
        <w:spacing w:line="400" w:lineRule="exact"/>
        <w:ind w:firstLineChars="900" w:firstLine="3240"/>
        <w:rPr>
          <w:sz w:val="36"/>
          <w:szCs w:val="36"/>
        </w:rPr>
      </w:pPr>
    </w:p>
    <w:p w14:paraId="585BBFD5" w14:textId="77777777" w:rsidR="00E472F5" w:rsidRPr="00407DDC" w:rsidRDefault="00E472F5">
      <w:pPr>
        <w:adjustRightInd w:val="0"/>
        <w:snapToGrid w:val="0"/>
        <w:spacing w:line="400" w:lineRule="exact"/>
        <w:ind w:firstLineChars="900" w:firstLine="3240"/>
        <w:rPr>
          <w:sz w:val="36"/>
          <w:szCs w:val="36"/>
        </w:rPr>
      </w:pPr>
    </w:p>
    <w:p w14:paraId="52DB236C" w14:textId="77777777" w:rsidR="00E472F5" w:rsidRPr="00407DDC" w:rsidRDefault="00E472F5">
      <w:pPr>
        <w:adjustRightInd w:val="0"/>
        <w:snapToGrid w:val="0"/>
        <w:spacing w:line="400" w:lineRule="exact"/>
        <w:ind w:firstLineChars="900" w:firstLine="3240"/>
        <w:rPr>
          <w:sz w:val="36"/>
          <w:szCs w:val="36"/>
        </w:rPr>
      </w:pPr>
    </w:p>
    <w:p w14:paraId="3BEAC64B" w14:textId="77777777" w:rsidR="00E472F5" w:rsidRPr="00407DDC" w:rsidRDefault="00E472F5">
      <w:pPr>
        <w:adjustRightInd w:val="0"/>
        <w:snapToGrid w:val="0"/>
        <w:spacing w:line="400" w:lineRule="exact"/>
        <w:ind w:firstLineChars="900" w:firstLine="3240"/>
        <w:rPr>
          <w:sz w:val="36"/>
          <w:szCs w:val="36"/>
        </w:rPr>
      </w:pPr>
    </w:p>
    <w:p w14:paraId="38C5FFD7" w14:textId="77777777" w:rsidR="00E472F5" w:rsidRPr="00407DDC" w:rsidRDefault="00E472F5">
      <w:pPr>
        <w:adjustRightInd w:val="0"/>
        <w:snapToGrid w:val="0"/>
        <w:spacing w:line="400" w:lineRule="exact"/>
        <w:ind w:firstLineChars="900" w:firstLine="3240"/>
        <w:rPr>
          <w:sz w:val="36"/>
          <w:szCs w:val="36"/>
        </w:rPr>
      </w:pPr>
    </w:p>
    <w:p w14:paraId="1EF4B7B8" w14:textId="77777777" w:rsidR="00E472F5" w:rsidRPr="00407DDC" w:rsidRDefault="00E472F5">
      <w:pPr>
        <w:adjustRightInd w:val="0"/>
        <w:snapToGrid w:val="0"/>
        <w:spacing w:line="400" w:lineRule="exact"/>
        <w:ind w:firstLineChars="900" w:firstLine="3240"/>
        <w:rPr>
          <w:sz w:val="36"/>
          <w:szCs w:val="36"/>
        </w:rPr>
      </w:pPr>
    </w:p>
    <w:p w14:paraId="2D38D4CD" w14:textId="77777777" w:rsidR="00E472F5" w:rsidRPr="00407DDC" w:rsidRDefault="00E472F5">
      <w:pPr>
        <w:adjustRightInd w:val="0"/>
        <w:snapToGrid w:val="0"/>
        <w:spacing w:line="400" w:lineRule="exact"/>
        <w:ind w:firstLineChars="900" w:firstLine="3240"/>
        <w:rPr>
          <w:sz w:val="36"/>
          <w:szCs w:val="36"/>
        </w:rPr>
      </w:pPr>
    </w:p>
    <w:p w14:paraId="784896D5" w14:textId="77777777" w:rsidR="00E472F5" w:rsidRPr="00407DDC" w:rsidRDefault="00E472F5">
      <w:pPr>
        <w:adjustRightInd w:val="0"/>
        <w:snapToGrid w:val="0"/>
        <w:spacing w:line="400" w:lineRule="exact"/>
        <w:ind w:firstLineChars="900" w:firstLine="3240"/>
        <w:rPr>
          <w:sz w:val="36"/>
          <w:szCs w:val="36"/>
        </w:rPr>
      </w:pPr>
    </w:p>
    <w:p w14:paraId="13CF6BD5" w14:textId="77777777" w:rsidR="00E472F5" w:rsidRPr="00407DDC" w:rsidRDefault="00E472F5">
      <w:pPr>
        <w:adjustRightInd w:val="0"/>
        <w:snapToGrid w:val="0"/>
        <w:spacing w:line="400" w:lineRule="exact"/>
        <w:ind w:firstLineChars="900" w:firstLine="3240"/>
        <w:rPr>
          <w:sz w:val="36"/>
          <w:szCs w:val="36"/>
        </w:rPr>
      </w:pPr>
    </w:p>
    <w:p w14:paraId="17688700" w14:textId="77777777" w:rsidR="00E472F5" w:rsidRPr="00407DDC" w:rsidRDefault="00E472F5">
      <w:pPr>
        <w:adjustRightInd w:val="0"/>
        <w:snapToGrid w:val="0"/>
        <w:spacing w:line="400" w:lineRule="exact"/>
        <w:ind w:firstLineChars="900" w:firstLine="3240"/>
        <w:rPr>
          <w:sz w:val="36"/>
          <w:szCs w:val="36"/>
        </w:rPr>
      </w:pPr>
    </w:p>
    <w:p w14:paraId="200FBC74" w14:textId="77777777" w:rsidR="00E472F5" w:rsidRPr="00407DDC" w:rsidRDefault="00000000">
      <w:pPr>
        <w:adjustRightInd w:val="0"/>
        <w:snapToGrid w:val="0"/>
        <w:spacing w:line="400" w:lineRule="exact"/>
        <w:ind w:firstLineChars="900" w:firstLine="3240"/>
        <w:rPr>
          <w:sz w:val="36"/>
          <w:szCs w:val="36"/>
        </w:rPr>
      </w:pPr>
      <w:r w:rsidRPr="00407DDC">
        <w:rPr>
          <w:rFonts w:hint="eastAsia"/>
          <w:sz w:val="36"/>
          <w:szCs w:val="36"/>
        </w:rPr>
        <w:t>目</w:t>
      </w:r>
      <w:r w:rsidRPr="00407DDC">
        <w:rPr>
          <w:sz w:val="36"/>
          <w:szCs w:val="36"/>
        </w:rPr>
        <w:t xml:space="preserve">   </w:t>
      </w:r>
      <w:r w:rsidRPr="00407DDC">
        <w:rPr>
          <w:rFonts w:hint="eastAsia"/>
          <w:sz w:val="36"/>
          <w:szCs w:val="36"/>
        </w:rPr>
        <w:t>录（技术标）</w:t>
      </w:r>
    </w:p>
    <w:p w14:paraId="16BD837D" w14:textId="77777777" w:rsidR="00E472F5" w:rsidRPr="00407DDC" w:rsidRDefault="00E472F5">
      <w:pPr>
        <w:adjustRightInd w:val="0"/>
        <w:snapToGrid w:val="0"/>
        <w:spacing w:line="400" w:lineRule="exact"/>
        <w:ind w:firstLineChars="900" w:firstLine="3240"/>
        <w:rPr>
          <w:sz w:val="36"/>
          <w:szCs w:val="36"/>
        </w:rPr>
      </w:pPr>
    </w:p>
    <w:p w14:paraId="7F6A019D" w14:textId="77777777" w:rsidR="00E472F5" w:rsidRPr="00407DDC" w:rsidRDefault="00000000">
      <w:pPr>
        <w:snapToGrid w:val="0"/>
        <w:spacing w:line="400" w:lineRule="exact"/>
        <w:rPr>
          <w:szCs w:val="21"/>
        </w:rPr>
      </w:pPr>
      <w:r w:rsidRPr="00407DDC">
        <w:rPr>
          <w:rFonts w:hint="eastAsia"/>
          <w:szCs w:val="21"/>
        </w:rPr>
        <w:t>设计方案（投标人根据招标需求自行编制，格式自拟）</w:t>
      </w:r>
    </w:p>
    <w:p w14:paraId="20CCCE83" w14:textId="77777777" w:rsidR="00E472F5" w:rsidRPr="00407DDC" w:rsidRDefault="00E472F5">
      <w:pPr>
        <w:tabs>
          <w:tab w:val="left" w:pos="1000"/>
        </w:tabs>
        <w:snapToGrid w:val="0"/>
        <w:spacing w:before="1440" w:line="400" w:lineRule="exact"/>
        <w:jc w:val="center"/>
        <w:rPr>
          <w:b/>
          <w:sz w:val="32"/>
          <w:szCs w:val="32"/>
        </w:rPr>
      </w:pPr>
    </w:p>
    <w:p w14:paraId="6C1B2F69" w14:textId="77777777" w:rsidR="00E472F5" w:rsidRPr="00407DDC" w:rsidRDefault="00E472F5">
      <w:pPr>
        <w:tabs>
          <w:tab w:val="left" w:pos="1000"/>
        </w:tabs>
        <w:snapToGrid w:val="0"/>
        <w:spacing w:before="1440" w:line="400" w:lineRule="exact"/>
        <w:jc w:val="center"/>
        <w:rPr>
          <w:b/>
          <w:sz w:val="32"/>
          <w:szCs w:val="32"/>
        </w:rPr>
      </w:pPr>
    </w:p>
    <w:p w14:paraId="69F6B558" w14:textId="77777777" w:rsidR="00E472F5" w:rsidRPr="00407DDC" w:rsidRDefault="00E472F5">
      <w:pPr>
        <w:tabs>
          <w:tab w:val="left" w:pos="1000"/>
        </w:tabs>
        <w:snapToGrid w:val="0"/>
        <w:spacing w:before="1440" w:line="400" w:lineRule="exact"/>
        <w:jc w:val="center"/>
        <w:rPr>
          <w:b/>
          <w:sz w:val="32"/>
          <w:szCs w:val="32"/>
        </w:rPr>
      </w:pPr>
    </w:p>
    <w:p w14:paraId="3897E7E1" w14:textId="77777777" w:rsidR="00E472F5" w:rsidRPr="00407DDC" w:rsidRDefault="00E472F5">
      <w:pPr>
        <w:tabs>
          <w:tab w:val="left" w:pos="1000"/>
        </w:tabs>
        <w:snapToGrid w:val="0"/>
        <w:spacing w:before="1440" w:line="400" w:lineRule="exact"/>
        <w:jc w:val="center"/>
        <w:rPr>
          <w:b/>
          <w:sz w:val="32"/>
          <w:szCs w:val="32"/>
        </w:rPr>
      </w:pPr>
    </w:p>
    <w:p w14:paraId="36A786B2" w14:textId="77777777" w:rsidR="00E472F5" w:rsidRPr="00407DDC" w:rsidRDefault="00E472F5">
      <w:pPr>
        <w:tabs>
          <w:tab w:val="left" w:pos="1000"/>
        </w:tabs>
        <w:snapToGrid w:val="0"/>
        <w:spacing w:before="1440" w:line="400" w:lineRule="exact"/>
        <w:jc w:val="center"/>
        <w:rPr>
          <w:b/>
          <w:sz w:val="32"/>
          <w:szCs w:val="32"/>
        </w:rPr>
      </w:pPr>
    </w:p>
    <w:p w14:paraId="53E719FA" w14:textId="77777777" w:rsidR="00E472F5" w:rsidRPr="00407DDC" w:rsidRDefault="00E472F5">
      <w:pPr>
        <w:tabs>
          <w:tab w:val="left" w:pos="1000"/>
        </w:tabs>
        <w:snapToGrid w:val="0"/>
        <w:spacing w:before="1440" w:line="400" w:lineRule="exact"/>
        <w:jc w:val="center"/>
        <w:rPr>
          <w:b/>
          <w:sz w:val="32"/>
          <w:szCs w:val="32"/>
        </w:rPr>
      </w:pPr>
    </w:p>
    <w:p w14:paraId="63DC7851" w14:textId="77777777" w:rsidR="00E472F5" w:rsidRPr="00407DDC" w:rsidRDefault="00000000">
      <w:pPr>
        <w:tabs>
          <w:tab w:val="left" w:pos="1000"/>
        </w:tabs>
        <w:snapToGrid w:val="0"/>
        <w:spacing w:before="1440" w:line="400" w:lineRule="exact"/>
        <w:jc w:val="center"/>
        <w:rPr>
          <w:b/>
          <w:sz w:val="32"/>
          <w:szCs w:val="32"/>
        </w:rPr>
      </w:pPr>
      <w:r w:rsidRPr="00407DDC">
        <w:rPr>
          <w:rFonts w:hint="eastAsia"/>
          <w:b/>
          <w:sz w:val="32"/>
          <w:szCs w:val="32"/>
        </w:rPr>
        <w:lastRenderedPageBreak/>
        <w:t>第二部分　商务标</w:t>
      </w:r>
    </w:p>
    <w:p w14:paraId="1C0095DE" w14:textId="77777777" w:rsidR="00E472F5" w:rsidRPr="00407DDC" w:rsidRDefault="00E472F5">
      <w:pPr>
        <w:tabs>
          <w:tab w:val="left" w:pos="0"/>
          <w:tab w:val="left" w:pos="567"/>
          <w:tab w:val="left" w:pos="993"/>
          <w:tab w:val="left" w:pos="1134"/>
        </w:tabs>
        <w:snapToGrid w:val="0"/>
        <w:spacing w:before="240" w:after="120" w:line="400" w:lineRule="exact"/>
        <w:ind w:left="510"/>
        <w:jc w:val="center"/>
        <w:rPr>
          <w:b/>
          <w:sz w:val="32"/>
        </w:rPr>
      </w:pPr>
    </w:p>
    <w:p w14:paraId="5D822257" w14:textId="77777777" w:rsidR="00E472F5" w:rsidRPr="00407DDC" w:rsidRDefault="00000000">
      <w:pPr>
        <w:snapToGrid w:val="0"/>
        <w:spacing w:line="400" w:lineRule="exact"/>
        <w:jc w:val="center"/>
        <w:rPr>
          <w:rFonts w:cs="Courier New"/>
          <w:sz w:val="36"/>
          <w:szCs w:val="36"/>
        </w:rPr>
      </w:pPr>
      <w:r w:rsidRPr="00407DDC">
        <w:rPr>
          <w:rFonts w:cs="Courier New"/>
          <w:sz w:val="32"/>
          <w:szCs w:val="32"/>
        </w:rPr>
        <w:t xml:space="preserve">                                    </w:t>
      </w:r>
      <w:r w:rsidRPr="00407DDC">
        <w:rPr>
          <w:rFonts w:cs="Courier New" w:hint="eastAsia"/>
          <w:sz w:val="36"/>
          <w:szCs w:val="36"/>
        </w:rPr>
        <w:t>正本或副本</w:t>
      </w:r>
    </w:p>
    <w:p w14:paraId="646C4263" w14:textId="77777777" w:rsidR="00E472F5" w:rsidRPr="00407DDC" w:rsidRDefault="00E472F5">
      <w:pPr>
        <w:snapToGrid w:val="0"/>
        <w:spacing w:line="400" w:lineRule="exact"/>
        <w:jc w:val="center"/>
        <w:rPr>
          <w:rFonts w:cs="Courier New"/>
          <w:sz w:val="36"/>
          <w:szCs w:val="36"/>
          <w:u w:val="single"/>
        </w:rPr>
      </w:pPr>
    </w:p>
    <w:p w14:paraId="283BC78D" w14:textId="77777777" w:rsidR="00E472F5" w:rsidRPr="00407DDC" w:rsidRDefault="00000000">
      <w:pPr>
        <w:snapToGrid w:val="0"/>
        <w:spacing w:line="400" w:lineRule="exact"/>
        <w:jc w:val="center"/>
        <w:rPr>
          <w:rFonts w:cs="Courier New"/>
          <w:sz w:val="36"/>
          <w:szCs w:val="36"/>
        </w:rPr>
      </w:pPr>
      <w:r w:rsidRPr="00407DDC">
        <w:rPr>
          <w:rFonts w:cs="Courier New"/>
          <w:sz w:val="36"/>
          <w:szCs w:val="36"/>
          <w:u w:val="single"/>
        </w:rPr>
        <w:t xml:space="preserve">            </w:t>
      </w:r>
      <w:r w:rsidRPr="00407DDC">
        <w:rPr>
          <w:rFonts w:cs="Courier New" w:hint="eastAsia"/>
          <w:sz w:val="36"/>
          <w:szCs w:val="36"/>
        </w:rPr>
        <w:t>（项目名称）设计招标</w:t>
      </w:r>
    </w:p>
    <w:p w14:paraId="1863422B" w14:textId="77777777" w:rsidR="00E472F5" w:rsidRPr="00407DDC" w:rsidRDefault="00E472F5">
      <w:pPr>
        <w:snapToGrid w:val="0"/>
        <w:spacing w:before="240" w:after="240" w:line="400" w:lineRule="exact"/>
        <w:jc w:val="center"/>
        <w:rPr>
          <w:rFonts w:cs="Courier New"/>
          <w:b/>
          <w:sz w:val="32"/>
          <w:szCs w:val="21"/>
        </w:rPr>
      </w:pPr>
    </w:p>
    <w:p w14:paraId="32EE2C36" w14:textId="77777777" w:rsidR="00E472F5" w:rsidRPr="00407DDC" w:rsidRDefault="00E472F5">
      <w:pPr>
        <w:snapToGrid w:val="0"/>
        <w:spacing w:before="240" w:after="240" w:line="400" w:lineRule="exact"/>
        <w:jc w:val="center"/>
        <w:rPr>
          <w:rFonts w:cs="Courier New"/>
          <w:b/>
          <w:sz w:val="32"/>
          <w:szCs w:val="21"/>
        </w:rPr>
      </w:pPr>
    </w:p>
    <w:p w14:paraId="7622DD1E" w14:textId="77777777" w:rsidR="00E472F5" w:rsidRPr="00407DDC" w:rsidRDefault="00E472F5">
      <w:pPr>
        <w:snapToGrid w:val="0"/>
        <w:spacing w:before="240" w:after="240" w:line="360" w:lineRule="auto"/>
        <w:rPr>
          <w:rFonts w:cs="Courier New"/>
          <w:sz w:val="44"/>
          <w:szCs w:val="21"/>
        </w:rPr>
      </w:pPr>
    </w:p>
    <w:p w14:paraId="3289CF5F" w14:textId="77777777" w:rsidR="00E472F5" w:rsidRPr="00407DDC" w:rsidRDefault="00000000">
      <w:pPr>
        <w:snapToGrid w:val="0"/>
        <w:spacing w:line="360" w:lineRule="auto"/>
        <w:jc w:val="center"/>
        <w:rPr>
          <w:rFonts w:cs="Courier New"/>
          <w:sz w:val="72"/>
          <w:szCs w:val="72"/>
        </w:rPr>
      </w:pPr>
      <w:r w:rsidRPr="00407DDC">
        <w:rPr>
          <w:rFonts w:cs="Courier New" w:hint="eastAsia"/>
          <w:sz w:val="72"/>
          <w:szCs w:val="72"/>
        </w:rPr>
        <w:t>投标文件</w:t>
      </w:r>
      <w:r w:rsidRPr="00407DDC">
        <w:rPr>
          <w:rFonts w:cs="Courier New"/>
          <w:sz w:val="72"/>
          <w:szCs w:val="72"/>
        </w:rPr>
        <w:t xml:space="preserve"> </w:t>
      </w:r>
    </w:p>
    <w:p w14:paraId="6BE53292" w14:textId="77777777" w:rsidR="00E472F5" w:rsidRPr="00407DDC" w:rsidRDefault="00E472F5">
      <w:pPr>
        <w:snapToGrid w:val="0"/>
        <w:spacing w:line="400" w:lineRule="exact"/>
        <w:jc w:val="center"/>
        <w:rPr>
          <w:rFonts w:cs="Courier New"/>
          <w:sz w:val="44"/>
          <w:szCs w:val="21"/>
        </w:rPr>
      </w:pPr>
    </w:p>
    <w:p w14:paraId="52D1FAAE" w14:textId="77777777" w:rsidR="00E472F5" w:rsidRPr="00407DDC" w:rsidRDefault="00E472F5">
      <w:pPr>
        <w:snapToGrid w:val="0"/>
        <w:spacing w:line="400" w:lineRule="exact"/>
        <w:jc w:val="center"/>
        <w:rPr>
          <w:rFonts w:cs="Courier New"/>
          <w:sz w:val="44"/>
          <w:szCs w:val="21"/>
        </w:rPr>
      </w:pPr>
    </w:p>
    <w:p w14:paraId="5C8AD7ED" w14:textId="77777777" w:rsidR="00E472F5" w:rsidRPr="00407DDC" w:rsidRDefault="00E472F5">
      <w:pPr>
        <w:snapToGrid w:val="0"/>
        <w:spacing w:line="400" w:lineRule="exact"/>
        <w:jc w:val="center"/>
        <w:rPr>
          <w:rFonts w:cs="Courier New"/>
          <w:sz w:val="44"/>
          <w:szCs w:val="21"/>
        </w:rPr>
      </w:pPr>
    </w:p>
    <w:p w14:paraId="558A7C75" w14:textId="77777777" w:rsidR="00E472F5" w:rsidRPr="00407DDC" w:rsidRDefault="00E472F5">
      <w:pPr>
        <w:snapToGrid w:val="0"/>
        <w:spacing w:line="400" w:lineRule="exact"/>
        <w:rPr>
          <w:rFonts w:cs="Courier New"/>
          <w:sz w:val="72"/>
          <w:szCs w:val="21"/>
        </w:rPr>
      </w:pPr>
    </w:p>
    <w:p w14:paraId="3CD57AC8" w14:textId="77777777" w:rsidR="00E472F5" w:rsidRPr="00407DDC" w:rsidRDefault="00000000">
      <w:pPr>
        <w:snapToGrid w:val="0"/>
        <w:spacing w:before="120" w:after="120" w:line="400" w:lineRule="exact"/>
        <w:ind w:firstLineChars="200" w:firstLine="560"/>
        <w:rPr>
          <w:rFonts w:cs="Courier New"/>
          <w:sz w:val="28"/>
          <w:szCs w:val="28"/>
          <w:u w:val="single"/>
        </w:rPr>
      </w:pPr>
      <w:r w:rsidRPr="00407DDC">
        <w:rPr>
          <w:rFonts w:cs="Courier New" w:hint="eastAsia"/>
          <w:sz w:val="28"/>
          <w:szCs w:val="21"/>
        </w:rPr>
        <w:t>投</w:t>
      </w:r>
      <w:r w:rsidRPr="00407DDC">
        <w:rPr>
          <w:rFonts w:cs="Courier New"/>
          <w:sz w:val="28"/>
          <w:szCs w:val="21"/>
        </w:rPr>
        <w:t xml:space="preserve">  </w:t>
      </w:r>
      <w:r w:rsidRPr="00407DDC">
        <w:rPr>
          <w:rFonts w:cs="Courier New" w:hint="eastAsia"/>
          <w:sz w:val="28"/>
          <w:szCs w:val="21"/>
        </w:rPr>
        <w:t>标</w:t>
      </w:r>
      <w:r w:rsidRPr="00407DDC">
        <w:rPr>
          <w:rFonts w:cs="Courier New"/>
          <w:sz w:val="28"/>
          <w:szCs w:val="21"/>
        </w:rPr>
        <w:t xml:space="preserve">  </w:t>
      </w:r>
      <w:r w:rsidRPr="00407DDC">
        <w:rPr>
          <w:rFonts w:cs="Courier New" w:hint="eastAsia"/>
          <w:sz w:val="28"/>
          <w:szCs w:val="21"/>
        </w:rPr>
        <w:t>文</w:t>
      </w:r>
      <w:r w:rsidRPr="00407DDC">
        <w:rPr>
          <w:rFonts w:cs="Courier New"/>
          <w:sz w:val="28"/>
          <w:szCs w:val="21"/>
        </w:rPr>
        <w:t xml:space="preserve">  </w:t>
      </w:r>
      <w:r w:rsidRPr="00407DDC">
        <w:rPr>
          <w:rFonts w:cs="Courier New" w:hint="eastAsia"/>
          <w:sz w:val="28"/>
          <w:szCs w:val="21"/>
        </w:rPr>
        <w:t>件</w:t>
      </w:r>
      <w:r w:rsidRPr="00407DDC">
        <w:rPr>
          <w:rFonts w:cs="Courier New"/>
          <w:sz w:val="28"/>
          <w:szCs w:val="21"/>
        </w:rPr>
        <w:t xml:space="preserve">  </w:t>
      </w:r>
      <w:r w:rsidRPr="00407DDC">
        <w:rPr>
          <w:rFonts w:cs="Courier New" w:hint="eastAsia"/>
          <w:sz w:val="28"/>
          <w:szCs w:val="21"/>
        </w:rPr>
        <w:t>内</w:t>
      </w:r>
      <w:r w:rsidRPr="00407DDC">
        <w:rPr>
          <w:rFonts w:cs="Courier New"/>
          <w:sz w:val="28"/>
          <w:szCs w:val="21"/>
        </w:rPr>
        <w:t xml:space="preserve">  </w:t>
      </w:r>
      <w:r w:rsidRPr="00407DDC">
        <w:rPr>
          <w:rFonts w:cs="Courier New" w:hint="eastAsia"/>
          <w:sz w:val="28"/>
          <w:szCs w:val="21"/>
        </w:rPr>
        <w:t>容：</w:t>
      </w:r>
      <w:r w:rsidRPr="00407DDC">
        <w:rPr>
          <w:rFonts w:cs="Courier New" w:hint="eastAsia"/>
          <w:sz w:val="28"/>
          <w:szCs w:val="21"/>
          <w:u w:val="single"/>
        </w:rPr>
        <w:t xml:space="preserve">　</w:t>
      </w:r>
      <w:r w:rsidRPr="00407DDC">
        <w:rPr>
          <w:rFonts w:cs="Courier New"/>
          <w:sz w:val="28"/>
          <w:szCs w:val="21"/>
          <w:u w:val="single"/>
        </w:rPr>
        <w:t xml:space="preserve">       </w:t>
      </w:r>
      <w:r w:rsidRPr="00407DDC">
        <w:rPr>
          <w:rFonts w:cs="Courier New" w:hint="eastAsia"/>
          <w:sz w:val="28"/>
          <w:szCs w:val="28"/>
          <w:u w:val="single"/>
        </w:rPr>
        <w:t>商务标</w:t>
      </w:r>
      <w:r w:rsidRPr="00407DDC">
        <w:rPr>
          <w:rFonts w:cs="Courier New"/>
          <w:sz w:val="28"/>
          <w:szCs w:val="28"/>
          <w:u w:val="single"/>
        </w:rPr>
        <w:t xml:space="preserve">           </w:t>
      </w:r>
    </w:p>
    <w:p w14:paraId="64D4222C" w14:textId="77777777" w:rsidR="00E472F5" w:rsidRPr="00407DDC" w:rsidRDefault="00000000">
      <w:pPr>
        <w:snapToGrid w:val="0"/>
        <w:spacing w:before="120" w:after="120" w:line="400" w:lineRule="exact"/>
        <w:ind w:firstLineChars="200" w:firstLine="560"/>
        <w:jc w:val="left"/>
        <w:rPr>
          <w:rFonts w:cs="Courier New"/>
          <w:sz w:val="28"/>
          <w:szCs w:val="28"/>
        </w:rPr>
      </w:pPr>
      <w:r w:rsidRPr="00407DDC">
        <w:rPr>
          <w:rFonts w:cs="Courier New" w:hint="eastAsia"/>
          <w:sz w:val="28"/>
          <w:szCs w:val="28"/>
        </w:rPr>
        <w:t>投</w:t>
      </w:r>
      <w:r w:rsidRPr="00407DDC">
        <w:rPr>
          <w:rFonts w:cs="Courier New"/>
          <w:sz w:val="28"/>
          <w:szCs w:val="28"/>
        </w:rPr>
        <w:t xml:space="preserve">        </w:t>
      </w:r>
      <w:r w:rsidRPr="00407DDC">
        <w:rPr>
          <w:rFonts w:cs="Courier New" w:hint="eastAsia"/>
          <w:sz w:val="28"/>
          <w:szCs w:val="28"/>
        </w:rPr>
        <w:t>标</w:t>
      </w:r>
      <w:r w:rsidRPr="00407DDC">
        <w:rPr>
          <w:rFonts w:cs="Courier New"/>
          <w:sz w:val="28"/>
          <w:szCs w:val="28"/>
        </w:rPr>
        <w:t xml:space="preserve">        </w:t>
      </w:r>
      <w:r w:rsidRPr="00407DDC">
        <w:rPr>
          <w:rFonts w:cs="Courier New" w:hint="eastAsia"/>
          <w:sz w:val="28"/>
          <w:szCs w:val="28"/>
        </w:rPr>
        <w:t>人</w:t>
      </w:r>
      <w:r w:rsidRPr="00407DDC">
        <w:rPr>
          <w:rFonts w:cs="Courier New"/>
          <w:sz w:val="28"/>
          <w:szCs w:val="28"/>
        </w:rPr>
        <w:t>:</w:t>
      </w:r>
      <w:r w:rsidRPr="00407DDC">
        <w:rPr>
          <w:rFonts w:cs="Courier New"/>
          <w:sz w:val="28"/>
          <w:szCs w:val="28"/>
          <w:u w:val="single"/>
        </w:rPr>
        <w:t xml:space="preserve">       </w:t>
      </w:r>
      <w:r w:rsidRPr="00407DDC">
        <w:rPr>
          <w:rFonts w:cs="Courier New" w:hint="eastAsia"/>
          <w:sz w:val="28"/>
          <w:szCs w:val="28"/>
          <w:u w:val="single"/>
        </w:rPr>
        <w:t>（盖单位章）</w:t>
      </w:r>
      <w:r w:rsidRPr="00407DDC">
        <w:rPr>
          <w:rFonts w:cs="Courier New"/>
          <w:sz w:val="28"/>
          <w:szCs w:val="28"/>
          <w:u w:val="single"/>
        </w:rPr>
        <w:t xml:space="preserve">        </w:t>
      </w:r>
    </w:p>
    <w:p w14:paraId="392FD1D2" w14:textId="77777777" w:rsidR="00E472F5" w:rsidRPr="00407DDC" w:rsidRDefault="00000000">
      <w:pPr>
        <w:snapToGrid w:val="0"/>
        <w:spacing w:before="120" w:after="120" w:line="400" w:lineRule="exact"/>
        <w:ind w:firstLineChars="200" w:firstLine="560"/>
        <w:rPr>
          <w:rFonts w:cs="Courier New"/>
          <w:sz w:val="28"/>
          <w:szCs w:val="28"/>
          <w:u w:val="single"/>
        </w:rPr>
      </w:pPr>
      <w:r w:rsidRPr="00407DDC">
        <w:rPr>
          <w:rFonts w:cs="Courier New" w:hint="eastAsia"/>
          <w:sz w:val="28"/>
          <w:szCs w:val="28"/>
        </w:rPr>
        <w:t>法定代表人或委托代理人：</w:t>
      </w:r>
      <w:r w:rsidRPr="00407DDC">
        <w:rPr>
          <w:rFonts w:cs="Courier New"/>
          <w:sz w:val="28"/>
          <w:szCs w:val="28"/>
          <w:u w:val="single"/>
        </w:rPr>
        <w:t xml:space="preserve">     </w:t>
      </w:r>
      <w:r w:rsidRPr="00407DDC">
        <w:rPr>
          <w:rFonts w:cs="Courier New" w:hint="eastAsia"/>
          <w:sz w:val="28"/>
          <w:szCs w:val="28"/>
          <w:u w:val="single"/>
        </w:rPr>
        <w:t>（签字或盖章）</w:t>
      </w:r>
      <w:r w:rsidRPr="00407DDC">
        <w:rPr>
          <w:rFonts w:cs="Courier New"/>
          <w:sz w:val="28"/>
          <w:szCs w:val="28"/>
          <w:u w:val="single"/>
        </w:rPr>
        <w:t xml:space="preserve">       </w:t>
      </w:r>
    </w:p>
    <w:p w14:paraId="7A9124FA" w14:textId="77777777" w:rsidR="00E472F5" w:rsidRPr="00407DDC" w:rsidRDefault="00000000">
      <w:pPr>
        <w:snapToGrid w:val="0"/>
        <w:spacing w:before="120" w:after="120" w:line="400" w:lineRule="exact"/>
        <w:ind w:left="540"/>
        <w:rPr>
          <w:sz w:val="28"/>
          <w:szCs w:val="28"/>
        </w:rPr>
      </w:pPr>
      <w:r w:rsidRPr="00407DDC">
        <w:rPr>
          <w:rFonts w:hint="eastAsia"/>
          <w:sz w:val="28"/>
          <w:szCs w:val="28"/>
        </w:rPr>
        <w:t>日</w:t>
      </w:r>
      <w:r w:rsidRPr="00407DDC">
        <w:rPr>
          <w:sz w:val="28"/>
          <w:szCs w:val="28"/>
        </w:rPr>
        <w:t xml:space="preserve">                  </w:t>
      </w:r>
      <w:r w:rsidRPr="00407DDC">
        <w:rPr>
          <w:rFonts w:hint="eastAsia"/>
          <w:sz w:val="28"/>
          <w:szCs w:val="28"/>
        </w:rPr>
        <w:t>期：</w:t>
      </w:r>
      <w:r w:rsidRPr="00407DDC">
        <w:rPr>
          <w:sz w:val="28"/>
          <w:szCs w:val="28"/>
          <w:u w:val="single"/>
        </w:rPr>
        <w:t xml:space="preserve">           </w:t>
      </w:r>
      <w:r w:rsidRPr="00407DDC">
        <w:rPr>
          <w:rFonts w:hint="eastAsia"/>
          <w:sz w:val="28"/>
          <w:szCs w:val="28"/>
        </w:rPr>
        <w:t>年</w:t>
      </w:r>
      <w:r w:rsidRPr="00407DDC">
        <w:rPr>
          <w:sz w:val="28"/>
          <w:szCs w:val="28"/>
          <w:u w:val="single"/>
        </w:rPr>
        <w:t xml:space="preserve">     </w:t>
      </w:r>
      <w:r w:rsidRPr="00407DDC">
        <w:rPr>
          <w:rFonts w:hint="eastAsia"/>
          <w:sz w:val="28"/>
          <w:szCs w:val="28"/>
        </w:rPr>
        <w:t>月</w:t>
      </w:r>
      <w:r w:rsidRPr="00407DDC">
        <w:rPr>
          <w:sz w:val="28"/>
          <w:szCs w:val="28"/>
          <w:u w:val="single"/>
        </w:rPr>
        <w:t xml:space="preserve">     </w:t>
      </w:r>
      <w:r w:rsidRPr="00407DDC">
        <w:rPr>
          <w:rFonts w:hint="eastAsia"/>
          <w:sz w:val="28"/>
          <w:szCs w:val="28"/>
        </w:rPr>
        <w:t>日</w:t>
      </w:r>
    </w:p>
    <w:p w14:paraId="2D4473CC" w14:textId="77777777" w:rsidR="00E472F5" w:rsidRPr="00407DDC" w:rsidRDefault="00E472F5">
      <w:pPr>
        <w:snapToGrid w:val="0"/>
        <w:spacing w:line="400" w:lineRule="exact"/>
        <w:rPr>
          <w:sz w:val="24"/>
        </w:rPr>
      </w:pPr>
    </w:p>
    <w:p w14:paraId="361B1F05" w14:textId="77777777" w:rsidR="00E472F5" w:rsidRPr="00407DDC" w:rsidRDefault="00E472F5">
      <w:pPr>
        <w:snapToGrid w:val="0"/>
        <w:spacing w:line="400" w:lineRule="exact"/>
        <w:rPr>
          <w:sz w:val="24"/>
        </w:rPr>
      </w:pPr>
    </w:p>
    <w:p w14:paraId="4981C859" w14:textId="77777777" w:rsidR="00E472F5" w:rsidRPr="00407DDC" w:rsidRDefault="00E472F5">
      <w:pPr>
        <w:snapToGrid w:val="0"/>
        <w:spacing w:line="400" w:lineRule="exact"/>
        <w:rPr>
          <w:sz w:val="24"/>
        </w:rPr>
      </w:pPr>
    </w:p>
    <w:p w14:paraId="12EFEDC1" w14:textId="77777777" w:rsidR="00E472F5" w:rsidRPr="00407DDC" w:rsidRDefault="00E472F5">
      <w:pPr>
        <w:snapToGrid w:val="0"/>
        <w:spacing w:line="400" w:lineRule="exact"/>
        <w:rPr>
          <w:sz w:val="24"/>
        </w:rPr>
      </w:pPr>
    </w:p>
    <w:p w14:paraId="1980BC6A" w14:textId="77777777" w:rsidR="00E472F5" w:rsidRPr="00407DDC" w:rsidRDefault="00E472F5">
      <w:pPr>
        <w:snapToGrid w:val="0"/>
        <w:spacing w:line="400" w:lineRule="exact"/>
        <w:rPr>
          <w:sz w:val="24"/>
        </w:rPr>
      </w:pPr>
    </w:p>
    <w:p w14:paraId="7AC8E3EE" w14:textId="77777777" w:rsidR="00E472F5" w:rsidRPr="00407DDC" w:rsidRDefault="00E472F5">
      <w:pPr>
        <w:snapToGrid w:val="0"/>
        <w:spacing w:line="400" w:lineRule="exact"/>
        <w:rPr>
          <w:sz w:val="24"/>
        </w:rPr>
      </w:pPr>
    </w:p>
    <w:p w14:paraId="07DD0EDC" w14:textId="77777777" w:rsidR="00E472F5" w:rsidRPr="00407DDC" w:rsidRDefault="00E472F5">
      <w:pPr>
        <w:snapToGrid w:val="0"/>
        <w:spacing w:line="400" w:lineRule="exact"/>
        <w:rPr>
          <w:sz w:val="24"/>
        </w:rPr>
      </w:pPr>
    </w:p>
    <w:p w14:paraId="468FC8E4" w14:textId="77777777" w:rsidR="00E472F5" w:rsidRPr="00407DDC" w:rsidRDefault="00E472F5">
      <w:pPr>
        <w:snapToGrid w:val="0"/>
        <w:spacing w:line="400" w:lineRule="exact"/>
        <w:rPr>
          <w:sz w:val="24"/>
        </w:rPr>
      </w:pPr>
    </w:p>
    <w:p w14:paraId="151AAACC" w14:textId="77777777" w:rsidR="00E472F5" w:rsidRPr="00407DDC" w:rsidRDefault="00E472F5">
      <w:pPr>
        <w:snapToGrid w:val="0"/>
        <w:spacing w:line="400" w:lineRule="exact"/>
        <w:rPr>
          <w:sz w:val="24"/>
        </w:rPr>
      </w:pPr>
    </w:p>
    <w:p w14:paraId="3B171107" w14:textId="77777777" w:rsidR="00E472F5" w:rsidRPr="00407DDC" w:rsidRDefault="00E472F5">
      <w:pPr>
        <w:snapToGrid w:val="0"/>
        <w:spacing w:line="400" w:lineRule="exact"/>
        <w:rPr>
          <w:sz w:val="24"/>
        </w:rPr>
      </w:pPr>
    </w:p>
    <w:p w14:paraId="7EF506DE" w14:textId="77777777" w:rsidR="00E472F5" w:rsidRPr="00407DDC" w:rsidRDefault="00000000">
      <w:pPr>
        <w:tabs>
          <w:tab w:val="left" w:pos="1000"/>
        </w:tabs>
        <w:snapToGrid w:val="0"/>
        <w:spacing w:line="400" w:lineRule="exact"/>
        <w:jc w:val="center"/>
        <w:rPr>
          <w:b/>
          <w:sz w:val="36"/>
          <w:szCs w:val="36"/>
        </w:rPr>
      </w:pPr>
      <w:r w:rsidRPr="00407DDC">
        <w:rPr>
          <w:b/>
          <w:sz w:val="36"/>
          <w:szCs w:val="36"/>
        </w:rPr>
        <w:t xml:space="preserve"> </w:t>
      </w:r>
      <w:r w:rsidRPr="00407DDC">
        <w:rPr>
          <w:rFonts w:hint="eastAsia"/>
          <w:b/>
          <w:sz w:val="36"/>
          <w:szCs w:val="36"/>
        </w:rPr>
        <w:t>目</w:t>
      </w:r>
      <w:r w:rsidRPr="00407DDC">
        <w:rPr>
          <w:b/>
          <w:sz w:val="36"/>
          <w:szCs w:val="36"/>
        </w:rPr>
        <w:t xml:space="preserve">    </w:t>
      </w:r>
      <w:r w:rsidRPr="00407DDC">
        <w:rPr>
          <w:rFonts w:hint="eastAsia"/>
          <w:b/>
          <w:sz w:val="36"/>
          <w:szCs w:val="36"/>
        </w:rPr>
        <w:t>录</w:t>
      </w:r>
    </w:p>
    <w:p w14:paraId="19155DE0" w14:textId="77777777" w:rsidR="00E472F5" w:rsidRPr="00407DDC" w:rsidRDefault="00E472F5">
      <w:pPr>
        <w:tabs>
          <w:tab w:val="left" w:pos="1000"/>
        </w:tabs>
        <w:snapToGrid w:val="0"/>
        <w:spacing w:line="400" w:lineRule="exact"/>
        <w:jc w:val="center"/>
        <w:rPr>
          <w:sz w:val="32"/>
          <w:szCs w:val="32"/>
        </w:rPr>
      </w:pPr>
    </w:p>
    <w:p w14:paraId="63BF0B27" w14:textId="77777777" w:rsidR="00E472F5" w:rsidRPr="00407DDC" w:rsidRDefault="00000000">
      <w:pPr>
        <w:numPr>
          <w:ilvl w:val="0"/>
          <w:numId w:val="8"/>
        </w:numPr>
        <w:tabs>
          <w:tab w:val="left" w:pos="480"/>
        </w:tabs>
        <w:snapToGrid w:val="0"/>
        <w:spacing w:line="400" w:lineRule="exact"/>
        <w:rPr>
          <w:sz w:val="28"/>
          <w:szCs w:val="28"/>
        </w:rPr>
      </w:pPr>
      <w:r w:rsidRPr="00407DDC">
        <w:rPr>
          <w:rFonts w:hint="eastAsia"/>
          <w:sz w:val="28"/>
          <w:szCs w:val="28"/>
        </w:rPr>
        <w:t>投</w:t>
      </w:r>
      <w:r w:rsidRPr="00407DDC">
        <w:rPr>
          <w:sz w:val="28"/>
          <w:szCs w:val="28"/>
        </w:rPr>
        <w:t xml:space="preserve"> </w:t>
      </w:r>
      <w:r w:rsidRPr="00407DDC">
        <w:rPr>
          <w:rFonts w:hint="eastAsia"/>
          <w:sz w:val="28"/>
          <w:szCs w:val="28"/>
        </w:rPr>
        <w:t>标</w:t>
      </w:r>
      <w:r w:rsidRPr="00407DDC">
        <w:rPr>
          <w:sz w:val="28"/>
          <w:szCs w:val="28"/>
        </w:rPr>
        <w:t xml:space="preserve"> </w:t>
      </w:r>
      <w:r w:rsidRPr="00407DDC">
        <w:rPr>
          <w:rFonts w:hint="eastAsia"/>
          <w:sz w:val="28"/>
          <w:szCs w:val="28"/>
        </w:rPr>
        <w:t>函</w:t>
      </w:r>
    </w:p>
    <w:p w14:paraId="331BBA86" w14:textId="77777777" w:rsidR="00E472F5" w:rsidRPr="00407DDC" w:rsidRDefault="00000000">
      <w:pPr>
        <w:numPr>
          <w:ilvl w:val="0"/>
          <w:numId w:val="8"/>
        </w:numPr>
        <w:tabs>
          <w:tab w:val="left" w:pos="480"/>
        </w:tabs>
        <w:snapToGrid w:val="0"/>
        <w:spacing w:line="400" w:lineRule="exact"/>
        <w:rPr>
          <w:sz w:val="28"/>
          <w:szCs w:val="28"/>
        </w:rPr>
      </w:pPr>
      <w:r w:rsidRPr="00407DDC">
        <w:rPr>
          <w:rFonts w:hint="eastAsia"/>
          <w:sz w:val="28"/>
          <w:szCs w:val="28"/>
        </w:rPr>
        <w:t>投标报价分项表</w:t>
      </w:r>
    </w:p>
    <w:p w14:paraId="49CF7AF9" w14:textId="77777777" w:rsidR="00E472F5" w:rsidRPr="00407DDC" w:rsidRDefault="00E472F5">
      <w:pPr>
        <w:snapToGrid w:val="0"/>
        <w:spacing w:line="400" w:lineRule="exact"/>
        <w:jc w:val="center"/>
        <w:rPr>
          <w:sz w:val="24"/>
        </w:rPr>
      </w:pPr>
    </w:p>
    <w:p w14:paraId="37AD898F" w14:textId="77777777" w:rsidR="00E472F5" w:rsidRPr="00407DDC" w:rsidRDefault="00E472F5">
      <w:pPr>
        <w:snapToGrid w:val="0"/>
        <w:spacing w:line="400" w:lineRule="exact"/>
        <w:jc w:val="center"/>
        <w:rPr>
          <w:sz w:val="24"/>
        </w:rPr>
      </w:pPr>
    </w:p>
    <w:p w14:paraId="17830A65" w14:textId="77777777" w:rsidR="00E472F5" w:rsidRPr="00407DDC" w:rsidRDefault="00E472F5">
      <w:pPr>
        <w:snapToGrid w:val="0"/>
        <w:spacing w:line="400" w:lineRule="exact"/>
        <w:jc w:val="center"/>
        <w:rPr>
          <w:sz w:val="24"/>
        </w:rPr>
      </w:pPr>
    </w:p>
    <w:p w14:paraId="19327732" w14:textId="77777777" w:rsidR="00E472F5" w:rsidRPr="00407DDC" w:rsidRDefault="00E472F5">
      <w:pPr>
        <w:snapToGrid w:val="0"/>
        <w:spacing w:line="400" w:lineRule="exact"/>
        <w:jc w:val="center"/>
        <w:rPr>
          <w:sz w:val="24"/>
        </w:rPr>
      </w:pPr>
    </w:p>
    <w:p w14:paraId="40137CF9" w14:textId="77777777" w:rsidR="00E472F5" w:rsidRPr="00407DDC" w:rsidRDefault="00E472F5">
      <w:pPr>
        <w:snapToGrid w:val="0"/>
        <w:spacing w:line="400" w:lineRule="exact"/>
        <w:jc w:val="center"/>
        <w:rPr>
          <w:sz w:val="24"/>
        </w:rPr>
      </w:pPr>
    </w:p>
    <w:p w14:paraId="46AE450F" w14:textId="77777777" w:rsidR="00E472F5" w:rsidRPr="00407DDC" w:rsidRDefault="00E472F5">
      <w:pPr>
        <w:snapToGrid w:val="0"/>
        <w:spacing w:line="400" w:lineRule="exact"/>
        <w:jc w:val="center"/>
        <w:rPr>
          <w:sz w:val="24"/>
        </w:rPr>
      </w:pPr>
    </w:p>
    <w:p w14:paraId="269C19CE" w14:textId="77777777" w:rsidR="00E472F5" w:rsidRPr="00407DDC" w:rsidRDefault="00E472F5">
      <w:pPr>
        <w:snapToGrid w:val="0"/>
        <w:spacing w:line="400" w:lineRule="exact"/>
        <w:jc w:val="center"/>
        <w:rPr>
          <w:sz w:val="24"/>
        </w:rPr>
      </w:pPr>
    </w:p>
    <w:p w14:paraId="4D96C701" w14:textId="77777777" w:rsidR="00E472F5" w:rsidRPr="00407DDC" w:rsidRDefault="00E472F5">
      <w:pPr>
        <w:snapToGrid w:val="0"/>
        <w:spacing w:line="400" w:lineRule="exact"/>
        <w:jc w:val="center"/>
        <w:rPr>
          <w:sz w:val="24"/>
        </w:rPr>
      </w:pPr>
    </w:p>
    <w:p w14:paraId="2C5D6308" w14:textId="77777777" w:rsidR="00E472F5" w:rsidRPr="00407DDC" w:rsidRDefault="00E472F5">
      <w:pPr>
        <w:snapToGrid w:val="0"/>
        <w:spacing w:line="400" w:lineRule="exact"/>
        <w:jc w:val="center"/>
        <w:rPr>
          <w:sz w:val="24"/>
        </w:rPr>
      </w:pPr>
    </w:p>
    <w:p w14:paraId="15ACF271" w14:textId="77777777" w:rsidR="00E472F5" w:rsidRPr="00407DDC" w:rsidRDefault="00E472F5">
      <w:pPr>
        <w:snapToGrid w:val="0"/>
        <w:spacing w:line="400" w:lineRule="exact"/>
        <w:jc w:val="center"/>
        <w:rPr>
          <w:sz w:val="24"/>
        </w:rPr>
      </w:pPr>
    </w:p>
    <w:p w14:paraId="26DD85EF" w14:textId="77777777" w:rsidR="00E472F5" w:rsidRPr="00407DDC" w:rsidRDefault="00E472F5">
      <w:pPr>
        <w:snapToGrid w:val="0"/>
        <w:spacing w:line="400" w:lineRule="exact"/>
        <w:jc w:val="center"/>
        <w:rPr>
          <w:sz w:val="24"/>
        </w:rPr>
      </w:pPr>
    </w:p>
    <w:p w14:paraId="1B67F419" w14:textId="77777777" w:rsidR="00E472F5" w:rsidRPr="00407DDC" w:rsidRDefault="00E472F5">
      <w:pPr>
        <w:snapToGrid w:val="0"/>
        <w:spacing w:line="400" w:lineRule="exact"/>
        <w:jc w:val="center"/>
        <w:rPr>
          <w:sz w:val="24"/>
        </w:rPr>
      </w:pPr>
    </w:p>
    <w:p w14:paraId="7E0C277D" w14:textId="77777777" w:rsidR="00E472F5" w:rsidRPr="00407DDC" w:rsidRDefault="00E472F5">
      <w:pPr>
        <w:snapToGrid w:val="0"/>
        <w:spacing w:line="400" w:lineRule="exact"/>
        <w:jc w:val="center"/>
        <w:rPr>
          <w:sz w:val="24"/>
        </w:rPr>
      </w:pPr>
    </w:p>
    <w:p w14:paraId="3353E065" w14:textId="77777777" w:rsidR="00E472F5" w:rsidRPr="00407DDC" w:rsidRDefault="00E472F5">
      <w:pPr>
        <w:snapToGrid w:val="0"/>
        <w:spacing w:line="400" w:lineRule="exact"/>
        <w:jc w:val="center"/>
        <w:rPr>
          <w:sz w:val="24"/>
        </w:rPr>
      </w:pPr>
    </w:p>
    <w:p w14:paraId="33D45171" w14:textId="77777777" w:rsidR="00E472F5" w:rsidRPr="00407DDC" w:rsidRDefault="00E472F5">
      <w:pPr>
        <w:snapToGrid w:val="0"/>
        <w:spacing w:line="400" w:lineRule="exact"/>
        <w:jc w:val="center"/>
        <w:rPr>
          <w:sz w:val="24"/>
        </w:rPr>
      </w:pPr>
    </w:p>
    <w:p w14:paraId="73453237" w14:textId="77777777" w:rsidR="00E472F5" w:rsidRPr="00407DDC" w:rsidRDefault="00E472F5">
      <w:pPr>
        <w:snapToGrid w:val="0"/>
        <w:spacing w:line="400" w:lineRule="exact"/>
        <w:jc w:val="center"/>
        <w:rPr>
          <w:sz w:val="24"/>
        </w:rPr>
      </w:pPr>
    </w:p>
    <w:p w14:paraId="40A463D6" w14:textId="77777777" w:rsidR="00E472F5" w:rsidRPr="00407DDC" w:rsidRDefault="00E472F5">
      <w:pPr>
        <w:snapToGrid w:val="0"/>
        <w:spacing w:line="400" w:lineRule="exact"/>
        <w:jc w:val="center"/>
        <w:rPr>
          <w:sz w:val="24"/>
        </w:rPr>
      </w:pPr>
    </w:p>
    <w:p w14:paraId="7D96EC52" w14:textId="77777777" w:rsidR="00E472F5" w:rsidRPr="00407DDC" w:rsidRDefault="00E472F5">
      <w:pPr>
        <w:snapToGrid w:val="0"/>
        <w:spacing w:line="400" w:lineRule="exact"/>
        <w:jc w:val="center"/>
        <w:rPr>
          <w:sz w:val="24"/>
        </w:rPr>
      </w:pPr>
    </w:p>
    <w:p w14:paraId="21F4EEFE" w14:textId="77777777" w:rsidR="00E472F5" w:rsidRPr="00407DDC" w:rsidRDefault="00E472F5">
      <w:pPr>
        <w:snapToGrid w:val="0"/>
        <w:spacing w:line="400" w:lineRule="exact"/>
        <w:jc w:val="center"/>
        <w:rPr>
          <w:sz w:val="24"/>
        </w:rPr>
      </w:pPr>
    </w:p>
    <w:p w14:paraId="4C813AA6" w14:textId="77777777" w:rsidR="00E472F5" w:rsidRPr="00407DDC" w:rsidRDefault="00E472F5">
      <w:pPr>
        <w:snapToGrid w:val="0"/>
        <w:spacing w:line="400" w:lineRule="exact"/>
        <w:jc w:val="center"/>
        <w:rPr>
          <w:sz w:val="24"/>
        </w:rPr>
      </w:pPr>
    </w:p>
    <w:p w14:paraId="14B3CADF" w14:textId="77777777" w:rsidR="00E472F5" w:rsidRPr="00407DDC" w:rsidRDefault="00E472F5">
      <w:pPr>
        <w:snapToGrid w:val="0"/>
        <w:spacing w:line="400" w:lineRule="exact"/>
        <w:jc w:val="center"/>
        <w:rPr>
          <w:sz w:val="24"/>
        </w:rPr>
      </w:pPr>
    </w:p>
    <w:p w14:paraId="507A9B50" w14:textId="77777777" w:rsidR="00E472F5" w:rsidRPr="00407DDC" w:rsidRDefault="00E472F5">
      <w:pPr>
        <w:snapToGrid w:val="0"/>
        <w:spacing w:line="400" w:lineRule="exact"/>
        <w:jc w:val="center"/>
        <w:rPr>
          <w:sz w:val="24"/>
        </w:rPr>
      </w:pPr>
    </w:p>
    <w:p w14:paraId="0AA51EC9" w14:textId="77777777" w:rsidR="00E472F5" w:rsidRPr="00407DDC" w:rsidRDefault="00E472F5">
      <w:pPr>
        <w:snapToGrid w:val="0"/>
        <w:spacing w:line="400" w:lineRule="exact"/>
        <w:jc w:val="center"/>
        <w:rPr>
          <w:sz w:val="24"/>
        </w:rPr>
      </w:pPr>
    </w:p>
    <w:p w14:paraId="7B9ACCDF" w14:textId="77777777" w:rsidR="00E472F5" w:rsidRPr="00407DDC" w:rsidRDefault="00E472F5">
      <w:pPr>
        <w:snapToGrid w:val="0"/>
        <w:spacing w:line="400" w:lineRule="exact"/>
        <w:jc w:val="center"/>
        <w:rPr>
          <w:sz w:val="24"/>
        </w:rPr>
      </w:pPr>
    </w:p>
    <w:p w14:paraId="7CB28EA1" w14:textId="77777777" w:rsidR="00E472F5" w:rsidRPr="00407DDC" w:rsidRDefault="00E472F5">
      <w:pPr>
        <w:snapToGrid w:val="0"/>
        <w:spacing w:line="400" w:lineRule="exact"/>
        <w:jc w:val="center"/>
        <w:rPr>
          <w:sz w:val="24"/>
        </w:rPr>
      </w:pPr>
    </w:p>
    <w:p w14:paraId="6916ADFF" w14:textId="77777777" w:rsidR="00E472F5" w:rsidRPr="00407DDC" w:rsidRDefault="00E472F5">
      <w:pPr>
        <w:snapToGrid w:val="0"/>
        <w:spacing w:line="400" w:lineRule="exact"/>
        <w:jc w:val="center"/>
        <w:rPr>
          <w:sz w:val="24"/>
        </w:rPr>
      </w:pPr>
    </w:p>
    <w:p w14:paraId="261E050D" w14:textId="77777777" w:rsidR="00E472F5" w:rsidRPr="00407DDC" w:rsidRDefault="00E472F5">
      <w:pPr>
        <w:snapToGrid w:val="0"/>
        <w:spacing w:line="400" w:lineRule="exact"/>
        <w:jc w:val="center"/>
        <w:rPr>
          <w:sz w:val="24"/>
        </w:rPr>
      </w:pPr>
    </w:p>
    <w:p w14:paraId="68B48F66" w14:textId="77777777" w:rsidR="00E472F5" w:rsidRPr="00407DDC" w:rsidRDefault="00E472F5">
      <w:pPr>
        <w:snapToGrid w:val="0"/>
        <w:spacing w:line="400" w:lineRule="exact"/>
        <w:jc w:val="center"/>
        <w:rPr>
          <w:sz w:val="24"/>
        </w:rPr>
      </w:pPr>
    </w:p>
    <w:p w14:paraId="71EE276D" w14:textId="77777777" w:rsidR="00E472F5" w:rsidRPr="00407DDC" w:rsidRDefault="00E472F5">
      <w:pPr>
        <w:snapToGrid w:val="0"/>
        <w:spacing w:line="400" w:lineRule="exact"/>
        <w:jc w:val="center"/>
        <w:rPr>
          <w:sz w:val="24"/>
        </w:rPr>
      </w:pPr>
    </w:p>
    <w:p w14:paraId="586B659A" w14:textId="77777777" w:rsidR="00E472F5" w:rsidRPr="00407DDC" w:rsidRDefault="00000000">
      <w:pPr>
        <w:snapToGrid w:val="0"/>
        <w:spacing w:line="400" w:lineRule="exact"/>
        <w:jc w:val="center"/>
        <w:rPr>
          <w:b/>
          <w:sz w:val="32"/>
          <w:szCs w:val="32"/>
        </w:rPr>
      </w:pPr>
      <w:r w:rsidRPr="00407DDC">
        <w:rPr>
          <w:rFonts w:hint="eastAsia"/>
          <w:b/>
          <w:sz w:val="32"/>
          <w:szCs w:val="32"/>
        </w:rPr>
        <w:lastRenderedPageBreak/>
        <w:t>一、投</w:t>
      </w:r>
      <w:r w:rsidRPr="00407DDC">
        <w:rPr>
          <w:b/>
          <w:sz w:val="32"/>
          <w:szCs w:val="32"/>
        </w:rPr>
        <w:t xml:space="preserve"> </w:t>
      </w:r>
      <w:r w:rsidRPr="00407DDC">
        <w:rPr>
          <w:rFonts w:hint="eastAsia"/>
          <w:b/>
          <w:sz w:val="32"/>
          <w:szCs w:val="32"/>
        </w:rPr>
        <w:t>标</w:t>
      </w:r>
      <w:r w:rsidRPr="00407DDC">
        <w:rPr>
          <w:b/>
          <w:sz w:val="32"/>
          <w:szCs w:val="32"/>
        </w:rPr>
        <w:t xml:space="preserve"> </w:t>
      </w:r>
      <w:r w:rsidRPr="00407DDC">
        <w:rPr>
          <w:rFonts w:hint="eastAsia"/>
          <w:b/>
          <w:sz w:val="32"/>
          <w:szCs w:val="32"/>
        </w:rPr>
        <w:t>函</w:t>
      </w:r>
    </w:p>
    <w:p w14:paraId="2B259917" w14:textId="77777777" w:rsidR="00E472F5" w:rsidRPr="00407DDC" w:rsidRDefault="00000000">
      <w:pPr>
        <w:snapToGrid w:val="0"/>
        <w:spacing w:line="400" w:lineRule="exact"/>
        <w:rPr>
          <w:sz w:val="24"/>
        </w:rPr>
      </w:pPr>
      <w:r w:rsidRPr="00407DDC">
        <w:rPr>
          <w:rFonts w:hint="eastAsia"/>
          <w:sz w:val="24"/>
          <w:u w:val="single"/>
        </w:rPr>
        <w:t>致：</w:t>
      </w:r>
      <w:r w:rsidRPr="00407DDC">
        <w:rPr>
          <w:sz w:val="24"/>
          <w:u w:val="single"/>
        </w:rPr>
        <w:t xml:space="preserve">               </w:t>
      </w:r>
      <w:r w:rsidRPr="00407DDC">
        <w:rPr>
          <w:sz w:val="24"/>
        </w:rPr>
        <w:t>(</w:t>
      </w:r>
      <w:r w:rsidRPr="00407DDC">
        <w:rPr>
          <w:rFonts w:hint="eastAsia"/>
          <w:sz w:val="24"/>
        </w:rPr>
        <w:t>招标人名称</w:t>
      </w:r>
      <w:r w:rsidRPr="00407DDC">
        <w:rPr>
          <w:sz w:val="24"/>
        </w:rPr>
        <w:t>)</w:t>
      </w:r>
    </w:p>
    <w:p w14:paraId="5C6EE085" w14:textId="77777777" w:rsidR="00E472F5" w:rsidRPr="00407DDC" w:rsidRDefault="00000000">
      <w:pPr>
        <w:snapToGrid w:val="0"/>
        <w:spacing w:line="400" w:lineRule="exact"/>
        <w:ind w:firstLineChars="200" w:firstLine="480"/>
        <w:rPr>
          <w:sz w:val="24"/>
          <w:u w:val="single"/>
        </w:rPr>
      </w:pPr>
      <w:r w:rsidRPr="00407DDC">
        <w:rPr>
          <w:rFonts w:hint="eastAsia"/>
          <w:sz w:val="24"/>
        </w:rPr>
        <w:t>根据贵方</w:t>
      </w:r>
      <w:r w:rsidRPr="00407DDC">
        <w:rPr>
          <w:sz w:val="24"/>
          <w:u w:val="single"/>
        </w:rPr>
        <w:t xml:space="preserve">            </w:t>
      </w:r>
      <w:r w:rsidRPr="00407DDC">
        <w:rPr>
          <w:sz w:val="24"/>
        </w:rPr>
        <w:t xml:space="preserve"> </w:t>
      </w:r>
      <w:r w:rsidRPr="00407DDC">
        <w:rPr>
          <w:rFonts w:hint="eastAsia"/>
          <w:sz w:val="24"/>
        </w:rPr>
        <w:t>（项目名称）项目勘察设计招标的</w:t>
      </w:r>
      <w:r w:rsidRPr="00407DDC">
        <w:rPr>
          <w:sz w:val="24"/>
          <w:u w:val="single"/>
        </w:rPr>
        <w:t xml:space="preserve">            </w:t>
      </w:r>
      <w:r w:rsidRPr="00407DDC">
        <w:rPr>
          <w:rFonts w:hint="eastAsia"/>
          <w:sz w:val="24"/>
        </w:rPr>
        <w:t>招标文件，我方针对该项目的勘察设计收费为（费率</w:t>
      </w:r>
      <w:r w:rsidRPr="00407DDC">
        <w:rPr>
          <w:rFonts w:hint="eastAsia"/>
          <w:sz w:val="24"/>
        </w:rPr>
        <w:t>/</w:t>
      </w:r>
      <w:r w:rsidRPr="00407DDC">
        <w:rPr>
          <w:rFonts w:hint="eastAsia"/>
          <w:sz w:val="24"/>
        </w:rPr>
        <w:t>人民币）：</w:t>
      </w:r>
      <w:r w:rsidRPr="00407DDC">
        <w:rPr>
          <w:rFonts w:hint="eastAsia"/>
          <w:sz w:val="24"/>
          <w:u w:val="single"/>
        </w:rPr>
        <w:t>（见投标报价分项表）</w:t>
      </w:r>
      <w:r w:rsidRPr="00407DDC">
        <w:rPr>
          <w:sz w:val="24"/>
          <w:u w:val="single"/>
        </w:rPr>
        <w:t>%</w:t>
      </w:r>
      <w:r w:rsidRPr="00407DDC">
        <w:rPr>
          <w:rFonts w:hint="eastAsia"/>
          <w:sz w:val="24"/>
          <w:u w:val="single"/>
        </w:rPr>
        <w:t>/</w:t>
      </w:r>
      <w:r w:rsidRPr="00407DDC">
        <w:rPr>
          <w:rFonts w:hint="eastAsia"/>
          <w:sz w:val="24"/>
          <w:u w:val="single"/>
        </w:rPr>
        <w:t>元</w:t>
      </w:r>
      <w:r w:rsidRPr="00407DDC">
        <w:rPr>
          <w:rFonts w:hint="eastAsia"/>
          <w:sz w:val="24"/>
        </w:rPr>
        <w:t>。</w:t>
      </w:r>
    </w:p>
    <w:p w14:paraId="24A82E00" w14:textId="77777777" w:rsidR="00E472F5" w:rsidRPr="00407DDC" w:rsidRDefault="00000000">
      <w:pPr>
        <w:snapToGrid w:val="0"/>
        <w:spacing w:line="400" w:lineRule="exact"/>
        <w:ind w:firstLineChars="200" w:firstLine="480"/>
        <w:rPr>
          <w:sz w:val="24"/>
        </w:rPr>
      </w:pPr>
      <w:r w:rsidRPr="00407DDC">
        <w:rPr>
          <w:rFonts w:hint="eastAsia"/>
          <w:sz w:val="24"/>
        </w:rPr>
        <w:t>据此函，我方宣布按如下条款执行：</w:t>
      </w:r>
    </w:p>
    <w:p w14:paraId="62F98E1D" w14:textId="77777777" w:rsidR="00E472F5" w:rsidRPr="00407DDC" w:rsidRDefault="00000000">
      <w:pPr>
        <w:snapToGrid w:val="0"/>
        <w:spacing w:line="400" w:lineRule="exact"/>
        <w:ind w:firstLineChars="200" w:firstLine="480"/>
        <w:rPr>
          <w:sz w:val="24"/>
        </w:rPr>
      </w:pPr>
      <w:r w:rsidRPr="00407DDC">
        <w:rPr>
          <w:sz w:val="24"/>
        </w:rPr>
        <w:t>1</w:t>
      </w:r>
      <w:r w:rsidRPr="00407DDC">
        <w:rPr>
          <w:rFonts w:hint="eastAsia"/>
          <w:sz w:val="24"/>
        </w:rPr>
        <w:t>、我方已详细审核并确认全部招标文件，包括修改文件（如有时）及有关附件。</w:t>
      </w:r>
    </w:p>
    <w:p w14:paraId="1ACDDFC1" w14:textId="77777777" w:rsidR="00E472F5" w:rsidRPr="00407DDC" w:rsidRDefault="00000000">
      <w:pPr>
        <w:snapToGrid w:val="0"/>
        <w:spacing w:line="400" w:lineRule="exact"/>
        <w:ind w:firstLineChars="200" w:firstLine="480"/>
        <w:rPr>
          <w:sz w:val="24"/>
        </w:rPr>
      </w:pPr>
      <w:r w:rsidRPr="00407DDC">
        <w:rPr>
          <w:sz w:val="24"/>
        </w:rPr>
        <w:t>2</w:t>
      </w:r>
      <w:r w:rsidRPr="00407DDC">
        <w:rPr>
          <w:rFonts w:hint="eastAsia"/>
          <w:sz w:val="24"/>
        </w:rPr>
        <w:t>、一旦我方中标，我方将按照投标文件中的承诺组建项目设计组，由投标文件所承诺的设计人员完成本项目的全部设计工作，保证在未征得招标人同意的前提下不变更主要设计人员，保证按投标函附表中承诺的设计周期完成招标范围内的设计并提供相应的设计服务。</w:t>
      </w:r>
    </w:p>
    <w:p w14:paraId="670DB432" w14:textId="77777777" w:rsidR="00E472F5" w:rsidRPr="00407DDC" w:rsidRDefault="00000000">
      <w:pPr>
        <w:snapToGrid w:val="0"/>
        <w:spacing w:line="400" w:lineRule="exact"/>
        <w:ind w:firstLine="480"/>
        <w:rPr>
          <w:sz w:val="24"/>
        </w:rPr>
      </w:pPr>
      <w:r w:rsidRPr="00407DDC">
        <w:rPr>
          <w:sz w:val="24"/>
        </w:rPr>
        <w:t>3</w:t>
      </w:r>
      <w:r w:rsidRPr="00407DDC">
        <w:rPr>
          <w:rFonts w:hint="eastAsia"/>
          <w:sz w:val="24"/>
        </w:rPr>
        <w:t>、我方递交的投标保证金为</w:t>
      </w:r>
      <w:r w:rsidRPr="00407DDC">
        <w:rPr>
          <w:sz w:val="24"/>
        </w:rPr>
        <w:t xml:space="preserve"> </w:t>
      </w:r>
      <w:r w:rsidRPr="00407DDC">
        <w:rPr>
          <w:sz w:val="24"/>
          <w:u w:val="single"/>
        </w:rPr>
        <w:t xml:space="preserve">                 </w:t>
      </w:r>
      <w:r w:rsidRPr="00407DDC">
        <w:rPr>
          <w:sz w:val="24"/>
        </w:rPr>
        <w:t xml:space="preserve"> </w:t>
      </w:r>
      <w:r w:rsidRPr="00407DDC">
        <w:rPr>
          <w:rFonts w:hint="eastAsia"/>
          <w:sz w:val="24"/>
        </w:rPr>
        <w:t>元（人民币）。</w:t>
      </w:r>
    </w:p>
    <w:p w14:paraId="13C6CE24" w14:textId="77777777" w:rsidR="00E472F5" w:rsidRPr="00407DDC" w:rsidRDefault="00000000">
      <w:pPr>
        <w:snapToGrid w:val="0"/>
        <w:spacing w:line="400" w:lineRule="exact"/>
        <w:ind w:firstLineChars="200" w:firstLine="480"/>
        <w:rPr>
          <w:sz w:val="24"/>
        </w:rPr>
      </w:pPr>
      <w:r w:rsidRPr="00407DDC">
        <w:rPr>
          <w:sz w:val="24"/>
        </w:rPr>
        <w:t>4</w:t>
      </w:r>
      <w:r w:rsidRPr="00407DDC">
        <w:rPr>
          <w:rFonts w:hint="eastAsia"/>
          <w:sz w:val="24"/>
        </w:rPr>
        <w:t>、我方同意所提交的投标文件在招标文件规定的投标有效期限内有效，在此期间内如果中标，我方将受此约束。</w:t>
      </w:r>
    </w:p>
    <w:p w14:paraId="4CDEE4BD" w14:textId="77777777" w:rsidR="00E472F5" w:rsidRPr="00407DDC" w:rsidRDefault="00000000">
      <w:pPr>
        <w:snapToGrid w:val="0"/>
        <w:spacing w:line="400" w:lineRule="exact"/>
        <w:ind w:firstLine="435"/>
        <w:rPr>
          <w:sz w:val="24"/>
        </w:rPr>
      </w:pPr>
      <w:r w:rsidRPr="00407DDC">
        <w:rPr>
          <w:sz w:val="24"/>
        </w:rPr>
        <w:t>5</w:t>
      </w:r>
      <w:r w:rsidRPr="00407DDC">
        <w:rPr>
          <w:rFonts w:hint="eastAsia"/>
          <w:sz w:val="24"/>
        </w:rPr>
        <w:t>、我方在此声明，所递交的投标文件及有关资料内容完整、真实和准确。</w:t>
      </w:r>
    </w:p>
    <w:p w14:paraId="1DFA0034" w14:textId="77777777" w:rsidR="00E472F5" w:rsidRPr="00407DDC" w:rsidRDefault="00E472F5">
      <w:pPr>
        <w:snapToGrid w:val="0"/>
        <w:spacing w:line="400" w:lineRule="exact"/>
        <w:ind w:firstLineChars="200" w:firstLine="480"/>
        <w:rPr>
          <w:sz w:val="24"/>
        </w:rPr>
      </w:pPr>
    </w:p>
    <w:p w14:paraId="1AE680B1" w14:textId="77777777" w:rsidR="00E472F5" w:rsidRPr="00407DDC" w:rsidRDefault="00E472F5">
      <w:pPr>
        <w:snapToGrid w:val="0"/>
        <w:spacing w:line="400" w:lineRule="exact"/>
        <w:ind w:firstLineChars="200" w:firstLine="480"/>
        <w:rPr>
          <w:sz w:val="24"/>
        </w:rPr>
      </w:pPr>
    </w:p>
    <w:p w14:paraId="17E3C9D0" w14:textId="77777777" w:rsidR="00E472F5" w:rsidRPr="00407DDC" w:rsidRDefault="00000000">
      <w:pPr>
        <w:snapToGrid w:val="0"/>
        <w:spacing w:line="400" w:lineRule="exact"/>
        <w:ind w:firstLineChars="950" w:firstLine="2280"/>
        <w:rPr>
          <w:sz w:val="24"/>
        </w:rPr>
      </w:pPr>
      <w:r w:rsidRPr="00407DDC">
        <w:rPr>
          <w:rFonts w:hint="eastAsia"/>
          <w:sz w:val="24"/>
        </w:rPr>
        <w:t>投标人：</w:t>
      </w:r>
      <w:r w:rsidRPr="00407DDC">
        <w:rPr>
          <w:sz w:val="24"/>
          <w:u w:val="single"/>
        </w:rPr>
        <w:t xml:space="preserve">              </w:t>
      </w:r>
      <w:r w:rsidRPr="00407DDC">
        <w:rPr>
          <w:rFonts w:hint="eastAsia"/>
          <w:sz w:val="24"/>
          <w:u w:val="single"/>
        </w:rPr>
        <w:t>（盖单位章）</w:t>
      </w:r>
      <w:r w:rsidRPr="00407DDC">
        <w:rPr>
          <w:sz w:val="24"/>
          <w:u w:val="single"/>
        </w:rPr>
        <w:t xml:space="preserve">          </w:t>
      </w:r>
    </w:p>
    <w:p w14:paraId="18C1FD4B" w14:textId="77777777" w:rsidR="00E472F5" w:rsidRPr="00407DDC" w:rsidRDefault="00000000">
      <w:pPr>
        <w:snapToGrid w:val="0"/>
        <w:spacing w:line="400" w:lineRule="exact"/>
        <w:ind w:firstLineChars="950" w:firstLine="2280"/>
        <w:rPr>
          <w:sz w:val="24"/>
        </w:rPr>
      </w:pPr>
      <w:r w:rsidRPr="00407DDC">
        <w:rPr>
          <w:rFonts w:hint="eastAsia"/>
          <w:sz w:val="24"/>
        </w:rPr>
        <w:t>法定代表人或委托代理人：</w:t>
      </w:r>
      <w:r w:rsidRPr="00407DDC">
        <w:rPr>
          <w:sz w:val="24"/>
          <w:u w:val="single"/>
        </w:rPr>
        <w:t xml:space="preserve">    </w:t>
      </w:r>
      <w:r w:rsidRPr="00407DDC">
        <w:rPr>
          <w:rFonts w:hint="eastAsia"/>
          <w:sz w:val="24"/>
          <w:u w:val="single"/>
        </w:rPr>
        <w:t>（签字或盖章）</w:t>
      </w:r>
      <w:r w:rsidRPr="00407DDC">
        <w:rPr>
          <w:sz w:val="24"/>
          <w:u w:val="single"/>
        </w:rPr>
        <w:t xml:space="preserve">  </w:t>
      </w:r>
    </w:p>
    <w:p w14:paraId="651ED9B8" w14:textId="77777777" w:rsidR="00E472F5" w:rsidRPr="00407DDC" w:rsidRDefault="00000000">
      <w:pPr>
        <w:snapToGrid w:val="0"/>
        <w:spacing w:line="400" w:lineRule="exact"/>
        <w:ind w:firstLineChars="950" w:firstLine="2280"/>
        <w:rPr>
          <w:sz w:val="24"/>
        </w:rPr>
      </w:pPr>
      <w:r w:rsidRPr="00407DDC">
        <w:rPr>
          <w:rFonts w:hint="eastAsia"/>
          <w:sz w:val="24"/>
        </w:rPr>
        <w:t>日期：</w:t>
      </w:r>
      <w:r w:rsidRPr="00407DDC">
        <w:rPr>
          <w:sz w:val="24"/>
          <w:u w:val="single"/>
        </w:rPr>
        <w:t xml:space="preserve">            </w:t>
      </w:r>
      <w:r w:rsidRPr="00407DDC">
        <w:rPr>
          <w:rFonts w:hint="eastAsia"/>
          <w:sz w:val="24"/>
        </w:rPr>
        <w:t>年</w:t>
      </w:r>
      <w:r w:rsidRPr="00407DDC">
        <w:rPr>
          <w:sz w:val="24"/>
          <w:u w:val="single"/>
        </w:rPr>
        <w:t xml:space="preserve">           </w:t>
      </w:r>
      <w:r w:rsidRPr="00407DDC">
        <w:rPr>
          <w:rFonts w:hint="eastAsia"/>
          <w:sz w:val="24"/>
        </w:rPr>
        <w:t>月</w:t>
      </w:r>
      <w:r w:rsidRPr="00407DDC">
        <w:rPr>
          <w:sz w:val="24"/>
          <w:u w:val="single"/>
        </w:rPr>
        <w:t xml:space="preserve">          </w:t>
      </w:r>
      <w:r w:rsidRPr="00407DDC">
        <w:rPr>
          <w:rFonts w:hint="eastAsia"/>
          <w:sz w:val="24"/>
        </w:rPr>
        <w:t>日</w:t>
      </w:r>
    </w:p>
    <w:p w14:paraId="6B935FE0" w14:textId="77777777" w:rsidR="00E472F5" w:rsidRPr="00407DDC" w:rsidRDefault="00E472F5">
      <w:pPr>
        <w:snapToGrid w:val="0"/>
        <w:spacing w:line="400" w:lineRule="exact"/>
        <w:rPr>
          <w:rFonts w:eastAsia="黑体"/>
          <w:sz w:val="20"/>
          <w:szCs w:val="20"/>
        </w:rPr>
      </w:pPr>
    </w:p>
    <w:p w14:paraId="0FD21422" w14:textId="77777777" w:rsidR="00E472F5" w:rsidRPr="00407DDC" w:rsidRDefault="00E472F5">
      <w:pPr>
        <w:snapToGrid w:val="0"/>
        <w:spacing w:line="400" w:lineRule="exact"/>
        <w:rPr>
          <w:rFonts w:eastAsia="黑体"/>
          <w:sz w:val="20"/>
          <w:szCs w:val="20"/>
        </w:rPr>
      </w:pPr>
    </w:p>
    <w:p w14:paraId="095B044B" w14:textId="77777777" w:rsidR="00E472F5" w:rsidRPr="00407DDC" w:rsidRDefault="00E472F5">
      <w:pPr>
        <w:snapToGrid w:val="0"/>
        <w:spacing w:line="400" w:lineRule="exact"/>
        <w:rPr>
          <w:rFonts w:eastAsia="黑体"/>
          <w:sz w:val="20"/>
          <w:szCs w:val="20"/>
        </w:rPr>
      </w:pPr>
    </w:p>
    <w:p w14:paraId="03C05D9C" w14:textId="77777777" w:rsidR="00E472F5" w:rsidRPr="00407DDC" w:rsidRDefault="00E472F5">
      <w:pPr>
        <w:snapToGrid w:val="0"/>
        <w:spacing w:line="400" w:lineRule="exact"/>
        <w:rPr>
          <w:rFonts w:eastAsia="黑体"/>
          <w:sz w:val="20"/>
          <w:szCs w:val="20"/>
        </w:rPr>
      </w:pPr>
    </w:p>
    <w:p w14:paraId="05D3CB2B" w14:textId="77777777" w:rsidR="00E472F5" w:rsidRPr="00407DDC" w:rsidRDefault="00E472F5">
      <w:pPr>
        <w:snapToGrid w:val="0"/>
        <w:spacing w:line="400" w:lineRule="exact"/>
        <w:rPr>
          <w:rFonts w:eastAsia="黑体"/>
          <w:sz w:val="20"/>
          <w:szCs w:val="20"/>
        </w:rPr>
      </w:pPr>
    </w:p>
    <w:p w14:paraId="2925EB84" w14:textId="77777777" w:rsidR="00E472F5" w:rsidRPr="00407DDC" w:rsidRDefault="00E472F5">
      <w:pPr>
        <w:snapToGrid w:val="0"/>
        <w:spacing w:line="400" w:lineRule="exact"/>
        <w:rPr>
          <w:rFonts w:eastAsia="黑体"/>
          <w:sz w:val="20"/>
          <w:szCs w:val="20"/>
        </w:rPr>
      </w:pPr>
    </w:p>
    <w:p w14:paraId="2EC8F7F4" w14:textId="77777777" w:rsidR="00E472F5" w:rsidRPr="00407DDC" w:rsidRDefault="00E472F5">
      <w:pPr>
        <w:snapToGrid w:val="0"/>
        <w:spacing w:line="400" w:lineRule="exact"/>
        <w:rPr>
          <w:rFonts w:eastAsia="黑体"/>
          <w:sz w:val="20"/>
          <w:szCs w:val="20"/>
        </w:rPr>
      </w:pPr>
    </w:p>
    <w:p w14:paraId="6EDD0CAD" w14:textId="77777777" w:rsidR="00E472F5" w:rsidRPr="00407DDC" w:rsidRDefault="00E472F5">
      <w:pPr>
        <w:snapToGrid w:val="0"/>
        <w:spacing w:line="400" w:lineRule="exact"/>
        <w:rPr>
          <w:rFonts w:eastAsia="黑体"/>
          <w:sz w:val="20"/>
          <w:szCs w:val="20"/>
        </w:rPr>
      </w:pPr>
    </w:p>
    <w:p w14:paraId="313C3C2A" w14:textId="77777777" w:rsidR="00E472F5" w:rsidRPr="00407DDC" w:rsidRDefault="00E472F5">
      <w:pPr>
        <w:snapToGrid w:val="0"/>
        <w:spacing w:line="400" w:lineRule="exact"/>
        <w:rPr>
          <w:rFonts w:eastAsia="黑体"/>
          <w:sz w:val="20"/>
          <w:szCs w:val="20"/>
        </w:rPr>
      </w:pPr>
    </w:p>
    <w:p w14:paraId="6EDCDFB6" w14:textId="77777777" w:rsidR="00E472F5" w:rsidRPr="00407DDC" w:rsidRDefault="00E472F5">
      <w:pPr>
        <w:snapToGrid w:val="0"/>
        <w:spacing w:line="400" w:lineRule="exact"/>
        <w:rPr>
          <w:rFonts w:eastAsia="黑体"/>
          <w:sz w:val="20"/>
          <w:szCs w:val="20"/>
        </w:rPr>
      </w:pPr>
    </w:p>
    <w:p w14:paraId="2A7F3BC2" w14:textId="77777777" w:rsidR="00E472F5" w:rsidRPr="00407DDC" w:rsidRDefault="00E472F5">
      <w:pPr>
        <w:snapToGrid w:val="0"/>
        <w:spacing w:line="400" w:lineRule="exact"/>
        <w:rPr>
          <w:rFonts w:eastAsia="黑体"/>
          <w:sz w:val="20"/>
          <w:szCs w:val="20"/>
        </w:rPr>
      </w:pPr>
    </w:p>
    <w:p w14:paraId="6E245804" w14:textId="77777777" w:rsidR="00E472F5" w:rsidRPr="00407DDC" w:rsidRDefault="00E472F5">
      <w:pPr>
        <w:snapToGrid w:val="0"/>
        <w:spacing w:line="400" w:lineRule="exact"/>
        <w:rPr>
          <w:rFonts w:eastAsia="黑体"/>
          <w:sz w:val="20"/>
          <w:szCs w:val="20"/>
        </w:rPr>
      </w:pPr>
    </w:p>
    <w:p w14:paraId="035189CB" w14:textId="77777777" w:rsidR="00E472F5" w:rsidRPr="00407DDC" w:rsidRDefault="00E472F5">
      <w:pPr>
        <w:snapToGrid w:val="0"/>
        <w:spacing w:line="400" w:lineRule="exact"/>
        <w:rPr>
          <w:rFonts w:eastAsia="黑体"/>
          <w:sz w:val="20"/>
          <w:szCs w:val="20"/>
        </w:rPr>
      </w:pPr>
    </w:p>
    <w:p w14:paraId="6A1FD96E" w14:textId="77777777" w:rsidR="00E472F5" w:rsidRPr="00407DDC" w:rsidRDefault="00E472F5">
      <w:pPr>
        <w:snapToGrid w:val="0"/>
        <w:spacing w:line="400" w:lineRule="exact"/>
        <w:rPr>
          <w:rFonts w:eastAsia="黑体"/>
          <w:sz w:val="20"/>
          <w:szCs w:val="20"/>
        </w:rPr>
      </w:pPr>
    </w:p>
    <w:p w14:paraId="62E54301" w14:textId="77777777" w:rsidR="00E472F5" w:rsidRPr="00407DDC" w:rsidRDefault="00E472F5">
      <w:pPr>
        <w:snapToGrid w:val="0"/>
        <w:spacing w:line="400" w:lineRule="exact"/>
        <w:rPr>
          <w:rFonts w:eastAsia="黑体"/>
          <w:sz w:val="20"/>
          <w:szCs w:val="20"/>
        </w:rPr>
      </w:pPr>
    </w:p>
    <w:p w14:paraId="10485961" w14:textId="77777777" w:rsidR="00E472F5" w:rsidRPr="00407DDC" w:rsidRDefault="00000000">
      <w:pPr>
        <w:snapToGrid w:val="0"/>
        <w:spacing w:line="400" w:lineRule="exact"/>
        <w:jc w:val="center"/>
        <w:rPr>
          <w:rFonts w:ascii="宋体" w:hAnsi="宋体" w:cs="宋体"/>
          <w:b/>
          <w:bCs/>
          <w:sz w:val="28"/>
          <w:szCs w:val="28"/>
        </w:rPr>
      </w:pPr>
      <w:r w:rsidRPr="00407DDC">
        <w:rPr>
          <w:rFonts w:hint="eastAsia"/>
          <w:b/>
          <w:sz w:val="32"/>
          <w:szCs w:val="32"/>
        </w:rPr>
        <w:lastRenderedPageBreak/>
        <w:t>二、投标报价分项表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73"/>
        <w:gridCol w:w="960"/>
        <w:gridCol w:w="1155"/>
        <w:gridCol w:w="600"/>
        <w:gridCol w:w="1710"/>
        <w:gridCol w:w="585"/>
        <w:gridCol w:w="1140"/>
        <w:gridCol w:w="392"/>
        <w:gridCol w:w="1957"/>
      </w:tblGrid>
      <w:tr w:rsidR="00407DDC" w:rsidRPr="00407DDC" w14:paraId="3D4C746F" w14:textId="77777777">
        <w:trPr>
          <w:trHeight w:hRule="exact" w:val="485"/>
          <w:jc w:val="center"/>
        </w:trPr>
        <w:tc>
          <w:tcPr>
            <w:tcW w:w="1533" w:type="dxa"/>
            <w:gridSpan w:val="2"/>
            <w:tcBorders>
              <w:top w:val="single" w:sz="12" w:space="0" w:color="auto"/>
              <w:left w:val="single" w:sz="12" w:space="0" w:color="auto"/>
              <w:bottom w:val="single" w:sz="6" w:space="0" w:color="auto"/>
              <w:right w:val="single" w:sz="6" w:space="0" w:color="auto"/>
            </w:tcBorders>
            <w:vAlign w:val="center"/>
          </w:tcPr>
          <w:p w14:paraId="429993D0" w14:textId="77777777" w:rsidR="00E472F5" w:rsidRPr="00407DDC" w:rsidRDefault="00000000">
            <w:pPr>
              <w:spacing w:line="400" w:lineRule="exact"/>
              <w:jc w:val="center"/>
              <w:rPr>
                <w:rFonts w:ascii="宋体" w:hAnsi="宋体"/>
                <w:szCs w:val="21"/>
              </w:rPr>
            </w:pPr>
            <w:r w:rsidRPr="00407DDC">
              <w:rPr>
                <w:rFonts w:ascii="宋体" w:hAnsi="宋体" w:cs="宋体" w:hint="eastAsia"/>
                <w:szCs w:val="21"/>
              </w:rPr>
              <w:t>项</w:t>
            </w:r>
            <w:r w:rsidRPr="00407DDC">
              <w:rPr>
                <w:rFonts w:ascii="宋体" w:hAnsi="宋体" w:hint="eastAsia"/>
                <w:szCs w:val="21"/>
              </w:rPr>
              <w:t>目名称</w:t>
            </w:r>
          </w:p>
        </w:tc>
        <w:tc>
          <w:tcPr>
            <w:tcW w:w="4050" w:type="dxa"/>
            <w:gridSpan w:val="4"/>
            <w:tcBorders>
              <w:top w:val="single" w:sz="12" w:space="0" w:color="auto"/>
              <w:left w:val="single" w:sz="6" w:space="0" w:color="auto"/>
              <w:bottom w:val="single" w:sz="6" w:space="0" w:color="auto"/>
              <w:right w:val="single" w:sz="6" w:space="0" w:color="auto"/>
            </w:tcBorders>
            <w:vAlign w:val="center"/>
          </w:tcPr>
          <w:p w14:paraId="18C86789" w14:textId="77777777" w:rsidR="00E472F5" w:rsidRPr="00407DDC" w:rsidRDefault="00E472F5">
            <w:pPr>
              <w:spacing w:line="400" w:lineRule="exact"/>
              <w:jc w:val="center"/>
              <w:rPr>
                <w:rFonts w:ascii="宋体" w:hAnsi="宋体"/>
                <w:sz w:val="1"/>
                <w:szCs w:val="21"/>
              </w:rPr>
            </w:pPr>
          </w:p>
        </w:tc>
        <w:tc>
          <w:tcPr>
            <w:tcW w:w="1532" w:type="dxa"/>
            <w:gridSpan w:val="2"/>
            <w:tcBorders>
              <w:top w:val="single" w:sz="12" w:space="0" w:color="auto"/>
              <w:left w:val="single" w:sz="6" w:space="0" w:color="auto"/>
              <w:bottom w:val="single" w:sz="6" w:space="0" w:color="auto"/>
              <w:right w:val="single" w:sz="6" w:space="0" w:color="auto"/>
            </w:tcBorders>
            <w:vAlign w:val="center"/>
          </w:tcPr>
          <w:p w14:paraId="5B38A57F"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招标编号</w:t>
            </w:r>
          </w:p>
        </w:tc>
        <w:tc>
          <w:tcPr>
            <w:tcW w:w="1957" w:type="dxa"/>
            <w:tcBorders>
              <w:top w:val="single" w:sz="12" w:space="0" w:color="auto"/>
              <w:left w:val="single" w:sz="6" w:space="0" w:color="auto"/>
              <w:bottom w:val="single" w:sz="6" w:space="0" w:color="auto"/>
              <w:right w:val="single" w:sz="12" w:space="0" w:color="auto"/>
            </w:tcBorders>
            <w:vAlign w:val="center"/>
          </w:tcPr>
          <w:p w14:paraId="2731D1DB" w14:textId="77777777" w:rsidR="00E472F5" w:rsidRPr="00407DDC" w:rsidRDefault="00E472F5">
            <w:pPr>
              <w:spacing w:line="400" w:lineRule="exact"/>
              <w:jc w:val="center"/>
              <w:rPr>
                <w:rFonts w:ascii="宋体" w:hAnsi="宋体"/>
                <w:sz w:val="1"/>
                <w:szCs w:val="21"/>
              </w:rPr>
            </w:pPr>
          </w:p>
        </w:tc>
      </w:tr>
      <w:tr w:rsidR="00407DDC" w:rsidRPr="00407DDC" w14:paraId="14B78444" w14:textId="77777777">
        <w:trPr>
          <w:trHeight w:hRule="exact" w:val="485"/>
          <w:jc w:val="center"/>
        </w:trPr>
        <w:tc>
          <w:tcPr>
            <w:tcW w:w="1533" w:type="dxa"/>
            <w:gridSpan w:val="2"/>
            <w:tcBorders>
              <w:top w:val="single" w:sz="6" w:space="0" w:color="auto"/>
              <w:left w:val="single" w:sz="12" w:space="0" w:color="auto"/>
              <w:bottom w:val="single" w:sz="6" w:space="0" w:color="auto"/>
              <w:right w:val="single" w:sz="6" w:space="0" w:color="auto"/>
            </w:tcBorders>
            <w:vAlign w:val="center"/>
          </w:tcPr>
          <w:p w14:paraId="391B90CE" w14:textId="77777777" w:rsidR="00E472F5" w:rsidRPr="00407DDC" w:rsidRDefault="00000000">
            <w:pPr>
              <w:spacing w:line="400" w:lineRule="exact"/>
              <w:jc w:val="center"/>
              <w:rPr>
                <w:rFonts w:ascii="宋体" w:hAnsi="宋体" w:cs="宋体"/>
                <w:szCs w:val="21"/>
              </w:rPr>
            </w:pPr>
            <w:r w:rsidRPr="00407DDC">
              <w:rPr>
                <w:rFonts w:hint="eastAsia"/>
                <w:sz w:val="24"/>
              </w:rPr>
              <w:t>投标人名称</w:t>
            </w:r>
          </w:p>
        </w:tc>
        <w:tc>
          <w:tcPr>
            <w:tcW w:w="7539" w:type="dxa"/>
            <w:gridSpan w:val="7"/>
            <w:tcBorders>
              <w:top w:val="single" w:sz="6" w:space="0" w:color="auto"/>
              <w:left w:val="single" w:sz="6" w:space="0" w:color="auto"/>
              <w:bottom w:val="single" w:sz="6" w:space="0" w:color="auto"/>
              <w:right w:val="single" w:sz="12" w:space="0" w:color="auto"/>
            </w:tcBorders>
            <w:vAlign w:val="center"/>
          </w:tcPr>
          <w:p w14:paraId="718EF770" w14:textId="77777777" w:rsidR="00E472F5" w:rsidRPr="00407DDC" w:rsidRDefault="00E472F5">
            <w:pPr>
              <w:spacing w:line="400" w:lineRule="exact"/>
              <w:jc w:val="center"/>
              <w:rPr>
                <w:rFonts w:ascii="宋体" w:hAnsi="宋体"/>
                <w:sz w:val="1"/>
                <w:szCs w:val="21"/>
              </w:rPr>
            </w:pPr>
          </w:p>
        </w:tc>
      </w:tr>
      <w:tr w:rsidR="00407DDC" w:rsidRPr="00407DDC" w14:paraId="69C3EA48" w14:textId="77777777">
        <w:trPr>
          <w:trHeight w:val="1167"/>
          <w:jc w:val="center"/>
        </w:trPr>
        <w:tc>
          <w:tcPr>
            <w:tcW w:w="573" w:type="dxa"/>
            <w:tcBorders>
              <w:top w:val="single" w:sz="6" w:space="0" w:color="auto"/>
              <w:left w:val="single" w:sz="12" w:space="0" w:color="auto"/>
              <w:bottom w:val="single" w:sz="6" w:space="0" w:color="auto"/>
              <w:right w:val="single" w:sz="6" w:space="0" w:color="auto"/>
            </w:tcBorders>
            <w:vAlign w:val="center"/>
          </w:tcPr>
          <w:p w14:paraId="5F59F2DA" w14:textId="77777777" w:rsidR="00E472F5" w:rsidRPr="00407DDC" w:rsidRDefault="00000000">
            <w:pPr>
              <w:spacing w:line="400" w:lineRule="exact"/>
              <w:jc w:val="center"/>
              <w:rPr>
                <w:rFonts w:ascii="宋体" w:hAnsi="宋体" w:cs="宋体"/>
                <w:szCs w:val="21"/>
              </w:rPr>
            </w:pPr>
            <w:r w:rsidRPr="00407DDC">
              <w:rPr>
                <w:rFonts w:ascii="宋体" w:hAnsi="宋体" w:cs="宋体" w:hint="eastAsia"/>
                <w:szCs w:val="21"/>
              </w:rPr>
              <w:t>设</w:t>
            </w:r>
          </w:p>
          <w:p w14:paraId="18C68058" w14:textId="77777777" w:rsidR="00E472F5" w:rsidRPr="00407DDC" w:rsidRDefault="00000000">
            <w:pPr>
              <w:spacing w:line="400" w:lineRule="exact"/>
              <w:jc w:val="center"/>
              <w:rPr>
                <w:rFonts w:ascii="宋体" w:hAnsi="宋体" w:cs="宋体"/>
                <w:szCs w:val="21"/>
              </w:rPr>
            </w:pPr>
            <w:r w:rsidRPr="00407DDC">
              <w:rPr>
                <w:rFonts w:ascii="宋体" w:hAnsi="宋体" w:cs="宋体" w:hint="eastAsia"/>
                <w:szCs w:val="21"/>
              </w:rPr>
              <w:t>计</w:t>
            </w:r>
          </w:p>
          <w:p w14:paraId="12368012" w14:textId="77777777" w:rsidR="00E472F5" w:rsidRPr="00407DDC" w:rsidRDefault="00000000">
            <w:pPr>
              <w:spacing w:line="400" w:lineRule="exact"/>
              <w:jc w:val="center"/>
              <w:rPr>
                <w:rFonts w:ascii="宋体" w:hAnsi="宋体" w:cs="宋体"/>
                <w:szCs w:val="21"/>
              </w:rPr>
            </w:pPr>
            <w:r w:rsidRPr="00407DDC">
              <w:rPr>
                <w:rFonts w:ascii="宋体" w:hAnsi="宋体" w:cs="宋体" w:hint="eastAsia"/>
                <w:szCs w:val="21"/>
              </w:rPr>
              <w:t>费</w:t>
            </w:r>
          </w:p>
        </w:tc>
        <w:tc>
          <w:tcPr>
            <w:tcW w:w="2715" w:type="dxa"/>
            <w:gridSpan w:val="3"/>
            <w:tcBorders>
              <w:top w:val="single" w:sz="6" w:space="0" w:color="auto"/>
              <w:left w:val="single" w:sz="6" w:space="0" w:color="auto"/>
              <w:bottom w:val="single" w:sz="6" w:space="0" w:color="auto"/>
              <w:right w:val="single" w:sz="6" w:space="0" w:color="auto"/>
            </w:tcBorders>
            <w:vAlign w:val="center"/>
          </w:tcPr>
          <w:p w14:paraId="4FDBECAF" w14:textId="77777777" w:rsidR="00E472F5" w:rsidRPr="00407DDC" w:rsidRDefault="00000000">
            <w:pPr>
              <w:spacing w:line="400" w:lineRule="exact"/>
              <w:jc w:val="center"/>
              <w:rPr>
                <w:rFonts w:ascii="宋体" w:hAnsi="宋体" w:cs="宋体"/>
                <w:szCs w:val="21"/>
              </w:rPr>
            </w:pPr>
            <w:r w:rsidRPr="00407DDC">
              <w:rPr>
                <w:rFonts w:ascii="宋体" w:hAnsi="宋体" w:hint="eastAsia"/>
                <w:szCs w:val="21"/>
              </w:rPr>
              <w:t>招标人公布的计费最高投标限价为</w:t>
            </w:r>
          </w:p>
        </w:tc>
        <w:tc>
          <w:tcPr>
            <w:tcW w:w="5784" w:type="dxa"/>
            <w:gridSpan w:val="5"/>
            <w:tcBorders>
              <w:top w:val="single" w:sz="6" w:space="0" w:color="auto"/>
              <w:left w:val="single" w:sz="6" w:space="0" w:color="auto"/>
              <w:bottom w:val="single" w:sz="6" w:space="0" w:color="auto"/>
              <w:right w:val="single" w:sz="12" w:space="0" w:color="auto"/>
            </w:tcBorders>
            <w:vAlign w:val="center"/>
          </w:tcPr>
          <w:p w14:paraId="4313CD9D" w14:textId="77777777" w:rsidR="00E472F5" w:rsidRPr="00407DDC" w:rsidRDefault="00000000">
            <w:pPr>
              <w:spacing w:line="400" w:lineRule="exact"/>
              <w:rPr>
                <w:rFonts w:ascii="宋体" w:hAnsi="宋体"/>
                <w:szCs w:val="21"/>
              </w:rPr>
            </w:pPr>
            <w:r w:rsidRPr="00407DDC">
              <w:rPr>
                <w:rFonts w:ascii="宋体" w:hAnsi="宋体" w:hint="eastAsia"/>
                <w:szCs w:val="21"/>
              </w:rPr>
              <w:t>设计费总</w:t>
            </w:r>
            <w:r w:rsidRPr="00407DDC">
              <w:rPr>
                <w:rFonts w:ascii="宋体" w:hAnsi="宋体" w:cs="宋体" w:hint="eastAsia"/>
                <w:szCs w:val="21"/>
              </w:rPr>
              <w:t>报</w:t>
            </w:r>
            <w:r w:rsidRPr="00407DDC">
              <w:rPr>
                <w:rFonts w:ascii="宋体" w:hAnsi="宋体" w:hint="eastAsia"/>
                <w:szCs w:val="21"/>
              </w:rPr>
              <w:t>价</w:t>
            </w:r>
            <w:r w:rsidRPr="00407DDC">
              <w:rPr>
                <w:rFonts w:hint="eastAsia"/>
                <w:szCs w:val="21"/>
              </w:rPr>
              <w:t>：（费率</w:t>
            </w:r>
            <w:r w:rsidRPr="00407DDC">
              <w:rPr>
                <w:rFonts w:hint="eastAsia"/>
                <w:szCs w:val="21"/>
              </w:rPr>
              <w:t>/</w:t>
            </w:r>
            <w:r w:rsidRPr="00407DDC">
              <w:rPr>
                <w:rFonts w:hint="eastAsia"/>
                <w:szCs w:val="21"/>
              </w:rPr>
              <w:t>人民币）</w:t>
            </w:r>
            <w:r w:rsidRPr="00407DDC">
              <w:rPr>
                <w:szCs w:val="21"/>
                <w:u w:val="single"/>
              </w:rPr>
              <w:t xml:space="preserve">                  </w:t>
            </w:r>
            <w:r w:rsidRPr="00407DDC">
              <w:rPr>
                <w:szCs w:val="21"/>
              </w:rPr>
              <w:t xml:space="preserve"> %</w:t>
            </w:r>
            <w:r w:rsidRPr="00407DDC">
              <w:rPr>
                <w:rFonts w:hint="eastAsia"/>
                <w:szCs w:val="21"/>
              </w:rPr>
              <w:t>/</w:t>
            </w:r>
            <w:r w:rsidRPr="00407DDC">
              <w:rPr>
                <w:rFonts w:hint="eastAsia"/>
                <w:szCs w:val="21"/>
              </w:rPr>
              <w:t>元</w:t>
            </w:r>
          </w:p>
        </w:tc>
      </w:tr>
      <w:tr w:rsidR="00407DDC" w:rsidRPr="00407DDC" w14:paraId="4AEE5A35" w14:textId="77777777">
        <w:trPr>
          <w:trHeight w:val="551"/>
          <w:jc w:val="center"/>
        </w:trPr>
        <w:tc>
          <w:tcPr>
            <w:tcW w:w="573" w:type="dxa"/>
            <w:vMerge w:val="restart"/>
            <w:tcBorders>
              <w:top w:val="single" w:sz="6" w:space="0" w:color="auto"/>
              <w:left w:val="single" w:sz="12" w:space="0" w:color="auto"/>
              <w:bottom w:val="single" w:sz="6" w:space="0" w:color="auto"/>
              <w:right w:val="single" w:sz="6" w:space="0" w:color="auto"/>
            </w:tcBorders>
            <w:vAlign w:val="center"/>
          </w:tcPr>
          <w:p w14:paraId="1BFFBBBA"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设</w:t>
            </w:r>
          </w:p>
          <w:p w14:paraId="3CD193CE"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计</w:t>
            </w:r>
          </w:p>
          <w:p w14:paraId="4F201961"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费</w:t>
            </w:r>
          </w:p>
          <w:p w14:paraId="1D7A8C63"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组</w:t>
            </w:r>
          </w:p>
          <w:p w14:paraId="016865E5"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成</w:t>
            </w:r>
          </w:p>
        </w:tc>
        <w:tc>
          <w:tcPr>
            <w:tcW w:w="4425" w:type="dxa"/>
            <w:gridSpan w:val="4"/>
            <w:tcBorders>
              <w:top w:val="single" w:sz="6" w:space="0" w:color="auto"/>
              <w:left w:val="single" w:sz="6" w:space="0" w:color="auto"/>
              <w:bottom w:val="single" w:sz="6" w:space="0" w:color="auto"/>
              <w:right w:val="single" w:sz="6" w:space="0" w:color="auto"/>
            </w:tcBorders>
            <w:vAlign w:val="center"/>
          </w:tcPr>
          <w:p w14:paraId="1D19B0F3" w14:textId="77777777" w:rsidR="00E472F5" w:rsidRPr="00407DDC" w:rsidRDefault="00000000">
            <w:pPr>
              <w:spacing w:line="400" w:lineRule="exact"/>
              <w:jc w:val="center"/>
              <w:rPr>
                <w:rFonts w:ascii="宋体" w:hAnsi="宋体"/>
                <w:szCs w:val="21"/>
              </w:rPr>
            </w:pPr>
            <w:r w:rsidRPr="00407DDC">
              <w:rPr>
                <w:rFonts w:ascii="宋体" w:hAnsi="宋体" w:cs="宋体" w:hint="eastAsia"/>
                <w:szCs w:val="21"/>
              </w:rPr>
              <w:t>项</w:t>
            </w:r>
            <w:r w:rsidRPr="00407DDC">
              <w:rPr>
                <w:rFonts w:ascii="宋体" w:hAnsi="宋体" w:hint="eastAsia"/>
                <w:szCs w:val="21"/>
              </w:rPr>
              <w:t>目明</w:t>
            </w:r>
            <w:r w:rsidRPr="00407DDC">
              <w:rPr>
                <w:rFonts w:ascii="宋体" w:hAnsi="宋体" w:cs="宋体" w:hint="eastAsia"/>
                <w:szCs w:val="21"/>
              </w:rPr>
              <w:t>细</w:t>
            </w: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7DA61AF0" w14:textId="77777777" w:rsidR="00E472F5" w:rsidRPr="00407DDC" w:rsidRDefault="00000000">
            <w:pPr>
              <w:spacing w:line="400" w:lineRule="exact"/>
              <w:jc w:val="center"/>
              <w:rPr>
                <w:rFonts w:ascii="宋体" w:hAnsi="宋体" w:cs="宋体"/>
                <w:szCs w:val="21"/>
              </w:rPr>
            </w:pPr>
            <w:r w:rsidRPr="00407DDC">
              <w:rPr>
                <w:rFonts w:ascii="宋体" w:hAnsi="宋体" w:cs="宋体" w:hint="eastAsia"/>
                <w:szCs w:val="21"/>
              </w:rPr>
              <w:t>投标报价</w:t>
            </w:r>
          </w:p>
          <w:p w14:paraId="68646B86" w14:textId="77777777" w:rsidR="00E472F5" w:rsidRPr="00407DDC" w:rsidRDefault="00000000">
            <w:pPr>
              <w:spacing w:line="400" w:lineRule="exact"/>
              <w:jc w:val="center"/>
              <w:rPr>
                <w:rFonts w:ascii="宋体" w:hAnsi="宋体"/>
                <w:szCs w:val="21"/>
              </w:rPr>
            </w:pPr>
            <w:r w:rsidRPr="00407DDC">
              <w:rPr>
                <w:rFonts w:ascii="宋体" w:hAnsi="宋体" w:cs="宋体" w:hint="eastAsia"/>
                <w:szCs w:val="21"/>
              </w:rPr>
              <w:t>（</w:t>
            </w:r>
            <w:r w:rsidRPr="00407DDC">
              <w:rPr>
                <w:szCs w:val="21"/>
              </w:rPr>
              <w:t>%</w:t>
            </w:r>
            <w:r w:rsidRPr="00407DDC">
              <w:rPr>
                <w:rFonts w:hint="eastAsia"/>
                <w:szCs w:val="21"/>
              </w:rPr>
              <w:t>/</w:t>
            </w:r>
            <w:r w:rsidRPr="00407DDC">
              <w:rPr>
                <w:rFonts w:hint="eastAsia"/>
                <w:szCs w:val="21"/>
              </w:rPr>
              <w:t>元</w:t>
            </w:r>
            <w:r w:rsidRPr="00407DDC">
              <w:rPr>
                <w:rFonts w:ascii="宋体" w:hAnsi="宋体" w:cs="宋体" w:hint="eastAsia"/>
                <w:szCs w:val="21"/>
              </w:rPr>
              <w:t>）</w:t>
            </w: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6F7DDF59" w14:textId="77777777" w:rsidR="00E472F5" w:rsidRPr="00407DDC" w:rsidRDefault="00000000">
            <w:pPr>
              <w:spacing w:line="400" w:lineRule="exact"/>
              <w:jc w:val="center"/>
              <w:rPr>
                <w:rFonts w:ascii="宋体" w:hAnsi="宋体"/>
                <w:szCs w:val="21"/>
              </w:rPr>
            </w:pPr>
            <w:r w:rsidRPr="00407DDC">
              <w:rPr>
                <w:rFonts w:ascii="宋体" w:hAnsi="宋体" w:hint="eastAsia"/>
                <w:szCs w:val="21"/>
              </w:rPr>
              <w:t>备注</w:t>
            </w:r>
          </w:p>
        </w:tc>
      </w:tr>
      <w:tr w:rsidR="00407DDC" w:rsidRPr="00407DDC" w14:paraId="180741E8"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35078D47" w14:textId="77777777" w:rsidR="00E472F5" w:rsidRPr="00407DDC" w:rsidRDefault="00E472F5">
            <w:pPr>
              <w:widowControl/>
              <w:spacing w:line="400" w:lineRule="exact"/>
              <w:jc w:val="left"/>
              <w:rPr>
                <w:rFonts w:ascii="宋体" w:hAnsi="宋体"/>
                <w:szCs w:val="21"/>
              </w:rPr>
            </w:pPr>
          </w:p>
        </w:tc>
        <w:tc>
          <w:tcPr>
            <w:tcW w:w="2115" w:type="dxa"/>
            <w:gridSpan w:val="2"/>
            <w:vMerge w:val="restart"/>
            <w:tcBorders>
              <w:top w:val="single" w:sz="6" w:space="0" w:color="auto"/>
              <w:left w:val="single" w:sz="6" w:space="0" w:color="auto"/>
              <w:bottom w:val="single" w:sz="6" w:space="0" w:color="auto"/>
              <w:right w:val="single" w:sz="6" w:space="0" w:color="auto"/>
            </w:tcBorders>
            <w:vAlign w:val="center"/>
          </w:tcPr>
          <w:p w14:paraId="7DC3B774" w14:textId="77777777" w:rsidR="00E472F5" w:rsidRPr="00407DDC" w:rsidRDefault="00E472F5">
            <w:pPr>
              <w:spacing w:line="400" w:lineRule="exact"/>
              <w:jc w:val="center"/>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5861D51A" w14:textId="77777777" w:rsidR="00E472F5" w:rsidRPr="00407DDC" w:rsidRDefault="00E472F5">
            <w:pPr>
              <w:spacing w:line="400" w:lineRule="exact"/>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3C3918F1" w14:textId="77777777" w:rsidR="00E472F5" w:rsidRPr="00407DDC"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757EAEDD" w14:textId="77777777" w:rsidR="00E472F5" w:rsidRPr="00407DDC" w:rsidRDefault="00E472F5">
            <w:pPr>
              <w:spacing w:line="400" w:lineRule="exact"/>
              <w:jc w:val="center"/>
              <w:rPr>
                <w:rFonts w:ascii="宋体" w:hAnsi="宋体"/>
                <w:szCs w:val="21"/>
              </w:rPr>
            </w:pPr>
          </w:p>
        </w:tc>
      </w:tr>
      <w:tr w:rsidR="00407DDC" w:rsidRPr="00407DDC" w14:paraId="066CF50F"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6978313A" w14:textId="77777777" w:rsidR="00E472F5" w:rsidRPr="00407DDC" w:rsidRDefault="00E472F5">
            <w:pPr>
              <w:widowControl/>
              <w:spacing w:line="400" w:lineRule="exact"/>
              <w:jc w:val="left"/>
              <w:rPr>
                <w:rFonts w:ascii="宋体" w:hAnsi="宋体"/>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43057701" w14:textId="77777777" w:rsidR="00E472F5" w:rsidRPr="00407DDC" w:rsidRDefault="00E472F5">
            <w:pPr>
              <w:spacing w:line="400" w:lineRule="exact"/>
              <w:jc w:val="center"/>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43B341A5" w14:textId="77777777" w:rsidR="00E472F5" w:rsidRPr="00407DDC" w:rsidRDefault="00E472F5">
            <w:pPr>
              <w:spacing w:line="400" w:lineRule="exact"/>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4EEA4071" w14:textId="77777777" w:rsidR="00E472F5" w:rsidRPr="00407DDC"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0BB6FF4D" w14:textId="77777777" w:rsidR="00E472F5" w:rsidRPr="00407DDC" w:rsidRDefault="00E472F5">
            <w:pPr>
              <w:spacing w:line="400" w:lineRule="exact"/>
              <w:jc w:val="center"/>
              <w:rPr>
                <w:rFonts w:ascii="宋体" w:hAnsi="宋体"/>
                <w:szCs w:val="21"/>
              </w:rPr>
            </w:pPr>
          </w:p>
        </w:tc>
      </w:tr>
      <w:tr w:rsidR="00407DDC" w:rsidRPr="00407DDC" w14:paraId="282517B7"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1D01E9E3" w14:textId="77777777" w:rsidR="00E472F5" w:rsidRPr="00407DDC" w:rsidRDefault="00E472F5">
            <w:pPr>
              <w:widowControl/>
              <w:spacing w:line="400" w:lineRule="exact"/>
              <w:jc w:val="left"/>
              <w:rPr>
                <w:rFonts w:ascii="宋体" w:hAnsi="宋体"/>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6D766E19" w14:textId="77777777" w:rsidR="00E472F5" w:rsidRPr="00407DDC" w:rsidRDefault="00E472F5">
            <w:pPr>
              <w:spacing w:line="400" w:lineRule="exact"/>
              <w:jc w:val="center"/>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736A9D9B" w14:textId="77777777" w:rsidR="00E472F5" w:rsidRPr="00407DDC" w:rsidRDefault="00E472F5">
            <w:pPr>
              <w:spacing w:line="400" w:lineRule="exact"/>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5C2D2C22" w14:textId="77777777" w:rsidR="00E472F5" w:rsidRPr="00407DDC"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4C02F2B0" w14:textId="77777777" w:rsidR="00E472F5" w:rsidRPr="00407DDC" w:rsidRDefault="00E472F5">
            <w:pPr>
              <w:spacing w:line="400" w:lineRule="exact"/>
              <w:jc w:val="center"/>
              <w:rPr>
                <w:rFonts w:ascii="宋体" w:hAnsi="宋体"/>
                <w:szCs w:val="21"/>
              </w:rPr>
            </w:pPr>
          </w:p>
        </w:tc>
      </w:tr>
      <w:tr w:rsidR="00407DDC" w:rsidRPr="00407DDC" w14:paraId="08932A07"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320B8FCA" w14:textId="77777777" w:rsidR="00E472F5" w:rsidRPr="00407DDC" w:rsidRDefault="00E472F5">
            <w:pPr>
              <w:widowControl/>
              <w:spacing w:line="400" w:lineRule="exact"/>
              <w:jc w:val="left"/>
              <w:rPr>
                <w:rFonts w:ascii="宋体" w:hAnsi="宋体"/>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0097F6BA" w14:textId="77777777" w:rsidR="00E472F5" w:rsidRPr="00407DDC" w:rsidRDefault="00E472F5">
            <w:pPr>
              <w:widowControl/>
              <w:spacing w:line="400" w:lineRule="exact"/>
              <w:jc w:val="left"/>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60E0F5D7" w14:textId="77777777" w:rsidR="00E472F5" w:rsidRPr="00407DDC" w:rsidRDefault="00E472F5">
            <w:pPr>
              <w:spacing w:line="400" w:lineRule="exact"/>
              <w:jc w:val="center"/>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314422C2" w14:textId="77777777" w:rsidR="00E472F5" w:rsidRPr="00407DDC"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1DF62FC4" w14:textId="77777777" w:rsidR="00E472F5" w:rsidRPr="00407DDC" w:rsidRDefault="00E472F5">
            <w:pPr>
              <w:spacing w:line="400" w:lineRule="exact"/>
              <w:jc w:val="center"/>
              <w:rPr>
                <w:rFonts w:ascii="宋体" w:hAnsi="宋体"/>
                <w:szCs w:val="21"/>
              </w:rPr>
            </w:pPr>
          </w:p>
        </w:tc>
      </w:tr>
      <w:tr w:rsidR="00407DDC" w:rsidRPr="00407DDC" w14:paraId="2EEB7F11"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10C00E63" w14:textId="77777777" w:rsidR="00E472F5" w:rsidRPr="00407DDC" w:rsidRDefault="00E472F5">
            <w:pPr>
              <w:widowControl/>
              <w:spacing w:line="400" w:lineRule="exact"/>
              <w:jc w:val="left"/>
              <w:rPr>
                <w:rFonts w:ascii="宋体" w:hAnsi="宋体"/>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32F49627" w14:textId="77777777" w:rsidR="00E472F5" w:rsidRPr="00407DDC" w:rsidRDefault="00E472F5">
            <w:pPr>
              <w:widowControl/>
              <w:spacing w:line="400" w:lineRule="exact"/>
              <w:jc w:val="left"/>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6C3113C2" w14:textId="77777777" w:rsidR="00E472F5" w:rsidRPr="00407DDC" w:rsidRDefault="00E472F5">
            <w:pPr>
              <w:spacing w:line="400" w:lineRule="exact"/>
              <w:jc w:val="center"/>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31CFDF28" w14:textId="77777777" w:rsidR="00E472F5" w:rsidRPr="00407DDC"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0EB0C7BE" w14:textId="77777777" w:rsidR="00E472F5" w:rsidRPr="00407DDC" w:rsidRDefault="00E472F5">
            <w:pPr>
              <w:spacing w:line="400" w:lineRule="exact"/>
              <w:jc w:val="center"/>
              <w:rPr>
                <w:rFonts w:ascii="宋体" w:hAnsi="宋体"/>
                <w:szCs w:val="21"/>
              </w:rPr>
            </w:pPr>
          </w:p>
        </w:tc>
      </w:tr>
      <w:tr w:rsidR="00407DDC" w:rsidRPr="00407DDC" w14:paraId="36999A5A"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1B768E1D" w14:textId="77777777" w:rsidR="00E472F5" w:rsidRPr="00407DDC" w:rsidRDefault="00E472F5">
            <w:pPr>
              <w:widowControl/>
              <w:spacing w:line="400" w:lineRule="exact"/>
              <w:jc w:val="left"/>
              <w:rPr>
                <w:rFonts w:ascii="宋体" w:hAnsi="宋体"/>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2E36A755" w14:textId="77777777" w:rsidR="00E472F5" w:rsidRPr="00407DDC" w:rsidRDefault="00E472F5">
            <w:pPr>
              <w:widowControl/>
              <w:spacing w:line="400" w:lineRule="exact"/>
              <w:jc w:val="left"/>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01BE3595" w14:textId="77777777" w:rsidR="00E472F5" w:rsidRPr="00407DDC" w:rsidRDefault="00E472F5">
            <w:pPr>
              <w:spacing w:line="400" w:lineRule="exact"/>
              <w:jc w:val="center"/>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791A5677" w14:textId="77777777" w:rsidR="00E472F5" w:rsidRPr="00407DDC"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0273FC10" w14:textId="77777777" w:rsidR="00E472F5" w:rsidRPr="00407DDC" w:rsidRDefault="00E472F5">
            <w:pPr>
              <w:spacing w:line="400" w:lineRule="exact"/>
              <w:jc w:val="center"/>
              <w:rPr>
                <w:rFonts w:ascii="宋体" w:hAnsi="宋体"/>
                <w:szCs w:val="21"/>
              </w:rPr>
            </w:pPr>
          </w:p>
        </w:tc>
      </w:tr>
      <w:tr w:rsidR="00407DDC" w:rsidRPr="00407DDC" w14:paraId="463A00BD" w14:textId="77777777">
        <w:trPr>
          <w:cantSplit/>
          <w:trHeight w:val="551"/>
          <w:jc w:val="center"/>
        </w:trPr>
        <w:tc>
          <w:tcPr>
            <w:tcW w:w="2688" w:type="dxa"/>
            <w:gridSpan w:val="3"/>
            <w:tcBorders>
              <w:top w:val="single" w:sz="6" w:space="0" w:color="auto"/>
              <w:left w:val="single" w:sz="12" w:space="0" w:color="auto"/>
              <w:bottom w:val="single" w:sz="6" w:space="0" w:color="auto"/>
              <w:right w:val="single" w:sz="6" w:space="0" w:color="auto"/>
            </w:tcBorders>
            <w:vAlign w:val="center"/>
          </w:tcPr>
          <w:p w14:paraId="3DC32C70" w14:textId="77777777" w:rsidR="00E472F5" w:rsidRPr="00407DDC" w:rsidRDefault="00000000">
            <w:pPr>
              <w:spacing w:line="400" w:lineRule="exact"/>
              <w:jc w:val="center"/>
              <w:rPr>
                <w:rFonts w:ascii="宋体" w:hAnsi="宋体"/>
                <w:szCs w:val="21"/>
              </w:rPr>
            </w:pPr>
            <w:r w:rsidRPr="00407DDC">
              <w:rPr>
                <w:rFonts w:hint="eastAsia"/>
                <w:szCs w:val="21"/>
              </w:rPr>
              <w:t>设计周期</w:t>
            </w:r>
          </w:p>
        </w:tc>
        <w:tc>
          <w:tcPr>
            <w:tcW w:w="6384" w:type="dxa"/>
            <w:gridSpan w:val="6"/>
            <w:tcBorders>
              <w:top w:val="single" w:sz="6" w:space="0" w:color="auto"/>
              <w:left w:val="single" w:sz="6" w:space="0" w:color="auto"/>
              <w:bottom w:val="single" w:sz="6" w:space="0" w:color="auto"/>
              <w:right w:val="single" w:sz="12" w:space="0" w:color="auto"/>
            </w:tcBorders>
            <w:vAlign w:val="center"/>
          </w:tcPr>
          <w:p w14:paraId="038CA8F2" w14:textId="77777777" w:rsidR="00E472F5" w:rsidRPr="00407DDC" w:rsidRDefault="00E472F5">
            <w:pPr>
              <w:spacing w:line="400" w:lineRule="exact"/>
              <w:rPr>
                <w:rFonts w:ascii="宋体" w:hAnsi="宋体"/>
                <w:szCs w:val="21"/>
              </w:rPr>
            </w:pPr>
          </w:p>
        </w:tc>
      </w:tr>
      <w:tr w:rsidR="00407DDC" w:rsidRPr="00407DDC" w14:paraId="6F9EFC33" w14:textId="77777777">
        <w:trPr>
          <w:cantSplit/>
          <w:trHeight w:val="551"/>
          <w:jc w:val="center"/>
        </w:trPr>
        <w:tc>
          <w:tcPr>
            <w:tcW w:w="2688" w:type="dxa"/>
            <w:gridSpan w:val="3"/>
            <w:tcBorders>
              <w:top w:val="single" w:sz="6" w:space="0" w:color="auto"/>
              <w:left w:val="single" w:sz="12" w:space="0" w:color="auto"/>
              <w:bottom w:val="single" w:sz="12" w:space="0" w:color="auto"/>
              <w:right w:val="single" w:sz="6" w:space="0" w:color="auto"/>
            </w:tcBorders>
            <w:vAlign w:val="center"/>
          </w:tcPr>
          <w:p w14:paraId="3A3B2EAC" w14:textId="77777777" w:rsidR="00E472F5" w:rsidRPr="00407DDC" w:rsidRDefault="00000000">
            <w:pPr>
              <w:spacing w:line="400" w:lineRule="exact"/>
              <w:jc w:val="center"/>
              <w:rPr>
                <w:szCs w:val="21"/>
              </w:rPr>
            </w:pPr>
            <w:r w:rsidRPr="00407DDC">
              <w:rPr>
                <w:rFonts w:hint="eastAsia"/>
                <w:szCs w:val="21"/>
              </w:rPr>
              <w:t>报价承诺</w:t>
            </w:r>
          </w:p>
        </w:tc>
        <w:tc>
          <w:tcPr>
            <w:tcW w:w="6384" w:type="dxa"/>
            <w:gridSpan w:val="6"/>
            <w:tcBorders>
              <w:top w:val="single" w:sz="6" w:space="0" w:color="auto"/>
              <w:left w:val="single" w:sz="6" w:space="0" w:color="auto"/>
              <w:bottom w:val="single" w:sz="12" w:space="0" w:color="auto"/>
              <w:right w:val="single" w:sz="12" w:space="0" w:color="auto"/>
            </w:tcBorders>
            <w:vAlign w:val="center"/>
          </w:tcPr>
          <w:p w14:paraId="0B7A586D" w14:textId="77777777" w:rsidR="00E472F5" w:rsidRPr="00407DDC" w:rsidRDefault="00000000">
            <w:pPr>
              <w:spacing w:line="400" w:lineRule="exact"/>
              <w:rPr>
                <w:szCs w:val="21"/>
              </w:rPr>
            </w:pPr>
            <w:r w:rsidRPr="00407DDC">
              <w:rPr>
                <w:rFonts w:hint="eastAsia"/>
                <w:szCs w:val="21"/>
              </w:rPr>
              <w:t>我公司报价已</w:t>
            </w:r>
            <w:proofErr w:type="gramStart"/>
            <w:r w:rsidRPr="00407DDC">
              <w:rPr>
                <w:rFonts w:hint="eastAsia"/>
                <w:szCs w:val="21"/>
              </w:rPr>
              <w:t>含完成</w:t>
            </w:r>
            <w:proofErr w:type="gramEnd"/>
            <w:r w:rsidRPr="00407DDC">
              <w:rPr>
                <w:rFonts w:hint="eastAsia"/>
                <w:szCs w:val="21"/>
              </w:rPr>
              <w:t>此次投标项目招标文件和设计任务书的要求的所有费用，包干使用，合同存续期间不得增加任何费用。</w:t>
            </w:r>
          </w:p>
        </w:tc>
      </w:tr>
      <w:tr w:rsidR="00407DDC" w:rsidRPr="00407DDC" w14:paraId="7CBCBFC3" w14:textId="77777777">
        <w:trPr>
          <w:jc w:val="center"/>
        </w:trPr>
        <w:tc>
          <w:tcPr>
            <w:tcW w:w="573" w:type="dxa"/>
            <w:tcBorders>
              <w:top w:val="nil"/>
              <w:left w:val="nil"/>
              <w:bottom w:val="nil"/>
              <w:right w:val="nil"/>
            </w:tcBorders>
            <w:vAlign w:val="center"/>
          </w:tcPr>
          <w:p w14:paraId="413E2FFB" w14:textId="77777777" w:rsidR="00E472F5" w:rsidRPr="00407DDC" w:rsidRDefault="00E472F5">
            <w:pPr>
              <w:widowControl/>
              <w:spacing w:line="400" w:lineRule="exact"/>
              <w:jc w:val="left"/>
              <w:rPr>
                <w:rFonts w:ascii="宋体" w:hAnsi="宋体" w:cs="宋体"/>
                <w:kern w:val="0"/>
                <w:sz w:val="1"/>
              </w:rPr>
            </w:pPr>
          </w:p>
        </w:tc>
        <w:tc>
          <w:tcPr>
            <w:tcW w:w="960" w:type="dxa"/>
            <w:tcBorders>
              <w:top w:val="nil"/>
              <w:left w:val="nil"/>
              <w:bottom w:val="nil"/>
              <w:right w:val="nil"/>
            </w:tcBorders>
            <w:vAlign w:val="center"/>
          </w:tcPr>
          <w:p w14:paraId="09C388FA" w14:textId="77777777" w:rsidR="00E472F5" w:rsidRPr="00407DDC" w:rsidRDefault="00E472F5">
            <w:pPr>
              <w:widowControl/>
              <w:spacing w:line="400" w:lineRule="exact"/>
              <w:jc w:val="left"/>
              <w:rPr>
                <w:rFonts w:ascii="宋体" w:hAnsi="宋体" w:cs="宋体"/>
                <w:kern w:val="0"/>
                <w:sz w:val="1"/>
              </w:rPr>
            </w:pPr>
          </w:p>
        </w:tc>
        <w:tc>
          <w:tcPr>
            <w:tcW w:w="1155" w:type="dxa"/>
            <w:tcBorders>
              <w:top w:val="nil"/>
              <w:left w:val="nil"/>
              <w:bottom w:val="nil"/>
              <w:right w:val="nil"/>
            </w:tcBorders>
            <w:vAlign w:val="center"/>
          </w:tcPr>
          <w:p w14:paraId="2D6A9BAA" w14:textId="77777777" w:rsidR="00E472F5" w:rsidRPr="00407DDC" w:rsidRDefault="00E472F5">
            <w:pPr>
              <w:widowControl/>
              <w:spacing w:line="400" w:lineRule="exact"/>
              <w:jc w:val="left"/>
              <w:rPr>
                <w:rFonts w:ascii="宋体" w:hAnsi="宋体" w:cs="宋体"/>
                <w:kern w:val="0"/>
                <w:sz w:val="1"/>
              </w:rPr>
            </w:pPr>
          </w:p>
        </w:tc>
        <w:tc>
          <w:tcPr>
            <w:tcW w:w="600" w:type="dxa"/>
            <w:tcBorders>
              <w:top w:val="nil"/>
              <w:left w:val="nil"/>
              <w:bottom w:val="nil"/>
              <w:right w:val="nil"/>
            </w:tcBorders>
            <w:vAlign w:val="center"/>
          </w:tcPr>
          <w:p w14:paraId="6DE28F1D" w14:textId="77777777" w:rsidR="00E472F5" w:rsidRPr="00407DDC" w:rsidRDefault="00E472F5">
            <w:pPr>
              <w:widowControl/>
              <w:spacing w:line="400" w:lineRule="exact"/>
              <w:jc w:val="left"/>
              <w:rPr>
                <w:rFonts w:ascii="宋体" w:hAnsi="宋体" w:cs="宋体"/>
                <w:kern w:val="0"/>
                <w:sz w:val="1"/>
              </w:rPr>
            </w:pPr>
          </w:p>
        </w:tc>
        <w:tc>
          <w:tcPr>
            <w:tcW w:w="1710" w:type="dxa"/>
            <w:tcBorders>
              <w:top w:val="nil"/>
              <w:left w:val="nil"/>
              <w:bottom w:val="nil"/>
              <w:right w:val="nil"/>
            </w:tcBorders>
            <w:vAlign w:val="center"/>
          </w:tcPr>
          <w:p w14:paraId="27993AE1" w14:textId="77777777" w:rsidR="00E472F5" w:rsidRPr="00407DDC" w:rsidRDefault="00E472F5">
            <w:pPr>
              <w:widowControl/>
              <w:spacing w:line="400" w:lineRule="exact"/>
              <w:jc w:val="left"/>
              <w:rPr>
                <w:rFonts w:ascii="宋体" w:hAnsi="宋体" w:cs="宋体"/>
                <w:kern w:val="0"/>
                <w:sz w:val="1"/>
              </w:rPr>
            </w:pPr>
          </w:p>
        </w:tc>
        <w:tc>
          <w:tcPr>
            <w:tcW w:w="585" w:type="dxa"/>
            <w:tcBorders>
              <w:top w:val="nil"/>
              <w:left w:val="nil"/>
              <w:bottom w:val="nil"/>
              <w:right w:val="nil"/>
            </w:tcBorders>
            <w:vAlign w:val="center"/>
          </w:tcPr>
          <w:p w14:paraId="3C74A095" w14:textId="77777777" w:rsidR="00E472F5" w:rsidRPr="00407DDC" w:rsidRDefault="00E472F5">
            <w:pPr>
              <w:widowControl/>
              <w:spacing w:line="400" w:lineRule="exact"/>
              <w:jc w:val="left"/>
              <w:rPr>
                <w:rFonts w:ascii="宋体" w:hAnsi="宋体" w:cs="宋体"/>
                <w:kern w:val="0"/>
                <w:sz w:val="1"/>
              </w:rPr>
            </w:pPr>
          </w:p>
        </w:tc>
        <w:tc>
          <w:tcPr>
            <w:tcW w:w="1140" w:type="dxa"/>
            <w:tcBorders>
              <w:top w:val="nil"/>
              <w:left w:val="nil"/>
              <w:bottom w:val="nil"/>
              <w:right w:val="nil"/>
            </w:tcBorders>
            <w:vAlign w:val="center"/>
          </w:tcPr>
          <w:p w14:paraId="61413B9C" w14:textId="77777777" w:rsidR="00E472F5" w:rsidRPr="00407DDC" w:rsidRDefault="00E472F5">
            <w:pPr>
              <w:widowControl/>
              <w:spacing w:line="400" w:lineRule="exact"/>
              <w:jc w:val="left"/>
              <w:rPr>
                <w:rFonts w:ascii="宋体" w:hAnsi="宋体" w:cs="宋体"/>
                <w:kern w:val="0"/>
                <w:sz w:val="1"/>
              </w:rPr>
            </w:pPr>
          </w:p>
        </w:tc>
        <w:tc>
          <w:tcPr>
            <w:tcW w:w="392" w:type="dxa"/>
            <w:tcBorders>
              <w:top w:val="nil"/>
              <w:left w:val="nil"/>
              <w:bottom w:val="nil"/>
              <w:right w:val="nil"/>
            </w:tcBorders>
            <w:vAlign w:val="center"/>
          </w:tcPr>
          <w:p w14:paraId="1E98B474" w14:textId="77777777" w:rsidR="00E472F5" w:rsidRPr="00407DDC" w:rsidRDefault="00E472F5">
            <w:pPr>
              <w:widowControl/>
              <w:spacing w:line="400" w:lineRule="exact"/>
              <w:jc w:val="left"/>
              <w:rPr>
                <w:rFonts w:ascii="宋体" w:hAnsi="宋体" w:cs="宋体"/>
                <w:kern w:val="0"/>
                <w:sz w:val="1"/>
              </w:rPr>
            </w:pPr>
          </w:p>
        </w:tc>
        <w:tc>
          <w:tcPr>
            <w:tcW w:w="1957" w:type="dxa"/>
            <w:tcBorders>
              <w:top w:val="nil"/>
              <w:left w:val="nil"/>
              <w:bottom w:val="nil"/>
              <w:right w:val="nil"/>
            </w:tcBorders>
            <w:vAlign w:val="center"/>
          </w:tcPr>
          <w:p w14:paraId="634F8561" w14:textId="77777777" w:rsidR="00E472F5" w:rsidRPr="00407DDC" w:rsidRDefault="00E472F5">
            <w:pPr>
              <w:widowControl/>
              <w:spacing w:line="400" w:lineRule="exact"/>
              <w:jc w:val="left"/>
              <w:rPr>
                <w:rFonts w:ascii="宋体" w:hAnsi="宋体" w:cs="宋体"/>
                <w:kern w:val="0"/>
                <w:sz w:val="1"/>
              </w:rPr>
            </w:pPr>
          </w:p>
        </w:tc>
      </w:tr>
    </w:tbl>
    <w:p w14:paraId="7015A0C3" w14:textId="77777777" w:rsidR="00E472F5" w:rsidRPr="00407DDC" w:rsidRDefault="00000000">
      <w:pPr>
        <w:snapToGrid w:val="0"/>
        <w:spacing w:line="400" w:lineRule="exact"/>
        <w:ind w:firstLineChars="150" w:firstLine="315"/>
        <w:rPr>
          <w:rFonts w:ascii="宋体" w:hAnsi="宋体"/>
          <w:u w:val="single"/>
        </w:rPr>
      </w:pPr>
      <w:r w:rsidRPr="00407DDC">
        <w:rPr>
          <w:rFonts w:hint="eastAsia"/>
        </w:rPr>
        <w:t>注：</w:t>
      </w:r>
      <w:r w:rsidRPr="00407DDC">
        <w:rPr>
          <w:rFonts w:ascii="宋体" w:hAnsi="宋体" w:hint="eastAsia"/>
          <w:szCs w:val="21"/>
          <w:u w:val="single"/>
        </w:rPr>
        <w:t>包含</w:t>
      </w:r>
      <w:permStart w:id="287187936" w:edGrp="everyone"/>
      <w:r w:rsidRPr="00407DDC">
        <w:rPr>
          <w:rFonts w:ascii="宋体" w:hAnsi="宋体" w:hint="eastAsia"/>
          <w:b/>
          <w:u w:val="single"/>
        </w:rPr>
        <w:t>勘察、测绘、可行性研究报告编制、方案设计、初步设计及概算编制、施工图设计及预算编制、施工图图审及施工过程中的技术支持等其他相关服务</w:t>
      </w:r>
      <w:r w:rsidRPr="00407DDC">
        <w:rPr>
          <w:rFonts w:ascii="宋体" w:hAnsi="宋体" w:hint="eastAsia"/>
          <w:szCs w:val="21"/>
          <w:u w:val="single"/>
        </w:rPr>
        <w:t>、税收以及相应的工地设计代表服务及项目实施阶段其它必须的工作内容所发生的一切自身费用。</w:t>
      </w:r>
      <w:permEnd w:id="287187936"/>
    </w:p>
    <w:p w14:paraId="08C53BAD" w14:textId="77777777" w:rsidR="00E472F5" w:rsidRPr="00407DDC" w:rsidRDefault="00E472F5">
      <w:pPr>
        <w:snapToGrid w:val="0"/>
        <w:spacing w:line="400" w:lineRule="exact"/>
        <w:rPr>
          <w:rFonts w:ascii="宋体" w:hAnsi="宋体"/>
          <w:szCs w:val="21"/>
        </w:rPr>
      </w:pPr>
    </w:p>
    <w:p w14:paraId="118EFF71" w14:textId="77777777" w:rsidR="00E472F5" w:rsidRPr="00407DDC" w:rsidRDefault="00E472F5">
      <w:pPr>
        <w:snapToGrid w:val="0"/>
        <w:spacing w:line="400" w:lineRule="exact"/>
        <w:rPr>
          <w:rFonts w:ascii="宋体" w:hAnsi="宋体"/>
          <w:szCs w:val="21"/>
        </w:rPr>
      </w:pPr>
    </w:p>
    <w:p w14:paraId="35EA503E"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投标人：</w:t>
      </w:r>
      <w:r w:rsidRPr="00407DDC">
        <w:rPr>
          <w:rFonts w:ascii="宋体" w:hAnsi="宋体" w:hint="eastAsia"/>
          <w:szCs w:val="21"/>
          <w:u w:val="single"/>
        </w:rPr>
        <w:t xml:space="preserve">                （全称、盖章）       </w:t>
      </w:r>
    </w:p>
    <w:p w14:paraId="79152B38" w14:textId="77777777" w:rsidR="00E472F5" w:rsidRPr="00407DDC" w:rsidRDefault="00000000">
      <w:pPr>
        <w:snapToGrid w:val="0"/>
        <w:spacing w:line="400" w:lineRule="exact"/>
        <w:rPr>
          <w:rFonts w:ascii="宋体" w:hAnsi="宋体"/>
          <w:szCs w:val="21"/>
        </w:rPr>
      </w:pPr>
      <w:r w:rsidRPr="00407DDC">
        <w:rPr>
          <w:rFonts w:ascii="宋体" w:hAnsi="宋体" w:hint="eastAsia"/>
          <w:szCs w:val="21"/>
        </w:rPr>
        <w:t>投标人代表：</w:t>
      </w:r>
      <w:r w:rsidRPr="00407DDC">
        <w:rPr>
          <w:rFonts w:ascii="宋体" w:hAnsi="宋体" w:hint="eastAsia"/>
          <w:szCs w:val="21"/>
          <w:u w:val="single"/>
        </w:rPr>
        <w:t xml:space="preserve">       （代表人签字或盖章）      </w:t>
      </w:r>
      <w:r w:rsidRPr="00407DDC">
        <w:rPr>
          <w:rFonts w:ascii="宋体" w:hAnsi="宋体" w:hint="eastAsia"/>
          <w:szCs w:val="21"/>
        </w:rPr>
        <w:t xml:space="preserve">   </w:t>
      </w:r>
    </w:p>
    <w:p w14:paraId="3C27F53C" w14:textId="77777777" w:rsidR="00E472F5" w:rsidRPr="00407DDC" w:rsidRDefault="00000000">
      <w:pPr>
        <w:snapToGrid w:val="0"/>
        <w:spacing w:afterLines="100" w:after="312" w:line="400" w:lineRule="exact"/>
      </w:pPr>
      <w:r w:rsidRPr="00407DDC">
        <w:rPr>
          <w:rFonts w:hint="eastAsia"/>
        </w:rPr>
        <w:t xml:space="preserve">日　</w:t>
      </w:r>
      <w:r w:rsidRPr="00407DDC">
        <w:t xml:space="preserve"> </w:t>
      </w:r>
      <w:r w:rsidRPr="00407DDC">
        <w:rPr>
          <w:rFonts w:hint="eastAsia"/>
        </w:rPr>
        <w:t>期：</w:t>
      </w:r>
      <w:r w:rsidRPr="00407DDC">
        <w:t xml:space="preserve">          </w:t>
      </w:r>
      <w:r w:rsidRPr="00407DDC">
        <w:rPr>
          <w:rFonts w:hint="eastAsia"/>
        </w:rPr>
        <w:t>年</w:t>
      </w:r>
      <w:r w:rsidRPr="00407DDC">
        <w:t xml:space="preserve">      </w:t>
      </w:r>
      <w:r w:rsidRPr="00407DDC">
        <w:rPr>
          <w:rFonts w:hint="eastAsia"/>
        </w:rPr>
        <w:t>月</w:t>
      </w:r>
      <w:r w:rsidRPr="00407DDC">
        <w:t xml:space="preserve">     </w:t>
      </w:r>
      <w:r w:rsidRPr="00407DDC">
        <w:rPr>
          <w:rFonts w:hint="eastAsia"/>
        </w:rPr>
        <w:t>日</w:t>
      </w:r>
      <w:bookmarkEnd w:id="584"/>
    </w:p>
    <w:p w14:paraId="63F7DC3B" w14:textId="77777777" w:rsidR="00604DFA" w:rsidRPr="00407DDC" w:rsidRDefault="00604DFA"/>
    <w:sectPr w:rsidR="00604DFA" w:rsidRPr="00407DDC">
      <w:pgSz w:w="11906" w:h="16838"/>
      <w:pgMar w:top="1440" w:right="1418" w:bottom="1440" w:left="158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0693D" w14:textId="77777777" w:rsidR="007A3392" w:rsidRDefault="007A3392">
      <w:r>
        <w:separator/>
      </w:r>
    </w:p>
  </w:endnote>
  <w:endnote w:type="continuationSeparator" w:id="0">
    <w:p w14:paraId="14701BB4" w14:textId="77777777" w:rsidR="007A3392" w:rsidRDefault="007A3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otumChe">
    <w:charset w:val="81"/>
    <w:family w:val="modern"/>
    <w:pitch w:val="fixed"/>
    <w:sig w:usb0="B00002AF" w:usb1="69D77CFB" w:usb2="00000030" w:usb3="00000000" w:csb0="0008009F"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微软雅黑"/>
    <w:charset w:val="86"/>
    <w:family w:val="modern"/>
    <w:pitch w:val="default"/>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_x000B__x000C_">
    <w:altName w:val="Times New Roman"/>
    <w:charset w:val="00"/>
    <w:family w:val="auto"/>
    <w:pitch w:val="default"/>
    <w:sig w:usb0="00000000" w:usb1="00000000" w:usb2="00000000" w:usb3="00000000" w:csb0="00000001" w:csb1="00000000"/>
  </w:font>
  <w:font w:name="仿宋_GB2312">
    <w:altName w:val="微软雅黑"/>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B3B15" w14:textId="77777777" w:rsidR="00E472F5" w:rsidRDefault="00000000">
    <w:pPr>
      <w:pStyle w:val="af0"/>
      <w:framePr w:wrap="around" w:vAnchor="text" w:hAnchor="margin" w:xAlign="center" w:y="1"/>
      <w:rPr>
        <w:rStyle w:val="aff0"/>
      </w:rPr>
    </w:pPr>
    <w:r>
      <w:fldChar w:fldCharType="begin"/>
    </w:r>
    <w:r>
      <w:rPr>
        <w:rStyle w:val="aff0"/>
      </w:rPr>
      <w:instrText xml:space="preserve">PAGE  </w:instrText>
    </w:r>
    <w:r>
      <w:fldChar w:fldCharType="separate"/>
    </w:r>
    <w:r>
      <w:rPr>
        <w:rStyle w:val="aff0"/>
      </w:rPr>
      <w:t>1</w:t>
    </w:r>
    <w:r>
      <w:fldChar w:fldCharType="end"/>
    </w:r>
  </w:p>
  <w:p w14:paraId="1F568EFD" w14:textId="77777777" w:rsidR="00E472F5" w:rsidRDefault="00E472F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A4582" w14:textId="77777777" w:rsidR="00E472F5" w:rsidRDefault="00000000">
    <w:pPr>
      <w:pStyle w:val="af0"/>
      <w:jc w:val="center"/>
    </w:pPr>
    <w:r>
      <w:fldChar w:fldCharType="begin"/>
    </w:r>
    <w:r>
      <w:instrText xml:space="preserve"> PAGE   \* MERGEFORMAT </w:instrText>
    </w:r>
    <w:r>
      <w:fldChar w:fldCharType="separate"/>
    </w:r>
    <w:r>
      <w:rPr>
        <w:lang w:val="zh-CN"/>
      </w:rPr>
      <w:t>1</w:t>
    </w:r>
    <w:r>
      <w:fldChar w:fldCharType="end"/>
    </w:r>
  </w:p>
  <w:p w14:paraId="2BB985D6" w14:textId="77777777" w:rsidR="00E472F5" w:rsidRDefault="00E472F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7EBC" w14:textId="77777777" w:rsidR="00E472F5" w:rsidRDefault="00E472F5">
    <w:pPr>
      <w:pStyle w:val="af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EA5E7" w14:textId="77777777" w:rsidR="007A3392" w:rsidRDefault="007A3392">
      <w:r>
        <w:separator/>
      </w:r>
    </w:p>
  </w:footnote>
  <w:footnote w:type="continuationSeparator" w:id="0">
    <w:p w14:paraId="6D7349A2" w14:textId="77777777" w:rsidR="007A3392" w:rsidRDefault="007A3392">
      <w:r>
        <w:continuationSeparator/>
      </w:r>
    </w:p>
  </w:footnote>
  <w:footnote w:id="1">
    <w:p w14:paraId="1F819672" w14:textId="77777777" w:rsidR="00E472F5" w:rsidRPr="000920F0" w:rsidRDefault="00000000">
      <w:pPr>
        <w:pStyle w:val="af6"/>
        <w:rPr>
          <w:rStyle w:val="aff3"/>
          <w:rFonts w:ascii="宋体" w:hAnsi="宋体" w:cs="宋体"/>
          <w:sz w:val="15"/>
          <w:szCs w:val="15"/>
        </w:rPr>
      </w:pPr>
      <w:r w:rsidRPr="000920F0">
        <w:rPr>
          <w:rFonts w:ascii="宋体" w:hAnsi="宋体" w:cs="宋体" w:hint="eastAsia"/>
          <w:sz w:val="15"/>
          <w:szCs w:val="15"/>
        </w:rPr>
        <w:footnoteRef/>
      </w:r>
      <w:r w:rsidRPr="000920F0">
        <w:rPr>
          <w:rFonts w:ascii="宋体" w:hAnsi="宋体" w:cs="宋体" w:hint="eastAsia"/>
          <w:sz w:val="15"/>
          <w:szCs w:val="15"/>
        </w:rPr>
        <w:t xml:space="preserve"> 不得设置排斥潜在投标人条款。</w:t>
      </w:r>
    </w:p>
  </w:footnote>
  <w:footnote w:id="2">
    <w:p w14:paraId="4975544D"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任务书采购计划详情中“专门面向中小企业预留份额”内容填写该份额。</w:t>
      </w:r>
    </w:p>
  </w:footnote>
  <w:footnote w:id="3">
    <w:p w14:paraId="352FF35A"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任务书采购计划详情中“专门面向小微企业预留份额”内容填写该份额。</w:t>
      </w:r>
    </w:p>
  </w:footnote>
  <w:footnote w:id="4">
    <w:p w14:paraId="0B979452" w14:textId="77777777" w:rsidR="00E472F5" w:rsidRDefault="00000000">
      <w:pPr>
        <w:pStyle w:val="af6"/>
        <w:rPr>
          <w:rFonts w:ascii="宋体" w:hAnsi="宋体" w:cs="宋体"/>
          <w:color w:val="FF0000"/>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任务书采购计划详情中“专门面向中小企业预留份额”内容填写该份额。</w:t>
      </w:r>
    </w:p>
  </w:footnote>
  <w:footnote w:id="5">
    <w:p w14:paraId="5121D259"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任务书采购计划详情中“专门面向小微企业预留份额”内容填写该份额。</w:t>
      </w:r>
    </w:p>
  </w:footnote>
  <w:footnote w:id="6">
    <w:p w14:paraId="35D69029" w14:textId="77777777" w:rsidR="00E472F5" w:rsidRPr="000920F0" w:rsidRDefault="00000000">
      <w:pPr>
        <w:pStyle w:val="af6"/>
        <w:rPr>
          <w:rFonts w:ascii="宋体" w:hAnsi="宋体" w:cs="宋体"/>
          <w:sz w:val="15"/>
          <w:szCs w:val="15"/>
        </w:rPr>
      </w:pPr>
      <w:r w:rsidRPr="000920F0">
        <w:rPr>
          <w:rFonts w:ascii="宋体" w:hAnsi="宋体" w:cs="宋体" w:hint="eastAsia"/>
          <w:sz w:val="15"/>
          <w:szCs w:val="15"/>
        </w:rPr>
        <w:footnoteRef/>
      </w:r>
      <w:r w:rsidRPr="000920F0">
        <w:rPr>
          <w:rFonts w:ascii="宋体" w:hAnsi="宋体" w:cs="宋体" w:hint="eastAsia"/>
          <w:sz w:val="15"/>
          <w:szCs w:val="15"/>
        </w:rPr>
        <w:t xml:space="preserve"> 不得设置排斥潜在投标人条款。</w:t>
      </w:r>
    </w:p>
  </w:footnote>
  <w:footnote w:id="7">
    <w:p w14:paraId="03654359"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任务书采购计划详情中“专门面向中小企业预留份额”内容填写该份额。</w:t>
      </w:r>
    </w:p>
  </w:footnote>
  <w:footnote w:id="8">
    <w:p w14:paraId="5ED567A0" w14:textId="77777777" w:rsidR="00E472F5" w:rsidRDefault="00000000">
      <w:pPr>
        <w:pStyle w:val="af6"/>
        <w:rPr>
          <w:rFonts w:ascii="宋体" w:hAnsi="宋体"/>
          <w:color w:val="FF0000"/>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任务书采购计划详情中“专门面向小微企业预留份额”内容填写该份额。</w:t>
      </w:r>
    </w:p>
  </w:footnote>
  <w:footnote w:id="9">
    <w:p w14:paraId="3BF54B1A"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任务书采购计划详情中“专门面向中小企业预留份额”内容填写该份额。</w:t>
      </w:r>
    </w:p>
  </w:footnote>
  <w:footnote w:id="10">
    <w:p w14:paraId="4C4F0673"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任务书采购计划详情中“专门面向小微企业预留份额”内容填写该份额。</w:t>
      </w:r>
    </w:p>
  </w:footnote>
  <w:footnote w:id="11">
    <w:p w14:paraId="740A6120" w14:textId="2CF21FF2" w:rsidR="00E472F5" w:rsidRPr="00DD76B1" w:rsidRDefault="00000000">
      <w:pPr>
        <w:pStyle w:val="af6"/>
        <w:spacing w:line="400" w:lineRule="exact"/>
        <w:rPr>
          <w:rFonts w:ascii="宋体" w:hAnsi="宋体" w:cs="宋体"/>
          <w:sz w:val="28"/>
          <w:szCs w:val="28"/>
        </w:rPr>
      </w:pPr>
      <w:r w:rsidRPr="00DD76B1">
        <w:rPr>
          <w:rStyle w:val="aff3"/>
          <w:rFonts w:ascii="宋体" w:hAnsi="宋体" w:cs="宋体" w:hint="eastAsia"/>
          <w:sz w:val="28"/>
          <w:szCs w:val="28"/>
        </w:rPr>
        <w:footnoteRef/>
      </w:r>
      <w:r w:rsidRPr="00DD76B1">
        <w:rPr>
          <w:rFonts w:ascii="宋体" w:hAnsi="宋体" w:cs="宋体" w:hint="eastAsia"/>
          <w:sz w:val="28"/>
          <w:szCs w:val="28"/>
        </w:rPr>
        <w:t xml:space="preserve"> </w:t>
      </w:r>
      <w:bookmarkStart w:id="24" w:name="_Hlk209520566"/>
      <w:r w:rsidR="00407DDC" w:rsidRPr="000B14B5">
        <w:rPr>
          <w:rStyle w:val="aff3"/>
          <w:rFonts w:ascii="宋体" w:hAnsi="宋体" w:cs="宋体" w:hint="eastAsia"/>
          <w:color w:val="FF0000"/>
          <w:sz w:val="28"/>
          <w:szCs w:val="28"/>
        </w:rPr>
        <w:t>根据《关于在黄山市工程建设项目招标投标领域运用企业公共信用信息报告有关事项的通知》（黄公管[2025] 10号）规定：信用报告显示为“无”违法违规信息的投标人，在提交投标保证金时，可按招标文件要求应缴投标保证金金额的50%进行缴纳。</w:t>
      </w:r>
      <w:bookmarkEnd w:id="24"/>
    </w:p>
  </w:footnote>
  <w:footnote w:id="12">
    <w:p w14:paraId="4D3CFA84" w14:textId="77777777" w:rsidR="00E472F5" w:rsidRDefault="00000000">
      <w:pPr>
        <w:pStyle w:val="af6"/>
        <w:rPr>
          <w:color w:val="000000"/>
        </w:rPr>
      </w:pPr>
      <w:r>
        <w:rPr>
          <w:rStyle w:val="aff3"/>
          <w:color w:val="000000"/>
        </w:rPr>
        <w:footnoteRef/>
      </w:r>
      <w:r>
        <w:rPr>
          <w:color w:val="000000"/>
        </w:rPr>
        <w:t xml:space="preserve"> </w:t>
      </w:r>
      <w:r>
        <w:rPr>
          <w:rFonts w:ascii="宋体" w:hAnsi="宋体" w:hint="eastAsia"/>
          <w:color w:val="000000"/>
        </w:rPr>
        <w:t>政府投资房屋建筑和市政基础设施工程缴存比例不得超过中标合同金额的2%</w:t>
      </w:r>
    </w:p>
  </w:footnote>
  <w:footnote w:id="13">
    <w:p w14:paraId="37637764" w14:textId="77777777" w:rsidR="00E472F5" w:rsidRPr="00CB6A1D" w:rsidRDefault="00000000">
      <w:pPr>
        <w:pStyle w:val="af6"/>
      </w:pPr>
      <w:r w:rsidRPr="00CB6A1D">
        <w:rPr>
          <w:rStyle w:val="aff3"/>
        </w:rPr>
        <w:footnoteRef/>
      </w:r>
      <w:r w:rsidRPr="00CB6A1D">
        <w:t xml:space="preserve"> </w:t>
      </w:r>
      <w:r w:rsidRPr="00CB6A1D">
        <w:rPr>
          <w:rFonts w:hint="eastAsia"/>
        </w:rPr>
        <w:t>投标人业绩、荣誉数量，项目负责人业绩数量均设置</w:t>
      </w:r>
      <w:r w:rsidRPr="00CB6A1D">
        <w:rPr>
          <w:rFonts w:hint="eastAsia"/>
        </w:rPr>
        <w:t>1</w:t>
      </w:r>
      <w:r w:rsidRPr="00CB6A1D">
        <w:rPr>
          <w:rFonts w:hint="eastAsia"/>
        </w:rPr>
        <w:t>个。</w:t>
      </w:r>
    </w:p>
  </w:footnote>
  <w:footnote w:id="14">
    <w:p w14:paraId="7DE7FE35" w14:textId="77777777" w:rsidR="00E472F5" w:rsidRPr="00CB6A1D" w:rsidRDefault="00000000">
      <w:pPr>
        <w:pStyle w:val="af6"/>
      </w:pPr>
      <w:r w:rsidRPr="00CB6A1D">
        <w:rPr>
          <w:rStyle w:val="aff3"/>
        </w:rPr>
        <w:footnoteRef/>
      </w:r>
      <w:r w:rsidRPr="00CB6A1D">
        <w:t xml:space="preserve"> </w:t>
      </w:r>
      <w:r w:rsidRPr="00CB6A1D">
        <w:rPr>
          <w:rFonts w:hint="eastAsia"/>
        </w:rPr>
        <w:t>投标人业绩、荣誉数量，项目负责人业绩数量均设置</w:t>
      </w:r>
      <w:r w:rsidRPr="00CB6A1D">
        <w:rPr>
          <w:rFonts w:hint="eastAsia"/>
        </w:rPr>
        <w:t>1</w:t>
      </w:r>
      <w:r w:rsidRPr="00CB6A1D">
        <w:rPr>
          <w:rFonts w:hint="eastAsia"/>
        </w:rPr>
        <w:t>个。</w:t>
      </w:r>
    </w:p>
  </w:footnote>
  <w:footnote w:id="15">
    <w:p w14:paraId="48103103" w14:textId="77777777" w:rsidR="00E472F5" w:rsidRDefault="00000000">
      <w:pPr>
        <w:pStyle w:val="af6"/>
      </w:pPr>
      <w:r>
        <w:rPr>
          <w:rStyle w:val="aff3"/>
        </w:rPr>
        <w:footnoteRef/>
      </w:r>
      <w:r>
        <w:t xml:space="preserve"> </w:t>
      </w:r>
      <w:r>
        <w:rPr>
          <w:rFonts w:hint="eastAsia"/>
        </w:rPr>
        <w:t>非中小企业投标，投标文件中无需提交此函。</w:t>
      </w:r>
    </w:p>
  </w:footnote>
  <w:footnote w:id="16">
    <w:p w14:paraId="30352060" w14:textId="77777777" w:rsidR="00E472F5" w:rsidRDefault="00000000">
      <w:pPr>
        <w:pStyle w:val="af6"/>
      </w:pPr>
      <w:r>
        <w:rPr>
          <w:rStyle w:val="aff3"/>
        </w:rPr>
        <w:footnoteRef/>
      </w:r>
      <w:r>
        <w:t xml:space="preserve"> </w:t>
      </w:r>
      <w:r>
        <w:rPr>
          <w:rFonts w:hint="eastAsia"/>
        </w:rPr>
        <w:t>从业人员、营业收入、资产总额填报上一年度数据，无上</w:t>
      </w:r>
      <w:proofErr w:type="gramStart"/>
      <w:r>
        <w:rPr>
          <w:rFonts w:hint="eastAsia"/>
        </w:rPr>
        <w:t>一</w:t>
      </w:r>
      <w:proofErr w:type="gramEnd"/>
      <w:r>
        <w:rPr>
          <w:rFonts w:hint="eastAsia"/>
        </w:rPr>
        <w:t>年度数据的当年新成立企业可不填报。</w:t>
      </w:r>
    </w:p>
  </w:footnote>
  <w:footnote w:id="17">
    <w:p w14:paraId="0127C604" w14:textId="77777777" w:rsidR="00E472F5" w:rsidRDefault="00000000">
      <w:pPr>
        <w:pStyle w:val="af6"/>
      </w:pPr>
      <w:r>
        <w:rPr>
          <w:rStyle w:val="aff3"/>
        </w:rPr>
        <w:footnoteRef/>
      </w:r>
      <w:r>
        <w:t xml:space="preserve"> </w:t>
      </w:r>
      <w:r>
        <w:rPr>
          <w:rFonts w:hint="eastAsia"/>
        </w:rPr>
        <w:t>非残疾人福利性单位投标，投标文件中无需提交此函。</w:t>
      </w:r>
    </w:p>
  </w:footnote>
  <w:footnote w:id="18">
    <w:p w14:paraId="6DE43156" w14:textId="77777777" w:rsidR="00E472F5" w:rsidRDefault="00000000">
      <w:pPr>
        <w:pStyle w:val="af6"/>
      </w:pPr>
      <w:r>
        <w:rPr>
          <w:rStyle w:val="aff3"/>
        </w:rPr>
        <w:footnoteRef/>
      </w:r>
      <w:r>
        <w:t xml:space="preserve"> </w:t>
      </w:r>
      <w:r>
        <w:rPr>
          <w:rFonts w:hint="eastAsia"/>
        </w:rPr>
        <w:t>非中小企业投标，投标文件中无需提交此函。</w:t>
      </w:r>
    </w:p>
  </w:footnote>
  <w:footnote w:id="19">
    <w:p w14:paraId="66459EB0" w14:textId="77777777" w:rsidR="00E472F5" w:rsidRDefault="00000000">
      <w:pPr>
        <w:pStyle w:val="af6"/>
      </w:pPr>
      <w:r>
        <w:rPr>
          <w:rStyle w:val="aff3"/>
        </w:rPr>
        <w:footnoteRef/>
      </w:r>
      <w:r>
        <w:t xml:space="preserve"> </w:t>
      </w:r>
      <w:r>
        <w:rPr>
          <w:rFonts w:hint="eastAsia"/>
        </w:rPr>
        <w:t>从业人员、营业收入、资产总额填报上一年度数据，无上</w:t>
      </w:r>
      <w:proofErr w:type="gramStart"/>
      <w:r>
        <w:rPr>
          <w:rFonts w:hint="eastAsia"/>
        </w:rPr>
        <w:t>一</w:t>
      </w:r>
      <w:proofErr w:type="gramEnd"/>
      <w:r>
        <w:rPr>
          <w:rFonts w:hint="eastAsia"/>
        </w:rPr>
        <w:t>年度数据的当年新成立企业可不填报。</w:t>
      </w:r>
    </w:p>
  </w:footnote>
  <w:footnote w:id="20">
    <w:p w14:paraId="17E5A147" w14:textId="77777777" w:rsidR="00E472F5" w:rsidRDefault="00000000">
      <w:pPr>
        <w:pStyle w:val="af6"/>
      </w:pPr>
      <w:r>
        <w:rPr>
          <w:rStyle w:val="aff3"/>
        </w:rPr>
        <w:footnoteRef/>
      </w:r>
      <w:r>
        <w:t xml:space="preserve"> </w:t>
      </w:r>
      <w:r>
        <w:rPr>
          <w:rFonts w:hint="eastAsia"/>
        </w:rPr>
        <w:t>非残疾人福利性单位投标，投标文件中无需提交此函。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bullet"/>
      <w:lvlText w:val=""/>
      <w:lvlJc w:val="left"/>
      <w:pPr>
        <w:tabs>
          <w:tab w:val="num" w:pos="969"/>
        </w:tabs>
        <w:ind w:left="969" w:hanging="420"/>
      </w:pPr>
      <w:rPr>
        <w:rFonts w:ascii="Wingdings" w:hAnsi="Wingdings" w:hint="default"/>
      </w:rPr>
    </w:lvl>
    <w:lvl w:ilvl="1">
      <w:start w:val="1"/>
      <w:numFmt w:val="bullet"/>
      <w:lvlText w:val=""/>
      <w:lvlJc w:val="left"/>
      <w:pPr>
        <w:tabs>
          <w:tab w:val="num" w:pos="1389"/>
        </w:tabs>
        <w:ind w:left="1389" w:hanging="420"/>
      </w:pPr>
      <w:rPr>
        <w:rFonts w:ascii="Wingdings" w:hAnsi="Wingdings" w:hint="default"/>
      </w:rPr>
    </w:lvl>
    <w:lvl w:ilvl="2">
      <w:start w:val="1"/>
      <w:numFmt w:val="bullet"/>
      <w:lvlText w:val=""/>
      <w:lvlJc w:val="left"/>
      <w:pPr>
        <w:tabs>
          <w:tab w:val="num" w:pos="1809"/>
        </w:tabs>
        <w:ind w:left="1809" w:hanging="420"/>
      </w:pPr>
      <w:rPr>
        <w:rFonts w:ascii="Wingdings" w:hAnsi="Wingdings" w:hint="default"/>
      </w:rPr>
    </w:lvl>
    <w:lvl w:ilvl="3">
      <w:start w:val="1"/>
      <w:numFmt w:val="bullet"/>
      <w:lvlText w:val=""/>
      <w:lvlJc w:val="left"/>
      <w:pPr>
        <w:tabs>
          <w:tab w:val="num" w:pos="2229"/>
        </w:tabs>
        <w:ind w:left="2229" w:hanging="420"/>
      </w:pPr>
      <w:rPr>
        <w:rFonts w:ascii="Wingdings" w:hAnsi="Wingdings" w:hint="default"/>
      </w:rPr>
    </w:lvl>
    <w:lvl w:ilvl="4">
      <w:start w:val="1"/>
      <w:numFmt w:val="bullet"/>
      <w:lvlText w:val=""/>
      <w:lvlJc w:val="left"/>
      <w:pPr>
        <w:tabs>
          <w:tab w:val="num" w:pos="2649"/>
        </w:tabs>
        <w:ind w:left="2649" w:hanging="420"/>
      </w:pPr>
      <w:rPr>
        <w:rFonts w:ascii="Wingdings" w:hAnsi="Wingdings" w:hint="default"/>
      </w:rPr>
    </w:lvl>
    <w:lvl w:ilvl="5">
      <w:start w:val="1"/>
      <w:numFmt w:val="bullet"/>
      <w:lvlText w:val=""/>
      <w:lvlJc w:val="left"/>
      <w:pPr>
        <w:tabs>
          <w:tab w:val="num" w:pos="3069"/>
        </w:tabs>
        <w:ind w:left="3069" w:hanging="420"/>
      </w:pPr>
      <w:rPr>
        <w:rFonts w:ascii="Wingdings" w:hAnsi="Wingdings" w:hint="default"/>
      </w:rPr>
    </w:lvl>
    <w:lvl w:ilvl="6">
      <w:start w:val="1"/>
      <w:numFmt w:val="bullet"/>
      <w:lvlText w:val=""/>
      <w:lvlJc w:val="left"/>
      <w:pPr>
        <w:tabs>
          <w:tab w:val="num" w:pos="3489"/>
        </w:tabs>
        <w:ind w:left="3489" w:hanging="420"/>
      </w:pPr>
      <w:rPr>
        <w:rFonts w:ascii="Wingdings" w:hAnsi="Wingdings" w:hint="default"/>
      </w:rPr>
    </w:lvl>
    <w:lvl w:ilvl="7">
      <w:start w:val="1"/>
      <w:numFmt w:val="bullet"/>
      <w:lvlText w:val=""/>
      <w:lvlJc w:val="left"/>
      <w:pPr>
        <w:tabs>
          <w:tab w:val="num" w:pos="3909"/>
        </w:tabs>
        <w:ind w:left="3909" w:hanging="420"/>
      </w:pPr>
      <w:rPr>
        <w:rFonts w:ascii="Wingdings" w:hAnsi="Wingdings" w:hint="default"/>
      </w:rPr>
    </w:lvl>
    <w:lvl w:ilvl="8">
      <w:start w:val="1"/>
      <w:numFmt w:val="bullet"/>
      <w:lvlText w:val=""/>
      <w:lvlJc w:val="left"/>
      <w:pPr>
        <w:tabs>
          <w:tab w:val="num" w:pos="4329"/>
        </w:tabs>
        <w:ind w:left="4329" w:hanging="420"/>
      </w:pPr>
      <w:rPr>
        <w:rFonts w:ascii="Wingdings" w:hAnsi="Wingdings" w:hint="default"/>
      </w:rPr>
    </w:lvl>
  </w:abstractNum>
  <w:abstractNum w:abstractNumId="1" w15:restartNumberingAfterBreak="0">
    <w:nsid w:val="0000000B"/>
    <w:multiLevelType w:val="multilevel"/>
    <w:tmpl w:val="0000000B"/>
    <w:lvl w:ilvl="0">
      <w:start w:val="1"/>
      <w:numFmt w:val="japaneseCounting"/>
      <w:lvlText w:val="%1、"/>
      <w:lvlJc w:val="left"/>
      <w:pPr>
        <w:tabs>
          <w:tab w:val="num" w:pos="480"/>
        </w:tabs>
        <w:ind w:left="480" w:hanging="480"/>
      </w:pPr>
      <w:rPr>
        <w:b w:val="0"/>
        <w:sz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E"/>
    <w:multiLevelType w:val="singleLevel"/>
    <w:tmpl w:val="0000000E"/>
    <w:lvl w:ilvl="0">
      <w:start w:val="1"/>
      <w:numFmt w:val="decimal"/>
      <w:suff w:val="nothing"/>
      <w:lvlText w:val="%1、"/>
      <w:lvlJc w:val="left"/>
      <w:pPr>
        <w:ind w:left="0" w:firstLine="0"/>
      </w:pPr>
    </w:lvl>
  </w:abstractNum>
  <w:abstractNum w:abstractNumId="3" w15:restartNumberingAfterBreak="0">
    <w:nsid w:val="075217CA"/>
    <w:multiLevelType w:val="singleLevel"/>
    <w:tmpl w:val="075217CA"/>
    <w:lvl w:ilvl="0">
      <w:start w:val="7"/>
      <w:numFmt w:val="decimal"/>
      <w:suff w:val="space"/>
      <w:lvlText w:val="%1."/>
      <w:lvlJc w:val="left"/>
    </w:lvl>
  </w:abstractNum>
  <w:abstractNum w:abstractNumId="4" w15:restartNumberingAfterBreak="0">
    <w:nsid w:val="1422103E"/>
    <w:multiLevelType w:val="multilevel"/>
    <w:tmpl w:val="142210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B3943AB"/>
    <w:multiLevelType w:val="multilevel"/>
    <w:tmpl w:val="3B3943AB"/>
    <w:lvl w:ilvl="0">
      <w:start w:val="1"/>
      <w:numFmt w:val="decimal"/>
      <w:lvlText w:val="第%1章"/>
      <w:lvlJc w:val="left"/>
      <w:pPr>
        <w:ind w:left="1140" w:hanging="11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E5805BA"/>
    <w:multiLevelType w:val="multilevel"/>
    <w:tmpl w:val="3E5805BA"/>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94087E1"/>
    <w:multiLevelType w:val="singleLevel"/>
    <w:tmpl w:val="594087E1"/>
    <w:lvl w:ilvl="0">
      <w:start w:val="3"/>
      <w:numFmt w:val="chineseCounting"/>
      <w:suff w:val="nothing"/>
      <w:lvlText w:val="%1、"/>
      <w:lvlJc w:val="left"/>
    </w:lvl>
  </w:abstractNum>
  <w:num w:numId="1" w16cid:durableId="1562210873">
    <w:abstractNumId w:val="6"/>
  </w:num>
  <w:num w:numId="2" w16cid:durableId="1086270218">
    <w:abstractNumId w:val="7"/>
  </w:num>
  <w:num w:numId="3" w16cid:durableId="1511217319">
    <w:abstractNumId w:val="3"/>
  </w:num>
  <w:num w:numId="4" w16cid:durableId="1077361919">
    <w:abstractNumId w:val="5"/>
  </w:num>
  <w:num w:numId="5" w16cid:durableId="9394849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7124645">
    <w:abstractNumId w:val="2"/>
    <w:lvlOverride w:ilvl="0">
      <w:startOverride w:val="1"/>
    </w:lvlOverride>
  </w:num>
  <w:num w:numId="7" w16cid:durableId="2070759611">
    <w:abstractNumId w:val="0"/>
  </w:num>
  <w:num w:numId="8" w16cid:durableId="17970927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bordersDoNotSurroundHeader/>
  <w:bordersDoNotSurroundFooter/>
  <w:proofState w:spelling="clean" w:grammar="clean"/>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UxYmRiNjlkZjY0MTBmMWU4Njc1YWUwNmRmZTM4YWIifQ=="/>
  </w:docVars>
  <w:rsids>
    <w:rsidRoot w:val="00E778A5"/>
    <w:rsid w:val="00011637"/>
    <w:rsid w:val="00025C21"/>
    <w:rsid w:val="00026BCB"/>
    <w:rsid w:val="00036CEF"/>
    <w:rsid w:val="00040D68"/>
    <w:rsid w:val="000452FC"/>
    <w:rsid w:val="00053CE8"/>
    <w:rsid w:val="000560F7"/>
    <w:rsid w:val="00063170"/>
    <w:rsid w:val="00071BD1"/>
    <w:rsid w:val="00072CFB"/>
    <w:rsid w:val="00077F59"/>
    <w:rsid w:val="000800E1"/>
    <w:rsid w:val="00082252"/>
    <w:rsid w:val="000920F0"/>
    <w:rsid w:val="000971CC"/>
    <w:rsid w:val="000A3CCB"/>
    <w:rsid w:val="000C7B58"/>
    <w:rsid w:val="000E0331"/>
    <w:rsid w:val="000E34AB"/>
    <w:rsid w:val="000F05D1"/>
    <w:rsid w:val="000F0EC1"/>
    <w:rsid w:val="000F5BFD"/>
    <w:rsid w:val="00110233"/>
    <w:rsid w:val="00121893"/>
    <w:rsid w:val="00122FE2"/>
    <w:rsid w:val="001351C8"/>
    <w:rsid w:val="001365E5"/>
    <w:rsid w:val="00143344"/>
    <w:rsid w:val="001448D6"/>
    <w:rsid w:val="00160AE7"/>
    <w:rsid w:val="00160C2E"/>
    <w:rsid w:val="001614B9"/>
    <w:rsid w:val="0017068C"/>
    <w:rsid w:val="001715DE"/>
    <w:rsid w:val="00176F7E"/>
    <w:rsid w:val="001821D4"/>
    <w:rsid w:val="00195E5F"/>
    <w:rsid w:val="00196D87"/>
    <w:rsid w:val="001A0C00"/>
    <w:rsid w:val="001A402C"/>
    <w:rsid w:val="001B0478"/>
    <w:rsid w:val="001B7793"/>
    <w:rsid w:val="001C58AC"/>
    <w:rsid w:val="001D3B77"/>
    <w:rsid w:val="001E2803"/>
    <w:rsid w:val="001E6E08"/>
    <w:rsid w:val="001F2D1B"/>
    <w:rsid w:val="0020082C"/>
    <w:rsid w:val="00202ABC"/>
    <w:rsid w:val="00206E17"/>
    <w:rsid w:val="00207C79"/>
    <w:rsid w:val="00215DAC"/>
    <w:rsid w:val="00217B0A"/>
    <w:rsid w:val="002231F1"/>
    <w:rsid w:val="00223940"/>
    <w:rsid w:val="00230B7E"/>
    <w:rsid w:val="00232205"/>
    <w:rsid w:val="00245DDC"/>
    <w:rsid w:val="0024727D"/>
    <w:rsid w:val="00256BE2"/>
    <w:rsid w:val="002579C4"/>
    <w:rsid w:val="00260D14"/>
    <w:rsid w:val="00261787"/>
    <w:rsid w:val="00274B8B"/>
    <w:rsid w:val="00282EF3"/>
    <w:rsid w:val="002946F1"/>
    <w:rsid w:val="00294AB5"/>
    <w:rsid w:val="002B34DE"/>
    <w:rsid w:val="002B48B3"/>
    <w:rsid w:val="002B61DB"/>
    <w:rsid w:val="002B707A"/>
    <w:rsid w:val="002B73AD"/>
    <w:rsid w:val="002C5489"/>
    <w:rsid w:val="002C62F1"/>
    <w:rsid w:val="002C64DF"/>
    <w:rsid w:val="002D656B"/>
    <w:rsid w:val="002D75B9"/>
    <w:rsid w:val="002E5D88"/>
    <w:rsid w:val="002F164C"/>
    <w:rsid w:val="002F1D01"/>
    <w:rsid w:val="003132CD"/>
    <w:rsid w:val="00344563"/>
    <w:rsid w:val="003524FD"/>
    <w:rsid w:val="00356B6C"/>
    <w:rsid w:val="00364862"/>
    <w:rsid w:val="0037047B"/>
    <w:rsid w:val="00374AB1"/>
    <w:rsid w:val="00383B4B"/>
    <w:rsid w:val="003851AE"/>
    <w:rsid w:val="003855F8"/>
    <w:rsid w:val="003937F9"/>
    <w:rsid w:val="00396326"/>
    <w:rsid w:val="003B6332"/>
    <w:rsid w:val="003B7892"/>
    <w:rsid w:val="003C7F97"/>
    <w:rsid w:val="003D5BB8"/>
    <w:rsid w:val="003D7953"/>
    <w:rsid w:val="00407DDC"/>
    <w:rsid w:val="004107B7"/>
    <w:rsid w:val="00425CE9"/>
    <w:rsid w:val="00442034"/>
    <w:rsid w:val="00446440"/>
    <w:rsid w:val="00447E0B"/>
    <w:rsid w:val="00451710"/>
    <w:rsid w:val="00455C00"/>
    <w:rsid w:val="004634AB"/>
    <w:rsid w:val="004652DF"/>
    <w:rsid w:val="00465D14"/>
    <w:rsid w:val="00475F8A"/>
    <w:rsid w:val="00485430"/>
    <w:rsid w:val="004C3CE1"/>
    <w:rsid w:val="004D699F"/>
    <w:rsid w:val="00502DAD"/>
    <w:rsid w:val="005135EC"/>
    <w:rsid w:val="005200A7"/>
    <w:rsid w:val="005207E6"/>
    <w:rsid w:val="0052150F"/>
    <w:rsid w:val="00540DD1"/>
    <w:rsid w:val="00546186"/>
    <w:rsid w:val="005509A0"/>
    <w:rsid w:val="005540EF"/>
    <w:rsid w:val="00554533"/>
    <w:rsid w:val="005646EC"/>
    <w:rsid w:val="00571C61"/>
    <w:rsid w:val="005738D4"/>
    <w:rsid w:val="00583D69"/>
    <w:rsid w:val="005867F8"/>
    <w:rsid w:val="005879BB"/>
    <w:rsid w:val="00591DEE"/>
    <w:rsid w:val="005A06EF"/>
    <w:rsid w:val="005A4FBB"/>
    <w:rsid w:val="005B0121"/>
    <w:rsid w:val="005B10B2"/>
    <w:rsid w:val="005B5C02"/>
    <w:rsid w:val="005B60B9"/>
    <w:rsid w:val="005B6160"/>
    <w:rsid w:val="005C2058"/>
    <w:rsid w:val="005D6216"/>
    <w:rsid w:val="005D7CBC"/>
    <w:rsid w:val="005F743C"/>
    <w:rsid w:val="00604DFA"/>
    <w:rsid w:val="006070B6"/>
    <w:rsid w:val="00640CFC"/>
    <w:rsid w:val="00642C6D"/>
    <w:rsid w:val="00651D9F"/>
    <w:rsid w:val="00653074"/>
    <w:rsid w:val="00660992"/>
    <w:rsid w:val="00666AFF"/>
    <w:rsid w:val="0067413E"/>
    <w:rsid w:val="0068171C"/>
    <w:rsid w:val="006A2368"/>
    <w:rsid w:val="006A4D69"/>
    <w:rsid w:val="006D3578"/>
    <w:rsid w:val="006D75FA"/>
    <w:rsid w:val="006E145E"/>
    <w:rsid w:val="007136D3"/>
    <w:rsid w:val="00742362"/>
    <w:rsid w:val="00744275"/>
    <w:rsid w:val="00745245"/>
    <w:rsid w:val="007548AB"/>
    <w:rsid w:val="00761629"/>
    <w:rsid w:val="007738BA"/>
    <w:rsid w:val="00776C6E"/>
    <w:rsid w:val="00797111"/>
    <w:rsid w:val="007A3392"/>
    <w:rsid w:val="007E2ADD"/>
    <w:rsid w:val="007F3332"/>
    <w:rsid w:val="00804E10"/>
    <w:rsid w:val="00807845"/>
    <w:rsid w:val="008140B4"/>
    <w:rsid w:val="00822F23"/>
    <w:rsid w:val="008413E3"/>
    <w:rsid w:val="008419F8"/>
    <w:rsid w:val="00842000"/>
    <w:rsid w:val="00844D75"/>
    <w:rsid w:val="008508DF"/>
    <w:rsid w:val="00855A83"/>
    <w:rsid w:val="00864EDF"/>
    <w:rsid w:val="0086672B"/>
    <w:rsid w:val="008676FA"/>
    <w:rsid w:val="00874F9A"/>
    <w:rsid w:val="00875346"/>
    <w:rsid w:val="00875B04"/>
    <w:rsid w:val="0089073A"/>
    <w:rsid w:val="008A3347"/>
    <w:rsid w:val="008B557D"/>
    <w:rsid w:val="008B6D7F"/>
    <w:rsid w:val="008C0BED"/>
    <w:rsid w:val="008D26B1"/>
    <w:rsid w:val="00903687"/>
    <w:rsid w:val="00907D8E"/>
    <w:rsid w:val="009219CE"/>
    <w:rsid w:val="00921FF8"/>
    <w:rsid w:val="00923F8E"/>
    <w:rsid w:val="00925755"/>
    <w:rsid w:val="00927748"/>
    <w:rsid w:val="00930310"/>
    <w:rsid w:val="0093455F"/>
    <w:rsid w:val="009379D5"/>
    <w:rsid w:val="00937BA8"/>
    <w:rsid w:val="009444F0"/>
    <w:rsid w:val="009471B6"/>
    <w:rsid w:val="00965C9D"/>
    <w:rsid w:val="00986075"/>
    <w:rsid w:val="009A35FF"/>
    <w:rsid w:val="009E0258"/>
    <w:rsid w:val="009E40C9"/>
    <w:rsid w:val="009E439B"/>
    <w:rsid w:val="009E491C"/>
    <w:rsid w:val="009E5A81"/>
    <w:rsid w:val="009E6221"/>
    <w:rsid w:val="009F11CA"/>
    <w:rsid w:val="009F28A0"/>
    <w:rsid w:val="009F7984"/>
    <w:rsid w:val="00A00A28"/>
    <w:rsid w:val="00A01706"/>
    <w:rsid w:val="00A11CD5"/>
    <w:rsid w:val="00A21FA4"/>
    <w:rsid w:val="00A2282B"/>
    <w:rsid w:val="00A36D7C"/>
    <w:rsid w:val="00A5716D"/>
    <w:rsid w:val="00A63F3B"/>
    <w:rsid w:val="00A66B42"/>
    <w:rsid w:val="00A714FB"/>
    <w:rsid w:val="00A74254"/>
    <w:rsid w:val="00A85B18"/>
    <w:rsid w:val="00A87700"/>
    <w:rsid w:val="00A912AC"/>
    <w:rsid w:val="00A94EA2"/>
    <w:rsid w:val="00A97402"/>
    <w:rsid w:val="00AA270E"/>
    <w:rsid w:val="00AA5E3A"/>
    <w:rsid w:val="00AA773F"/>
    <w:rsid w:val="00AC26D6"/>
    <w:rsid w:val="00AC37A2"/>
    <w:rsid w:val="00AC4563"/>
    <w:rsid w:val="00AC6DF7"/>
    <w:rsid w:val="00AD28A8"/>
    <w:rsid w:val="00AD7B0B"/>
    <w:rsid w:val="00AE5644"/>
    <w:rsid w:val="00AE6315"/>
    <w:rsid w:val="00AF679E"/>
    <w:rsid w:val="00AF792C"/>
    <w:rsid w:val="00B00270"/>
    <w:rsid w:val="00B0067C"/>
    <w:rsid w:val="00B066FD"/>
    <w:rsid w:val="00B1049F"/>
    <w:rsid w:val="00B13259"/>
    <w:rsid w:val="00B25B11"/>
    <w:rsid w:val="00B33A6C"/>
    <w:rsid w:val="00B3408F"/>
    <w:rsid w:val="00B44A0E"/>
    <w:rsid w:val="00B44D11"/>
    <w:rsid w:val="00B54065"/>
    <w:rsid w:val="00B72E4C"/>
    <w:rsid w:val="00B743FC"/>
    <w:rsid w:val="00B7716F"/>
    <w:rsid w:val="00B80CC3"/>
    <w:rsid w:val="00B83626"/>
    <w:rsid w:val="00B946CB"/>
    <w:rsid w:val="00B94E5F"/>
    <w:rsid w:val="00B96B5F"/>
    <w:rsid w:val="00BA11BF"/>
    <w:rsid w:val="00BB6EE1"/>
    <w:rsid w:val="00BC1CD0"/>
    <w:rsid w:val="00BC2F57"/>
    <w:rsid w:val="00BC788D"/>
    <w:rsid w:val="00BD0C12"/>
    <w:rsid w:val="00BD40D2"/>
    <w:rsid w:val="00BE1754"/>
    <w:rsid w:val="00BE56A2"/>
    <w:rsid w:val="00BE7986"/>
    <w:rsid w:val="00BF72FD"/>
    <w:rsid w:val="00C012A0"/>
    <w:rsid w:val="00C0795C"/>
    <w:rsid w:val="00C1590F"/>
    <w:rsid w:val="00C238F5"/>
    <w:rsid w:val="00C251DC"/>
    <w:rsid w:val="00C27F56"/>
    <w:rsid w:val="00C323BD"/>
    <w:rsid w:val="00C34CFE"/>
    <w:rsid w:val="00C406E7"/>
    <w:rsid w:val="00C464AE"/>
    <w:rsid w:val="00C51C43"/>
    <w:rsid w:val="00C65F93"/>
    <w:rsid w:val="00C76D03"/>
    <w:rsid w:val="00C77B67"/>
    <w:rsid w:val="00C81F7F"/>
    <w:rsid w:val="00C82A5A"/>
    <w:rsid w:val="00C91233"/>
    <w:rsid w:val="00C96C5A"/>
    <w:rsid w:val="00C9727F"/>
    <w:rsid w:val="00CA2D62"/>
    <w:rsid w:val="00CA64EE"/>
    <w:rsid w:val="00CB3EBB"/>
    <w:rsid w:val="00CB6A1D"/>
    <w:rsid w:val="00CC7165"/>
    <w:rsid w:val="00CD3568"/>
    <w:rsid w:val="00CE0B99"/>
    <w:rsid w:val="00CE1ECE"/>
    <w:rsid w:val="00CE58DE"/>
    <w:rsid w:val="00CF089C"/>
    <w:rsid w:val="00D02F88"/>
    <w:rsid w:val="00D36EC8"/>
    <w:rsid w:val="00D42F59"/>
    <w:rsid w:val="00D54B0A"/>
    <w:rsid w:val="00D57EA9"/>
    <w:rsid w:val="00D60010"/>
    <w:rsid w:val="00D613D3"/>
    <w:rsid w:val="00D65FEC"/>
    <w:rsid w:val="00D66B47"/>
    <w:rsid w:val="00D66F5E"/>
    <w:rsid w:val="00D71E2E"/>
    <w:rsid w:val="00D736F1"/>
    <w:rsid w:val="00D856F8"/>
    <w:rsid w:val="00DB05DE"/>
    <w:rsid w:val="00DB0ACF"/>
    <w:rsid w:val="00DB326F"/>
    <w:rsid w:val="00DC02E3"/>
    <w:rsid w:val="00DC2A3F"/>
    <w:rsid w:val="00DC77DD"/>
    <w:rsid w:val="00DD27C3"/>
    <w:rsid w:val="00DD4146"/>
    <w:rsid w:val="00DD76B1"/>
    <w:rsid w:val="00DE4938"/>
    <w:rsid w:val="00DF171B"/>
    <w:rsid w:val="00DF2BCD"/>
    <w:rsid w:val="00E131ED"/>
    <w:rsid w:val="00E17DF8"/>
    <w:rsid w:val="00E32A1C"/>
    <w:rsid w:val="00E45B64"/>
    <w:rsid w:val="00E472F5"/>
    <w:rsid w:val="00E517BC"/>
    <w:rsid w:val="00E55062"/>
    <w:rsid w:val="00E62C2C"/>
    <w:rsid w:val="00E70BAE"/>
    <w:rsid w:val="00E71525"/>
    <w:rsid w:val="00E7421D"/>
    <w:rsid w:val="00E74342"/>
    <w:rsid w:val="00E76C80"/>
    <w:rsid w:val="00E778A5"/>
    <w:rsid w:val="00E81942"/>
    <w:rsid w:val="00E83407"/>
    <w:rsid w:val="00E914CA"/>
    <w:rsid w:val="00E91531"/>
    <w:rsid w:val="00EA192E"/>
    <w:rsid w:val="00ED07A7"/>
    <w:rsid w:val="00EE3F2A"/>
    <w:rsid w:val="00EF5A60"/>
    <w:rsid w:val="00F12809"/>
    <w:rsid w:val="00F208CB"/>
    <w:rsid w:val="00F3698B"/>
    <w:rsid w:val="00F5042C"/>
    <w:rsid w:val="00F531B3"/>
    <w:rsid w:val="00F55DBB"/>
    <w:rsid w:val="00F55E4B"/>
    <w:rsid w:val="00F6291B"/>
    <w:rsid w:val="00F64870"/>
    <w:rsid w:val="00F83C1A"/>
    <w:rsid w:val="00FA37A5"/>
    <w:rsid w:val="00FA393C"/>
    <w:rsid w:val="00FB26B1"/>
    <w:rsid w:val="00FC5BE6"/>
    <w:rsid w:val="00FC64FA"/>
    <w:rsid w:val="00FC6CB0"/>
    <w:rsid w:val="00FE3C5B"/>
    <w:rsid w:val="00FF0C65"/>
    <w:rsid w:val="00FF3568"/>
    <w:rsid w:val="00FF509A"/>
    <w:rsid w:val="05804C2B"/>
    <w:rsid w:val="0F6C03BE"/>
    <w:rsid w:val="117408E2"/>
    <w:rsid w:val="14C52983"/>
    <w:rsid w:val="15B0657B"/>
    <w:rsid w:val="162E2871"/>
    <w:rsid w:val="1A221C9E"/>
    <w:rsid w:val="1B023BD6"/>
    <w:rsid w:val="1CE612FF"/>
    <w:rsid w:val="23B50FDB"/>
    <w:rsid w:val="27D72D69"/>
    <w:rsid w:val="31C47DC4"/>
    <w:rsid w:val="3B007A89"/>
    <w:rsid w:val="3C7D2A83"/>
    <w:rsid w:val="474A5E05"/>
    <w:rsid w:val="49C75457"/>
    <w:rsid w:val="4D7731C4"/>
    <w:rsid w:val="53F41689"/>
    <w:rsid w:val="63B271F3"/>
    <w:rsid w:val="7381046F"/>
    <w:rsid w:val="767B20DE"/>
    <w:rsid w:val="788A2971"/>
    <w:rsid w:val="7D1F2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8168A"/>
  <w15:chartTrackingRefBased/>
  <w15:docId w15:val="{FD990A3C-7604-4373-97E6-07196C374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uiPriority="0"/>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unhideWhenUsed="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lsdException w:name="Body Text First Indent" w:uiPriority="0"/>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uiPriority="0"/>
    <w:lsdException w:name="Body Text Indent 3" w:uiPriority="0"/>
    <w:lsdException w:name="Block Text" w:semiHidden="1" w:unhideWhenUsed="1"/>
    <w:lsdException w:name="FollowedHyperlink" w:semiHidden="1" w:unhideWhenUsed="1"/>
    <w:lsdException w:name="Strong" w:uiPriority="22" w:qFormat="1"/>
    <w:lsdException w:name="Emphasis" w:uiPriority="20" w:qFormat="1"/>
    <w:lsdException w:name="Document Map"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6" w:lineRule="auto"/>
      <w:outlineLvl w:val="0"/>
    </w:pPr>
    <w:rPr>
      <w:rFonts w:ascii="Times New Roman" w:hAnsi="Times New Roman"/>
      <w:b/>
      <w:bCs/>
      <w:kern w:val="44"/>
      <w:sz w:val="44"/>
      <w:szCs w:val="44"/>
    </w:rPr>
  </w:style>
  <w:style w:type="paragraph" w:styleId="2">
    <w:name w:val="heading 2"/>
    <w:basedOn w:val="a"/>
    <w:next w:val="a"/>
    <w:link w:val="20"/>
    <w:qFormat/>
    <w:pPr>
      <w:keepNext/>
      <w:keepLines/>
      <w:spacing w:before="260" w:after="260" w:line="412"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2" w:lineRule="auto"/>
      <w:outlineLvl w:val="2"/>
    </w:pPr>
    <w:rPr>
      <w:rFonts w:ascii="Times New Roman" w:hAnsi="Times New Roman"/>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0"/>
    <w:qFormat/>
    <w:pPr>
      <w:keepNext/>
      <w:keepLines/>
      <w:spacing w:before="280" w:after="290" w:line="374" w:lineRule="auto"/>
      <w:outlineLvl w:val="4"/>
    </w:pPr>
    <w:rPr>
      <w:rFonts w:ascii="Times New Roman" w:hAnsi="Times New Roman"/>
      <w:b/>
      <w:bCs/>
      <w:sz w:val="28"/>
      <w:szCs w:val="28"/>
    </w:rPr>
  </w:style>
  <w:style w:type="paragraph" w:styleId="6">
    <w:name w:val="heading 6"/>
    <w:basedOn w:val="a"/>
    <w:next w:val="a"/>
    <w:link w:val="60"/>
    <w:qFormat/>
    <w:pPr>
      <w:keepNext/>
      <w:keepLines/>
      <w:spacing w:before="240" w:after="64" w:line="316" w:lineRule="auto"/>
      <w:outlineLvl w:val="5"/>
    </w:pPr>
    <w:rPr>
      <w:rFonts w:ascii="Cambria" w:hAnsi="Cambria"/>
      <w:b/>
      <w:bCs/>
      <w:kern w:val="0"/>
      <w:sz w:val="24"/>
      <w:szCs w:val="24"/>
    </w:rPr>
  </w:style>
  <w:style w:type="paragraph" w:styleId="7">
    <w:name w:val="heading 7"/>
    <w:basedOn w:val="a"/>
    <w:next w:val="a"/>
    <w:link w:val="70"/>
    <w:qFormat/>
    <w:pPr>
      <w:keepNext/>
      <w:keepLines/>
      <w:spacing w:before="240" w:after="64" w:line="316" w:lineRule="auto"/>
      <w:outlineLvl w:val="6"/>
    </w:pPr>
    <w:rPr>
      <w:b/>
      <w:bCs/>
      <w:sz w:val="24"/>
      <w:szCs w:val="24"/>
    </w:rPr>
  </w:style>
  <w:style w:type="paragraph" w:styleId="8">
    <w:name w:val="heading 8"/>
    <w:basedOn w:val="a"/>
    <w:next w:val="a"/>
    <w:link w:val="80"/>
    <w:qFormat/>
    <w:pPr>
      <w:keepNext/>
      <w:keepLines/>
      <w:spacing w:before="240" w:after="64" w:line="316" w:lineRule="auto"/>
      <w:outlineLvl w:val="7"/>
    </w:pPr>
    <w:rPr>
      <w:rFonts w:ascii="Cambria" w:hAnsi="Cambria"/>
      <w:sz w:val="24"/>
      <w:szCs w:val="24"/>
    </w:rPr>
  </w:style>
  <w:style w:type="paragraph" w:styleId="9">
    <w:name w:val="heading 9"/>
    <w:basedOn w:val="a"/>
    <w:next w:val="a"/>
    <w:link w:val="90"/>
    <w:qFormat/>
    <w:pPr>
      <w:keepNext/>
      <w:keepLines/>
      <w:spacing w:before="240" w:after="64" w:line="316"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locked/>
    <w:rPr>
      <w:rFonts w:ascii="Times New Roman" w:hAnsi="Times New Roman"/>
      <w:b/>
      <w:bCs/>
      <w:kern w:val="44"/>
      <w:sz w:val="44"/>
      <w:szCs w:val="44"/>
    </w:rPr>
  </w:style>
  <w:style w:type="character" w:customStyle="1" w:styleId="20">
    <w:name w:val="标题 2 字符"/>
    <w:link w:val="2"/>
    <w:locked/>
    <w:rPr>
      <w:rFonts w:ascii="Arial" w:eastAsia="黑体" w:hAnsi="Arial"/>
      <w:b/>
      <w:bCs/>
      <w:sz w:val="32"/>
      <w:szCs w:val="32"/>
    </w:rPr>
  </w:style>
  <w:style w:type="character" w:customStyle="1" w:styleId="30">
    <w:name w:val="标题 3 字符"/>
    <w:link w:val="3"/>
    <w:locked/>
    <w:rPr>
      <w:rFonts w:ascii="Times New Roman" w:hAnsi="Times New Roman"/>
      <w:b/>
      <w:bCs/>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rFonts w:ascii="Times New Roman" w:hAnsi="Times New Roman"/>
      <w:b/>
      <w:bCs/>
      <w:kern w:val="2"/>
      <w:sz w:val="28"/>
      <w:szCs w:val="28"/>
    </w:rPr>
  </w:style>
  <w:style w:type="character" w:customStyle="1" w:styleId="60">
    <w:name w:val="标题 6 字符"/>
    <w:link w:val="6"/>
    <w:locked/>
    <w:rPr>
      <w:rFonts w:ascii="Cambria" w:hAnsi="Cambria"/>
      <w:b/>
      <w:bCs/>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Cambria" w:hAnsi="Cambria"/>
      <w:kern w:val="2"/>
      <w:sz w:val="24"/>
      <w:szCs w:val="24"/>
    </w:rPr>
  </w:style>
  <w:style w:type="character" w:customStyle="1" w:styleId="90">
    <w:name w:val="标题 9 字符"/>
    <w:link w:val="9"/>
    <w:rPr>
      <w:rFonts w:ascii="Cambria" w:hAnsi="Cambria"/>
      <w:kern w:val="2"/>
      <w:sz w:val="21"/>
      <w:szCs w:val="21"/>
    </w:rPr>
  </w:style>
  <w:style w:type="paragraph" w:styleId="a3">
    <w:name w:val="Document Map"/>
    <w:basedOn w:val="a"/>
    <w:link w:val="a4"/>
    <w:pPr>
      <w:shd w:val="clear" w:color="auto" w:fill="000080"/>
    </w:pPr>
    <w:rPr>
      <w:rFonts w:ascii="宋体" w:hAnsi="宋体"/>
      <w:kern w:val="0"/>
      <w:sz w:val="20"/>
      <w:szCs w:val="24"/>
    </w:rPr>
  </w:style>
  <w:style w:type="character" w:customStyle="1" w:styleId="a4">
    <w:name w:val="文档结构图 字符"/>
    <w:link w:val="a3"/>
    <w:locked/>
    <w:rPr>
      <w:rFonts w:ascii="宋体" w:hAnsi="宋体"/>
      <w:szCs w:val="24"/>
      <w:shd w:val="clear" w:color="auto" w:fill="000080"/>
    </w:rPr>
  </w:style>
  <w:style w:type="paragraph" w:styleId="a5">
    <w:name w:val="annotation text"/>
    <w:basedOn w:val="a"/>
    <w:link w:val="a6"/>
    <w:unhideWhenUsed/>
    <w:pPr>
      <w:jc w:val="left"/>
    </w:pPr>
  </w:style>
  <w:style w:type="character" w:customStyle="1" w:styleId="a6">
    <w:name w:val="批注文字 字符"/>
    <w:link w:val="a5"/>
    <w:rPr>
      <w:kern w:val="2"/>
      <w:sz w:val="21"/>
      <w:szCs w:val="22"/>
    </w:rPr>
  </w:style>
  <w:style w:type="paragraph" w:styleId="31">
    <w:name w:val="Body Text 3"/>
    <w:basedOn w:val="a"/>
    <w:link w:val="32"/>
    <w:pPr>
      <w:spacing w:after="120"/>
    </w:pPr>
    <w:rPr>
      <w:rFonts w:ascii="Times New Roman" w:hAnsi="Times New Roman"/>
      <w:kern w:val="0"/>
      <w:sz w:val="16"/>
      <w:szCs w:val="16"/>
    </w:rPr>
  </w:style>
  <w:style w:type="character" w:customStyle="1" w:styleId="32">
    <w:name w:val="正文文本 3 字符"/>
    <w:link w:val="31"/>
    <w:rPr>
      <w:rFonts w:ascii="Times New Roman" w:hAnsi="Times New Roman"/>
      <w:sz w:val="16"/>
      <w:szCs w:val="16"/>
    </w:rPr>
  </w:style>
  <w:style w:type="paragraph" w:styleId="a7">
    <w:name w:val="Body Text"/>
    <w:basedOn w:val="a"/>
    <w:link w:val="a8"/>
    <w:pPr>
      <w:spacing w:after="120"/>
    </w:pPr>
    <w:rPr>
      <w:rFonts w:ascii="宋体" w:hAnsi="宋体"/>
      <w:kern w:val="0"/>
      <w:sz w:val="20"/>
      <w:szCs w:val="24"/>
    </w:rPr>
  </w:style>
  <w:style w:type="character" w:customStyle="1" w:styleId="a8">
    <w:name w:val="正文文本 字符"/>
    <w:link w:val="a7"/>
    <w:locked/>
    <w:rPr>
      <w:rFonts w:ascii="宋体" w:hAnsi="宋体"/>
      <w:szCs w:val="24"/>
    </w:rPr>
  </w:style>
  <w:style w:type="paragraph" w:styleId="a9">
    <w:name w:val="Body Text Indent"/>
    <w:basedOn w:val="a"/>
    <w:link w:val="aa"/>
    <w:pPr>
      <w:spacing w:line="360" w:lineRule="auto"/>
      <w:ind w:leftChars="400" w:left="840" w:firstLine="14"/>
    </w:pPr>
    <w:rPr>
      <w:rFonts w:ascii="宋体" w:hAnsi="Times New Roman"/>
      <w:kern w:val="0"/>
      <w:sz w:val="24"/>
      <w:szCs w:val="24"/>
    </w:rPr>
  </w:style>
  <w:style w:type="character" w:customStyle="1" w:styleId="aa">
    <w:name w:val="正文文本缩进 字符"/>
    <w:link w:val="a9"/>
    <w:rPr>
      <w:rFonts w:ascii="宋体" w:hAnsi="Times New Roman"/>
      <w:sz w:val="24"/>
      <w:szCs w:val="24"/>
    </w:rPr>
  </w:style>
  <w:style w:type="paragraph" w:styleId="41">
    <w:name w:val="index 4"/>
    <w:basedOn w:val="a"/>
    <w:next w:val="a"/>
    <w:pPr>
      <w:ind w:leftChars="600" w:left="600"/>
    </w:pPr>
    <w:rPr>
      <w:rFonts w:ascii="Times New Roman" w:hAnsi="Times New Roman"/>
      <w:szCs w:val="24"/>
    </w:rPr>
  </w:style>
  <w:style w:type="paragraph" w:styleId="TOC3">
    <w:name w:val="toc 3"/>
    <w:basedOn w:val="a"/>
    <w:next w:val="a"/>
    <w:uiPriority w:val="39"/>
    <w:pPr>
      <w:ind w:leftChars="400" w:left="840"/>
    </w:pPr>
  </w:style>
  <w:style w:type="paragraph" w:styleId="ab">
    <w:name w:val="Plain Text"/>
    <w:basedOn w:val="a"/>
    <w:link w:val="11"/>
    <w:rPr>
      <w:rFonts w:ascii="宋体" w:hAnsi="Courier New"/>
      <w:kern w:val="0"/>
      <w:sz w:val="20"/>
      <w:szCs w:val="21"/>
    </w:rPr>
  </w:style>
  <w:style w:type="character" w:customStyle="1" w:styleId="11">
    <w:name w:val="纯文本 字符1"/>
    <w:link w:val="ab"/>
    <w:locked/>
    <w:rPr>
      <w:rFonts w:ascii="宋体" w:hAnsi="Courier New" w:cs="Courier New"/>
      <w:szCs w:val="21"/>
    </w:rPr>
  </w:style>
  <w:style w:type="paragraph" w:styleId="ac">
    <w:name w:val="Date"/>
    <w:basedOn w:val="a"/>
    <w:next w:val="a"/>
    <w:link w:val="ad"/>
    <w:pPr>
      <w:ind w:leftChars="2500" w:left="100"/>
    </w:pPr>
    <w:rPr>
      <w:rFonts w:ascii="Times New Roman" w:hAnsi="Times New Roman"/>
      <w:kern w:val="0"/>
      <w:sz w:val="20"/>
      <w:szCs w:val="24"/>
    </w:rPr>
  </w:style>
  <w:style w:type="character" w:customStyle="1" w:styleId="ad">
    <w:name w:val="日期 字符"/>
    <w:link w:val="ac"/>
    <w:rPr>
      <w:rFonts w:ascii="Times New Roman" w:hAnsi="Times New Roman"/>
      <w:szCs w:val="24"/>
    </w:rPr>
  </w:style>
  <w:style w:type="paragraph" w:styleId="21">
    <w:name w:val="Body Text Indent 2"/>
    <w:basedOn w:val="a"/>
    <w:link w:val="22"/>
    <w:pPr>
      <w:spacing w:line="360" w:lineRule="auto"/>
      <w:ind w:leftChars="406" w:left="853" w:firstLine="1"/>
    </w:pPr>
    <w:rPr>
      <w:rFonts w:ascii="Times New Roman" w:hAnsi="Times New Roman"/>
      <w:kern w:val="0"/>
      <w:sz w:val="24"/>
      <w:szCs w:val="24"/>
    </w:rPr>
  </w:style>
  <w:style w:type="character" w:customStyle="1" w:styleId="22">
    <w:name w:val="正文文本缩进 2 字符"/>
    <w:link w:val="21"/>
    <w:rPr>
      <w:rFonts w:ascii="Times New Roman" w:hAnsi="Times New Roman"/>
      <w:sz w:val="24"/>
      <w:szCs w:val="24"/>
    </w:rPr>
  </w:style>
  <w:style w:type="paragraph" w:styleId="ae">
    <w:name w:val="Balloon Text"/>
    <w:basedOn w:val="a"/>
    <w:link w:val="af"/>
    <w:rPr>
      <w:rFonts w:ascii="Times New Roman" w:hAnsi="Times New Roman"/>
      <w:kern w:val="0"/>
      <w:sz w:val="18"/>
      <w:szCs w:val="18"/>
    </w:rPr>
  </w:style>
  <w:style w:type="character" w:customStyle="1" w:styleId="af">
    <w:name w:val="批注框文本 字符"/>
    <w:link w:val="ae"/>
    <w:rPr>
      <w:rFonts w:ascii="Times New Roman" w:hAnsi="Times New Roman"/>
      <w:sz w:val="18"/>
      <w:szCs w:val="18"/>
    </w:rPr>
  </w:style>
  <w:style w:type="paragraph" w:styleId="af0">
    <w:name w:val="footer"/>
    <w:basedOn w:val="a"/>
    <w:link w:val="af1"/>
    <w:unhideWhenUsed/>
    <w:pPr>
      <w:tabs>
        <w:tab w:val="center" w:pos="4153"/>
        <w:tab w:val="right" w:pos="8306"/>
      </w:tabs>
      <w:snapToGrid w:val="0"/>
      <w:jc w:val="left"/>
    </w:pPr>
    <w:rPr>
      <w:kern w:val="0"/>
      <w:sz w:val="18"/>
      <w:szCs w:val="18"/>
    </w:rPr>
  </w:style>
  <w:style w:type="character" w:customStyle="1" w:styleId="af1">
    <w:name w:val="页脚 字符"/>
    <w:link w:val="af0"/>
    <w:uiPriority w:val="99"/>
    <w:rPr>
      <w:sz w:val="18"/>
      <w:szCs w:val="18"/>
    </w:rPr>
  </w:style>
  <w:style w:type="paragraph" w:styleId="af2">
    <w:name w:val="header"/>
    <w:basedOn w:val="a"/>
    <w:link w:val="af3"/>
    <w:unhideWhenUsed/>
    <w:pPr>
      <w:pBdr>
        <w:bottom w:val="single" w:sz="6" w:space="1" w:color="auto"/>
      </w:pBdr>
      <w:tabs>
        <w:tab w:val="center" w:pos="4153"/>
        <w:tab w:val="right" w:pos="8306"/>
      </w:tabs>
      <w:snapToGrid w:val="0"/>
      <w:jc w:val="center"/>
    </w:pPr>
    <w:rPr>
      <w:kern w:val="0"/>
      <w:sz w:val="18"/>
      <w:szCs w:val="18"/>
    </w:rPr>
  </w:style>
  <w:style w:type="character" w:customStyle="1" w:styleId="af3">
    <w:name w:val="页眉 字符"/>
    <w:link w:val="af2"/>
    <w:semiHidden/>
    <w:rPr>
      <w:sz w:val="18"/>
      <w:szCs w:val="18"/>
    </w:rPr>
  </w:style>
  <w:style w:type="paragraph" w:styleId="TOC1">
    <w:name w:val="toc 1"/>
    <w:basedOn w:val="a"/>
    <w:next w:val="a"/>
    <w:uiPriority w:val="39"/>
    <w:rPr>
      <w:rFonts w:ascii="Times New Roman" w:hAnsi="Times New Roman"/>
      <w:szCs w:val="24"/>
    </w:rPr>
  </w:style>
  <w:style w:type="paragraph" w:styleId="af4">
    <w:name w:val="Subtitle"/>
    <w:basedOn w:val="a"/>
    <w:next w:val="a"/>
    <w:link w:val="af5"/>
    <w:qFormat/>
    <w:pPr>
      <w:spacing w:before="240" w:after="60" w:line="312" w:lineRule="auto"/>
      <w:jc w:val="center"/>
      <w:outlineLvl w:val="1"/>
    </w:pPr>
    <w:rPr>
      <w:rFonts w:ascii="Cambria" w:hAnsi="Cambria"/>
      <w:b/>
      <w:bCs/>
      <w:kern w:val="28"/>
      <w:sz w:val="32"/>
      <w:szCs w:val="32"/>
    </w:rPr>
  </w:style>
  <w:style w:type="character" w:customStyle="1" w:styleId="af5">
    <w:name w:val="副标题 字符"/>
    <w:link w:val="af4"/>
    <w:rPr>
      <w:rFonts w:ascii="Cambria" w:hAnsi="Cambria"/>
      <w:b/>
      <w:bCs/>
      <w:kern w:val="28"/>
      <w:sz w:val="32"/>
      <w:szCs w:val="32"/>
    </w:rPr>
  </w:style>
  <w:style w:type="paragraph" w:styleId="af6">
    <w:name w:val="footnote text"/>
    <w:basedOn w:val="a"/>
    <w:link w:val="af7"/>
    <w:qFormat/>
    <w:rPr>
      <w:rFonts w:ascii="Times New Roman" w:hAnsi="Times New Roman"/>
      <w:kern w:val="0"/>
      <w:sz w:val="20"/>
      <w:szCs w:val="20"/>
    </w:rPr>
  </w:style>
  <w:style w:type="character" w:customStyle="1" w:styleId="af7">
    <w:name w:val="脚注文本 字符"/>
    <w:link w:val="af6"/>
    <w:rPr>
      <w:rFonts w:ascii="Times New Roman" w:hAnsi="Times New Roman"/>
    </w:rPr>
  </w:style>
  <w:style w:type="paragraph" w:styleId="33">
    <w:name w:val="Body Text Indent 3"/>
    <w:basedOn w:val="a"/>
    <w:link w:val="34"/>
    <w:pPr>
      <w:spacing w:after="120"/>
      <w:ind w:leftChars="200" w:left="420"/>
    </w:pPr>
    <w:rPr>
      <w:rFonts w:ascii="Times New Roman" w:hAnsi="Times New Roman"/>
      <w:kern w:val="0"/>
      <w:sz w:val="16"/>
      <w:szCs w:val="16"/>
    </w:rPr>
  </w:style>
  <w:style w:type="character" w:customStyle="1" w:styleId="34">
    <w:name w:val="正文文本缩进 3 字符"/>
    <w:link w:val="33"/>
    <w:rPr>
      <w:rFonts w:ascii="Times New Roman" w:hAnsi="Times New Roman"/>
      <w:sz w:val="16"/>
      <w:szCs w:val="16"/>
    </w:rPr>
  </w:style>
  <w:style w:type="paragraph" w:styleId="TOC2">
    <w:name w:val="toc 2"/>
    <w:basedOn w:val="a"/>
    <w:next w:val="a"/>
    <w:uiPriority w:val="39"/>
    <w:pPr>
      <w:ind w:leftChars="200" w:left="420"/>
    </w:pPr>
    <w:rPr>
      <w:rFonts w:ascii="Times New Roman" w:hAnsi="Times New Roman"/>
      <w:szCs w:val="24"/>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8">
    <w:name w:val="Normal (Web)"/>
    <w:basedOn w:val="a"/>
    <w:link w:val="af9"/>
    <w:qFormat/>
    <w:pPr>
      <w:widowControl/>
      <w:spacing w:before="100" w:beforeAutospacing="1" w:after="100" w:afterAutospacing="1"/>
      <w:jc w:val="left"/>
    </w:pPr>
    <w:rPr>
      <w:rFonts w:ascii="宋体" w:hAnsi="宋体" w:cs="宋体"/>
      <w:color w:val="0066CC"/>
      <w:kern w:val="0"/>
      <w:sz w:val="24"/>
      <w:szCs w:val="24"/>
    </w:rPr>
  </w:style>
  <w:style w:type="character" w:customStyle="1" w:styleId="af9">
    <w:name w:val="普通(网站) 字符"/>
    <w:link w:val="af8"/>
    <w:rPr>
      <w:rFonts w:ascii="宋体" w:hAnsi="宋体" w:cs="宋体"/>
      <w:color w:val="0066CC"/>
      <w:sz w:val="24"/>
      <w:szCs w:val="24"/>
    </w:rPr>
  </w:style>
  <w:style w:type="paragraph" w:styleId="afa">
    <w:name w:val="Title"/>
    <w:basedOn w:val="a"/>
    <w:next w:val="a"/>
    <w:link w:val="afb"/>
    <w:qFormat/>
    <w:pPr>
      <w:spacing w:before="240" w:after="60"/>
      <w:jc w:val="center"/>
      <w:outlineLvl w:val="0"/>
    </w:pPr>
    <w:rPr>
      <w:rFonts w:ascii="Cambria" w:hAnsi="Cambria"/>
      <w:b/>
      <w:bCs/>
      <w:kern w:val="0"/>
      <w:sz w:val="32"/>
      <w:szCs w:val="32"/>
    </w:rPr>
  </w:style>
  <w:style w:type="character" w:customStyle="1" w:styleId="afb">
    <w:name w:val="标题 字符"/>
    <w:link w:val="afa"/>
    <w:qFormat/>
    <w:rPr>
      <w:rFonts w:ascii="Cambria" w:hAnsi="Cambria"/>
      <w:b/>
      <w:bCs/>
      <w:sz w:val="32"/>
      <w:szCs w:val="32"/>
    </w:rPr>
  </w:style>
  <w:style w:type="paragraph" w:styleId="afc">
    <w:name w:val="annotation subject"/>
    <w:basedOn w:val="a5"/>
    <w:next w:val="a5"/>
    <w:link w:val="afd"/>
    <w:rPr>
      <w:rFonts w:ascii="宋体" w:hAnsi="宋体"/>
      <w:b/>
      <w:bCs/>
      <w:kern w:val="0"/>
      <w:sz w:val="20"/>
      <w:szCs w:val="24"/>
    </w:rPr>
  </w:style>
  <w:style w:type="character" w:customStyle="1" w:styleId="afd">
    <w:name w:val="批注主题 字符"/>
    <w:link w:val="afc"/>
    <w:rPr>
      <w:rFonts w:ascii="宋体" w:hAnsi="宋体"/>
      <w:b/>
      <w:bCs/>
      <w:szCs w:val="24"/>
    </w:rPr>
  </w:style>
  <w:style w:type="paragraph" w:styleId="afe">
    <w:name w:val="Body Text First Indent"/>
    <w:basedOn w:val="a7"/>
    <w:link w:val="aff"/>
    <w:pPr>
      <w:ind w:firstLineChars="100" w:firstLine="420"/>
    </w:pPr>
    <w:rPr>
      <w:rFonts w:ascii="Calibri" w:hAnsi="Calibri"/>
      <w:szCs w:val="20"/>
    </w:rPr>
  </w:style>
  <w:style w:type="character" w:customStyle="1" w:styleId="aff">
    <w:name w:val="正文文本首行缩进 字符"/>
    <w:link w:val="afe"/>
  </w:style>
  <w:style w:type="character" w:styleId="aff0">
    <w:name w:val="page number"/>
  </w:style>
  <w:style w:type="character" w:styleId="aff1">
    <w:name w:val="Hyperlink"/>
    <w:uiPriority w:val="99"/>
    <w:rPr>
      <w:i w:val="0"/>
      <w:color w:val="000000"/>
      <w:sz w:val="18"/>
      <w:szCs w:val="18"/>
      <w:u w:val="none"/>
    </w:rPr>
  </w:style>
  <w:style w:type="character" w:styleId="aff2">
    <w:name w:val="annotation reference"/>
    <w:rPr>
      <w:sz w:val="21"/>
      <w:szCs w:val="21"/>
    </w:rPr>
  </w:style>
  <w:style w:type="character" w:styleId="aff3">
    <w:name w:val="footnote reference"/>
    <w:rPr>
      <w:vertAlign w:val="superscript"/>
    </w:rPr>
  </w:style>
  <w:style w:type="character" w:customStyle="1" w:styleId="Char1">
    <w:name w:val="正文文本 Char1"/>
    <w:uiPriority w:val="99"/>
    <w:semiHidden/>
    <w:rPr>
      <w:kern w:val="2"/>
      <w:sz w:val="21"/>
      <w:szCs w:val="22"/>
    </w:rPr>
  </w:style>
  <w:style w:type="character" w:customStyle="1" w:styleId="Char">
    <w:name w:val="纯文本 Char"/>
    <w:uiPriority w:val="99"/>
    <w:semiHidden/>
    <w:rPr>
      <w:rFonts w:ascii="宋体" w:hAnsi="Courier New" w:cs="Courier New"/>
      <w:kern w:val="2"/>
      <w:sz w:val="21"/>
      <w:szCs w:val="21"/>
    </w:rPr>
  </w:style>
  <w:style w:type="character" w:customStyle="1" w:styleId="1Char">
    <w:name w:val="标题 1 Char"/>
    <w:rPr>
      <w:b/>
      <w:bCs/>
      <w:kern w:val="44"/>
      <w:sz w:val="44"/>
      <w:szCs w:val="44"/>
    </w:rPr>
  </w:style>
  <w:style w:type="character" w:customStyle="1" w:styleId="2Char">
    <w:name w:val="标题 2 Char"/>
    <w:rPr>
      <w:rFonts w:ascii="Cambria" w:eastAsia="宋体" w:hAnsi="Cambria" w:cs="Times New Roman"/>
      <w:b/>
      <w:bCs/>
      <w:kern w:val="2"/>
      <w:sz w:val="32"/>
      <w:szCs w:val="32"/>
    </w:rPr>
  </w:style>
  <w:style w:type="character" w:customStyle="1" w:styleId="GW-Char">
    <w:name w:val="GW-正文 Char"/>
    <w:link w:val="GW-"/>
    <w:rPr>
      <w:kern w:val="2"/>
      <w:sz w:val="21"/>
      <w:szCs w:val="24"/>
    </w:rPr>
  </w:style>
  <w:style w:type="paragraph" w:customStyle="1" w:styleId="GW-">
    <w:name w:val="GW-正文"/>
    <w:basedOn w:val="a"/>
    <w:link w:val="GW-Char"/>
    <w:qFormat/>
    <w:pPr>
      <w:spacing w:line="360" w:lineRule="auto"/>
      <w:ind w:firstLineChars="200" w:firstLine="200"/>
      <w:contextualSpacing/>
    </w:pPr>
    <w:rPr>
      <w:szCs w:val="24"/>
    </w:rPr>
  </w:style>
  <w:style w:type="character" w:customStyle="1" w:styleId="3Char">
    <w:name w:val="标题 3 Char"/>
    <w:rPr>
      <w:b/>
      <w:bCs/>
      <w:kern w:val="2"/>
      <w:sz w:val="32"/>
      <w:szCs w:val="32"/>
    </w:rPr>
  </w:style>
  <w:style w:type="character" w:customStyle="1" w:styleId="6Char">
    <w:name w:val="标题 6 Char"/>
    <w:rPr>
      <w:rFonts w:ascii="Cambria" w:eastAsia="宋体" w:hAnsi="Cambria" w:cs="Times New Roman"/>
      <w:b/>
      <w:bCs/>
      <w:kern w:val="2"/>
      <w:sz w:val="24"/>
      <w:szCs w:val="24"/>
    </w:rPr>
  </w:style>
  <w:style w:type="character" w:customStyle="1" w:styleId="3Char1">
    <w:name w:val="正文文本 3 Char1"/>
    <w:uiPriority w:val="99"/>
    <w:semiHidden/>
    <w:rPr>
      <w:kern w:val="2"/>
      <w:sz w:val="16"/>
      <w:szCs w:val="16"/>
    </w:rPr>
  </w:style>
  <w:style w:type="character" w:customStyle="1" w:styleId="CharChar7">
    <w:name w:val="Char Char7"/>
    <w:rPr>
      <w:rFonts w:ascii="Arial" w:eastAsia="黑体" w:hAnsi="Arial"/>
      <w:b/>
      <w:bCs/>
      <w:kern w:val="2"/>
      <w:sz w:val="32"/>
      <w:szCs w:val="32"/>
      <w:lang w:val="en-US" w:eastAsia="zh-CN" w:bidi="ar-SA"/>
    </w:rPr>
  </w:style>
  <w:style w:type="character" w:customStyle="1" w:styleId="Char2">
    <w:name w:val="明显引用 Char2"/>
    <w:uiPriority w:val="30"/>
    <w:rPr>
      <w:b/>
      <w:bCs/>
      <w:i/>
      <w:iCs/>
      <w:color w:val="4F81BD"/>
      <w:kern w:val="2"/>
      <w:sz w:val="21"/>
      <w:szCs w:val="22"/>
    </w:rPr>
  </w:style>
  <w:style w:type="character" w:customStyle="1" w:styleId="Char20">
    <w:name w:val="引用 Char2"/>
    <w:uiPriority w:val="29"/>
    <w:rPr>
      <w:i/>
      <w:iCs/>
      <w:color w:val="000000"/>
      <w:kern w:val="2"/>
      <w:sz w:val="21"/>
      <w:szCs w:val="22"/>
    </w:rPr>
  </w:style>
  <w:style w:type="character" w:customStyle="1" w:styleId="4CharChar">
    <w:name w:val="标题4 Char Char"/>
    <w:link w:val="42"/>
    <w:locked/>
    <w:rPr>
      <w:rFonts w:ascii="Arial" w:hAnsi="Arial" w:cs="Arial"/>
      <w:b/>
      <w:bCs/>
      <w:sz w:val="24"/>
      <w:szCs w:val="32"/>
    </w:rPr>
  </w:style>
  <w:style w:type="paragraph" w:customStyle="1" w:styleId="42">
    <w:name w:val="标题4"/>
    <w:basedOn w:val="2"/>
    <w:next w:val="41"/>
    <w:link w:val="4CharChar"/>
    <w:rPr>
      <w:rFonts w:eastAsia="宋体"/>
      <w:sz w:val="24"/>
    </w:rPr>
  </w:style>
  <w:style w:type="character" w:customStyle="1" w:styleId="CharCharChar">
    <w:name w:val="Char Char Char"/>
    <w:locked/>
    <w:rPr>
      <w:rFonts w:eastAsia="宋体"/>
      <w:b/>
      <w:bCs/>
      <w:kern w:val="44"/>
      <w:sz w:val="44"/>
      <w:szCs w:val="44"/>
      <w:lang w:val="en-US" w:eastAsia="zh-CN" w:bidi="ar-SA"/>
    </w:rPr>
  </w:style>
  <w:style w:type="character" w:customStyle="1" w:styleId="CharChar6">
    <w:name w:val="Char Char6"/>
    <w:rPr>
      <w:rFonts w:ascii="宋体" w:eastAsia="宋体" w:hAnsi="宋体" w:hint="eastAsia"/>
      <w:kern w:val="2"/>
      <w:sz w:val="18"/>
      <w:szCs w:val="18"/>
      <w:lang w:val="en-US" w:eastAsia="zh-CN" w:bidi="ar-SA"/>
    </w:rPr>
  </w:style>
  <w:style w:type="character" w:customStyle="1" w:styleId="CharChar">
    <w:name w:val="Char Char"/>
    <w:rPr>
      <w:rFonts w:ascii="Arial" w:eastAsia="黑体" w:hAnsi="Arial"/>
      <w:b/>
      <w:bCs/>
      <w:kern w:val="2"/>
      <w:sz w:val="32"/>
      <w:szCs w:val="32"/>
      <w:lang w:val="en-US" w:eastAsia="zh-CN" w:bidi="ar-SA"/>
    </w:rPr>
  </w:style>
  <w:style w:type="character" w:customStyle="1" w:styleId="Char10">
    <w:name w:val="批注框文本 Char1"/>
    <w:uiPriority w:val="99"/>
    <w:semiHidden/>
    <w:rPr>
      <w:kern w:val="2"/>
      <w:sz w:val="18"/>
      <w:szCs w:val="18"/>
    </w:rPr>
  </w:style>
  <w:style w:type="character" w:customStyle="1" w:styleId="5CharChar">
    <w:name w:val="标题5 Char Char"/>
    <w:link w:val="51"/>
    <w:locked/>
    <w:rPr>
      <w:rFonts w:ascii="Arial" w:hAnsi="Arial" w:cs="Arial"/>
      <w:b/>
      <w:bCs/>
      <w:sz w:val="24"/>
      <w:szCs w:val="32"/>
    </w:rPr>
  </w:style>
  <w:style w:type="paragraph" w:customStyle="1" w:styleId="51">
    <w:name w:val="标题5"/>
    <w:basedOn w:val="3"/>
    <w:link w:val="5CharChar"/>
    <w:rPr>
      <w:rFonts w:ascii="Arial" w:hAnsi="Arial"/>
      <w:sz w:val="24"/>
    </w:rPr>
  </w:style>
  <w:style w:type="character" w:customStyle="1" w:styleId="Char11">
    <w:name w:val="文档结构图 Char1"/>
    <w:uiPriority w:val="99"/>
    <w:semiHidden/>
    <w:rPr>
      <w:rFonts w:ascii="宋体"/>
      <w:kern w:val="2"/>
      <w:sz w:val="18"/>
      <w:szCs w:val="18"/>
    </w:rPr>
  </w:style>
  <w:style w:type="character" w:customStyle="1" w:styleId="aff4">
    <w:name w:val="引用 字符"/>
    <w:link w:val="aff5"/>
    <w:locked/>
    <w:rPr>
      <w:i/>
      <w:iCs/>
      <w:color w:val="000000"/>
    </w:rPr>
  </w:style>
  <w:style w:type="paragraph" w:styleId="aff5">
    <w:name w:val="Quote"/>
    <w:basedOn w:val="a"/>
    <w:next w:val="a"/>
    <w:link w:val="aff4"/>
    <w:qFormat/>
    <w:rPr>
      <w:i/>
      <w:iCs/>
      <w:color w:val="000000"/>
      <w:kern w:val="0"/>
      <w:sz w:val="20"/>
      <w:szCs w:val="20"/>
    </w:rPr>
  </w:style>
  <w:style w:type="character" w:customStyle="1" w:styleId="Char0">
    <w:name w:val="引用 Char"/>
    <w:uiPriority w:val="29"/>
    <w:rPr>
      <w:i/>
      <w:iCs/>
      <w:color w:val="000000"/>
      <w:kern w:val="2"/>
      <w:sz w:val="21"/>
      <w:szCs w:val="22"/>
    </w:rPr>
  </w:style>
  <w:style w:type="character" w:customStyle="1" w:styleId="font161">
    <w:name w:val="font161"/>
    <w:rPr>
      <w:b/>
      <w:bCs/>
      <w:sz w:val="32"/>
      <w:szCs w:val="32"/>
    </w:rPr>
  </w:style>
  <w:style w:type="character" w:customStyle="1" w:styleId="Char12">
    <w:name w:val="正文文本缩进 Char1"/>
    <w:uiPriority w:val="99"/>
    <w:semiHidden/>
    <w:rPr>
      <w:kern w:val="2"/>
      <w:sz w:val="21"/>
      <w:szCs w:val="22"/>
    </w:rPr>
  </w:style>
  <w:style w:type="character" w:customStyle="1" w:styleId="CharChar8">
    <w:name w:val="Char Char8"/>
    <w:rPr>
      <w:rFonts w:ascii="Arial" w:eastAsia="黑体" w:hAnsi="Arial"/>
      <w:b/>
      <w:bCs/>
      <w:kern w:val="2"/>
      <w:sz w:val="32"/>
      <w:szCs w:val="32"/>
      <w:lang w:val="en-US" w:eastAsia="zh-CN" w:bidi="ar-SA"/>
    </w:rPr>
  </w:style>
  <w:style w:type="character" w:customStyle="1" w:styleId="aff6">
    <w:name w:val="明显引用 字符"/>
    <w:link w:val="aff7"/>
    <w:locked/>
    <w:rPr>
      <w:b/>
      <w:bCs/>
      <w:i/>
      <w:iCs/>
      <w:color w:val="4F81BD"/>
    </w:rPr>
  </w:style>
  <w:style w:type="paragraph" w:styleId="aff7">
    <w:name w:val="Intense Quote"/>
    <w:basedOn w:val="a"/>
    <w:next w:val="a"/>
    <w:link w:val="aff6"/>
    <w:qFormat/>
    <w:pPr>
      <w:pBdr>
        <w:bottom w:val="single" w:sz="4" w:space="4" w:color="4F81BD"/>
      </w:pBdr>
      <w:spacing w:before="200" w:after="280"/>
      <w:ind w:left="936" w:right="936"/>
    </w:pPr>
    <w:rPr>
      <w:b/>
      <w:bCs/>
      <w:i/>
      <w:iCs/>
      <w:color w:val="4F81BD"/>
      <w:kern w:val="0"/>
      <w:sz w:val="20"/>
      <w:szCs w:val="20"/>
    </w:rPr>
  </w:style>
  <w:style w:type="character" w:customStyle="1" w:styleId="Char3">
    <w:name w:val="明显引用 Char"/>
    <w:uiPriority w:val="30"/>
    <w:rPr>
      <w:b/>
      <w:bCs/>
      <w:i/>
      <w:iCs/>
      <w:color w:val="4F81BD"/>
      <w:kern w:val="2"/>
      <w:sz w:val="21"/>
      <w:szCs w:val="22"/>
    </w:rPr>
  </w:style>
  <w:style w:type="character" w:customStyle="1" w:styleId="Char13">
    <w:name w:val="脚注文本 Char1"/>
    <w:uiPriority w:val="99"/>
    <w:semiHidden/>
    <w:rPr>
      <w:kern w:val="2"/>
      <w:sz w:val="18"/>
      <w:szCs w:val="18"/>
    </w:rPr>
  </w:style>
  <w:style w:type="character" w:customStyle="1" w:styleId="CharChar9">
    <w:name w:val="Char Char9"/>
    <w:rPr>
      <w:rFonts w:ascii="Cambria" w:eastAsia="宋体" w:hAnsi="Cambria" w:hint="default"/>
      <w:kern w:val="2"/>
      <w:sz w:val="24"/>
      <w:szCs w:val="24"/>
      <w:lang w:val="en-US" w:eastAsia="zh-CN" w:bidi="ar-SA"/>
    </w:rPr>
  </w:style>
  <w:style w:type="character" w:customStyle="1" w:styleId="Char14">
    <w:name w:val="正文首行缩进 Char1"/>
    <w:uiPriority w:val="99"/>
    <w:semiHidden/>
  </w:style>
  <w:style w:type="character" w:customStyle="1" w:styleId="Char15">
    <w:name w:val="日期 Char1"/>
    <w:uiPriority w:val="99"/>
    <w:semiHidden/>
    <w:rPr>
      <w:kern w:val="2"/>
      <w:sz w:val="21"/>
      <w:szCs w:val="22"/>
    </w:rPr>
  </w:style>
  <w:style w:type="character" w:customStyle="1" w:styleId="Char16">
    <w:name w:val="标题 Char1"/>
    <w:uiPriority w:val="10"/>
    <w:rPr>
      <w:rFonts w:ascii="Cambria" w:hAnsi="Cambria" w:cs="Times New Roman"/>
      <w:b/>
      <w:bCs/>
      <w:kern w:val="2"/>
      <w:sz w:val="32"/>
      <w:szCs w:val="32"/>
    </w:rPr>
  </w:style>
  <w:style w:type="character" w:customStyle="1" w:styleId="Char4">
    <w:name w:val="批注文字 Char"/>
  </w:style>
  <w:style w:type="character" w:customStyle="1" w:styleId="Char17">
    <w:name w:val="批注主题 Char1"/>
    <w:uiPriority w:val="99"/>
    <w:semiHidden/>
    <w:rPr>
      <w:b/>
      <w:bCs/>
      <w:kern w:val="2"/>
      <w:sz w:val="21"/>
      <w:szCs w:val="22"/>
    </w:rPr>
  </w:style>
  <w:style w:type="character" w:customStyle="1" w:styleId="Char21">
    <w:name w:val="批注文字 Char2"/>
    <w:uiPriority w:val="99"/>
    <w:semiHidden/>
    <w:rPr>
      <w:kern w:val="2"/>
      <w:sz w:val="21"/>
      <w:szCs w:val="22"/>
    </w:rPr>
  </w:style>
  <w:style w:type="character" w:customStyle="1" w:styleId="2Char1">
    <w:name w:val="正文文本缩进 2 Char1"/>
    <w:uiPriority w:val="99"/>
    <w:semiHidden/>
    <w:rPr>
      <w:kern w:val="2"/>
      <w:sz w:val="21"/>
      <w:szCs w:val="22"/>
    </w:rPr>
  </w:style>
  <w:style w:type="character" w:customStyle="1" w:styleId="ALTZ1NormalIndentChar2CharChar">
    <w:name w:val="样式 正文缩进正文（首行缩进两字）特点ALT+Z表正文正文非缩进四号段1Normal Indent Char2... Char Char"/>
    <w:rPr>
      <w:rFonts w:ascii="宋体" w:eastAsia="黑体" w:hAnsi="宋体" w:hint="eastAsia"/>
      <w:b/>
      <w:bCs w:val="0"/>
      <w:sz w:val="32"/>
      <w:lang w:val="en-US" w:eastAsia="zh-CN"/>
    </w:rPr>
  </w:style>
  <w:style w:type="character" w:customStyle="1" w:styleId="16">
    <w:name w:val="16"/>
    <w:rPr>
      <w:rFonts w:ascii="Times New Roman" w:hAnsi="Times New Roman" w:cs="Times New Roman" w:hint="default"/>
      <w:color w:val="0000FF"/>
      <w:u w:val="single"/>
    </w:rPr>
  </w:style>
  <w:style w:type="character" w:customStyle="1" w:styleId="Char5">
    <w:name w:val="+正文 Char"/>
    <w:link w:val="aff8"/>
    <w:locked/>
    <w:rPr>
      <w:rFonts w:ascii="宋体" w:hAnsi="宋体"/>
      <w:sz w:val="24"/>
      <w:szCs w:val="28"/>
    </w:rPr>
  </w:style>
  <w:style w:type="paragraph" w:customStyle="1" w:styleId="aff8">
    <w:name w:val="+正文"/>
    <w:basedOn w:val="a"/>
    <w:link w:val="Char5"/>
    <w:pPr>
      <w:spacing w:line="360" w:lineRule="auto"/>
      <w:ind w:firstLineChars="200" w:firstLine="200"/>
    </w:pPr>
    <w:rPr>
      <w:rFonts w:ascii="宋体" w:hAnsi="宋体"/>
      <w:kern w:val="0"/>
      <w:sz w:val="24"/>
      <w:szCs w:val="28"/>
    </w:rPr>
  </w:style>
  <w:style w:type="character" w:customStyle="1" w:styleId="CharChar2">
    <w:name w:val="Char Char2"/>
    <w:rPr>
      <w:rFonts w:eastAsia="宋体"/>
      <w:kern w:val="2"/>
      <w:sz w:val="21"/>
      <w:szCs w:val="24"/>
      <w:lang w:val="en-US" w:eastAsia="zh-CN" w:bidi="ar-SA"/>
    </w:rPr>
  </w:style>
  <w:style w:type="character" w:customStyle="1" w:styleId="3Char10">
    <w:name w:val="正文文本缩进 3 Char1"/>
    <w:uiPriority w:val="99"/>
    <w:semiHidden/>
    <w:rPr>
      <w:kern w:val="2"/>
      <w:sz w:val="16"/>
      <w:szCs w:val="16"/>
    </w:rPr>
  </w:style>
  <w:style w:type="character" w:customStyle="1" w:styleId="Char18">
    <w:name w:val="副标题 Char1"/>
    <w:uiPriority w:val="11"/>
    <w:rPr>
      <w:rFonts w:ascii="Cambria" w:hAnsi="Cambria" w:cs="Times New Roman"/>
      <w:b/>
      <w:bCs/>
      <w:kern w:val="28"/>
      <w:sz w:val="32"/>
      <w:szCs w:val="32"/>
    </w:rPr>
  </w:style>
  <w:style w:type="character" w:customStyle="1" w:styleId="Char22">
    <w:name w:val="文档结构图 Char2"/>
    <w:uiPriority w:val="99"/>
    <w:semiHidden/>
    <w:rPr>
      <w:rFonts w:ascii="宋体"/>
      <w:kern w:val="2"/>
      <w:sz w:val="18"/>
      <w:szCs w:val="18"/>
    </w:rPr>
  </w:style>
  <w:style w:type="character" w:customStyle="1" w:styleId="Char23">
    <w:name w:val="正文文本 Char2"/>
    <w:uiPriority w:val="99"/>
    <w:semiHidden/>
    <w:rPr>
      <w:kern w:val="2"/>
      <w:sz w:val="21"/>
      <w:szCs w:val="22"/>
    </w:rPr>
  </w:style>
  <w:style w:type="character" w:customStyle="1" w:styleId="Char24">
    <w:name w:val="纯文本 Char2"/>
    <w:uiPriority w:val="99"/>
    <w:semiHidden/>
    <w:rPr>
      <w:rFonts w:ascii="宋体" w:hAnsi="Courier New" w:cs="Courier New"/>
      <w:kern w:val="2"/>
      <w:sz w:val="21"/>
      <w:szCs w:val="21"/>
    </w:rPr>
  </w:style>
  <w:style w:type="paragraph" w:styleId="aff9">
    <w:name w:val="List Paragraph"/>
    <w:basedOn w:val="a"/>
    <w:uiPriority w:val="34"/>
    <w:qFormat/>
    <w:pPr>
      <w:ind w:firstLineChars="200" w:firstLine="420"/>
    </w:pPr>
  </w:style>
  <w:style w:type="paragraph" w:customStyle="1" w:styleId="p0">
    <w:name w:val="p0"/>
    <w:basedOn w:val="a"/>
    <w:qFormat/>
    <w:pPr>
      <w:widowControl/>
    </w:pPr>
    <w:rPr>
      <w:rFonts w:ascii="Times New Roman" w:hAnsi="Times New Roman"/>
      <w:kern w:val="0"/>
      <w:szCs w:val="21"/>
    </w:rPr>
  </w:style>
  <w:style w:type="paragraph" w:customStyle="1" w:styleId="Style1">
    <w:name w:val="_Style 1"/>
    <w:basedOn w:val="a"/>
    <w:uiPriority w:val="34"/>
    <w:qFormat/>
    <w:pPr>
      <w:ind w:firstLineChars="200" w:firstLine="420"/>
    </w:pPr>
  </w:style>
  <w:style w:type="paragraph" w:customStyle="1" w:styleId="p21">
    <w:name w:val="p21"/>
    <w:basedOn w:val="a"/>
    <w:pPr>
      <w:widowControl/>
    </w:pPr>
    <w:rPr>
      <w:rFonts w:ascii="宋体" w:hAnsi="宋体" w:cs="宋体"/>
      <w:kern w:val="0"/>
      <w:sz w:val="24"/>
      <w:szCs w:val="24"/>
    </w:rPr>
  </w:style>
  <w:style w:type="character" w:customStyle="1" w:styleId="affa">
    <w:name w:val="纯文本 字符"/>
    <w:rPr>
      <w:rFonts w:ascii="宋体" w:eastAsia="宋体" w:hAnsi="Courier New" w:cs="Times New Roman"/>
      <w:szCs w:val="20"/>
    </w:rPr>
  </w:style>
  <w:style w:type="character" w:styleId="affb">
    <w:name w:val="Subtle Emphasis"/>
    <w:qFormat/>
    <w:rPr>
      <w:i/>
      <w:iCs/>
      <w:color w:val="808080"/>
    </w:rPr>
  </w:style>
  <w:style w:type="character" w:customStyle="1" w:styleId="2Char0">
    <w:name w:val="标题 2 Char_0"/>
    <w:link w:val="200"/>
    <w:qFormat/>
    <w:rPr>
      <w:rFonts w:ascii="黑体" w:eastAsia="黑体" w:hAnsi="宋体"/>
      <w:b/>
      <w:smallCaps/>
      <w:snapToGrid/>
      <w:sz w:val="36"/>
      <w:szCs w:val="24"/>
    </w:rPr>
  </w:style>
  <w:style w:type="paragraph" w:customStyle="1" w:styleId="200">
    <w:name w:val="标题 2_0"/>
    <w:basedOn w:val="a"/>
    <w:next w:val="0"/>
    <w:link w:val="2Char0"/>
    <w:qFormat/>
    <w:pPr>
      <w:keepNext/>
      <w:keepLines/>
      <w:spacing w:before="260" w:after="260" w:line="500" w:lineRule="exact"/>
      <w:jc w:val="center"/>
      <w:outlineLvl w:val="1"/>
    </w:pPr>
    <w:rPr>
      <w:rFonts w:ascii="黑体" w:eastAsia="黑体" w:hAnsi="宋体"/>
      <w:b/>
      <w:smallCaps/>
      <w:snapToGrid w:val="0"/>
      <w:kern w:val="0"/>
      <w:sz w:val="36"/>
      <w:szCs w:val="24"/>
    </w:rPr>
  </w:style>
  <w:style w:type="paragraph" w:customStyle="1" w:styleId="0">
    <w:name w:val="正文_0"/>
    <w:pPr>
      <w:widowControl w:val="0"/>
      <w:jc w:val="both"/>
    </w:pPr>
    <w:rPr>
      <w:rFonts w:ascii="Times New Roman" w:hAnsi="Times New Roman"/>
      <w:szCs w:val="24"/>
    </w:rPr>
  </w:style>
  <w:style w:type="character" w:customStyle="1" w:styleId="12">
    <w:name w:val="脚注文本 字符1"/>
    <w:rPr>
      <w:kern w:val="2"/>
      <w:sz w:val="18"/>
      <w:szCs w:val="18"/>
    </w:rPr>
  </w:style>
  <w:style w:type="paragraph" w:customStyle="1" w:styleId="2TimesNewRoman5020">
    <w:name w:val="样式 标题 2 + Times New Roman 四号 非加粗 段前: 5 磅 段后: 0 磅 行距: 固定值 20..."/>
    <w:basedOn w:val="2"/>
    <w:pPr>
      <w:spacing w:before="100" w:after="0" w:line="400" w:lineRule="exact"/>
    </w:pPr>
    <w:rPr>
      <w:rFonts w:ascii="Times New Roman" w:hAnsi="Times New Roman" w:cs="宋体"/>
      <w:b w:val="0"/>
      <w:bCs w:val="0"/>
      <w:sz w:val="28"/>
      <w:szCs w:val="20"/>
    </w:rPr>
  </w:style>
  <w:style w:type="paragraph" w:customStyle="1" w:styleId="13">
    <w:name w:val="普通(网站)1"/>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gzy.huangshan.gov.cn/002/002004/20200318/" TargetMode="External"/><Relationship Id="rId5" Type="http://schemas.openxmlformats.org/officeDocument/2006/relationships/footnotes" Target="footnotes.xml"/><Relationship Id="rId10" Type="http://schemas.openxmlformats.org/officeDocument/2006/relationships/hyperlink" Target="http://ggzy.huangshan.gov.cn"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105</Pages>
  <Words>10516</Words>
  <Characters>59944</Characters>
  <Application>Microsoft Office Word</Application>
  <DocSecurity>0</DocSecurity>
  <Lines>499</Lines>
  <Paragraphs>140</Paragraphs>
  <ScaleCrop>false</ScaleCrop>
  <Company>Microsoft</Company>
  <LinksUpToDate>false</LinksUpToDate>
  <CharactersWithSpaces>70320</CharactersWithSpaces>
  <SharedDoc>false</SharedDoc>
  <HLinks>
    <vt:vector size="462" baseType="variant">
      <vt:variant>
        <vt:i4>2031620</vt:i4>
      </vt:variant>
      <vt:variant>
        <vt:i4>453</vt:i4>
      </vt:variant>
      <vt:variant>
        <vt:i4>0</vt:i4>
      </vt:variant>
      <vt:variant>
        <vt:i4>5</vt:i4>
      </vt:variant>
      <vt:variant>
        <vt:lpwstr>http://www.hszgj.cn/和</vt:lpwstr>
      </vt:variant>
      <vt:variant>
        <vt:lpwstr/>
      </vt:variant>
      <vt:variant>
        <vt:i4>262152</vt:i4>
      </vt:variant>
      <vt:variant>
        <vt:i4>450</vt:i4>
      </vt:variant>
      <vt:variant>
        <vt:i4>0</vt:i4>
      </vt:variant>
      <vt:variant>
        <vt:i4>5</vt:i4>
      </vt:variant>
      <vt:variant>
        <vt:lpwstr>http://ggzy.huangshan.gov.cn/002/002004/20200318/</vt:lpwstr>
      </vt:variant>
      <vt:variant>
        <vt:lpwstr/>
      </vt:variant>
      <vt:variant>
        <vt:i4>1376312</vt:i4>
      </vt:variant>
      <vt:variant>
        <vt:i4>443</vt:i4>
      </vt:variant>
      <vt:variant>
        <vt:i4>0</vt:i4>
      </vt:variant>
      <vt:variant>
        <vt:i4>5</vt:i4>
      </vt:variant>
      <vt:variant>
        <vt:lpwstr/>
      </vt:variant>
      <vt:variant>
        <vt:lpwstr>_Toc96524006</vt:lpwstr>
      </vt:variant>
      <vt:variant>
        <vt:i4>1441848</vt:i4>
      </vt:variant>
      <vt:variant>
        <vt:i4>437</vt:i4>
      </vt:variant>
      <vt:variant>
        <vt:i4>0</vt:i4>
      </vt:variant>
      <vt:variant>
        <vt:i4>5</vt:i4>
      </vt:variant>
      <vt:variant>
        <vt:lpwstr/>
      </vt:variant>
      <vt:variant>
        <vt:lpwstr>_Toc96524005</vt:lpwstr>
      </vt:variant>
      <vt:variant>
        <vt:i4>1507384</vt:i4>
      </vt:variant>
      <vt:variant>
        <vt:i4>431</vt:i4>
      </vt:variant>
      <vt:variant>
        <vt:i4>0</vt:i4>
      </vt:variant>
      <vt:variant>
        <vt:i4>5</vt:i4>
      </vt:variant>
      <vt:variant>
        <vt:lpwstr/>
      </vt:variant>
      <vt:variant>
        <vt:lpwstr>_Toc96524004</vt:lpwstr>
      </vt:variant>
      <vt:variant>
        <vt:i4>1048632</vt:i4>
      </vt:variant>
      <vt:variant>
        <vt:i4>425</vt:i4>
      </vt:variant>
      <vt:variant>
        <vt:i4>0</vt:i4>
      </vt:variant>
      <vt:variant>
        <vt:i4>5</vt:i4>
      </vt:variant>
      <vt:variant>
        <vt:lpwstr/>
      </vt:variant>
      <vt:variant>
        <vt:lpwstr>_Toc96524003</vt:lpwstr>
      </vt:variant>
      <vt:variant>
        <vt:i4>1114168</vt:i4>
      </vt:variant>
      <vt:variant>
        <vt:i4>419</vt:i4>
      </vt:variant>
      <vt:variant>
        <vt:i4>0</vt:i4>
      </vt:variant>
      <vt:variant>
        <vt:i4>5</vt:i4>
      </vt:variant>
      <vt:variant>
        <vt:lpwstr/>
      </vt:variant>
      <vt:variant>
        <vt:lpwstr>_Toc96524002</vt:lpwstr>
      </vt:variant>
      <vt:variant>
        <vt:i4>1179704</vt:i4>
      </vt:variant>
      <vt:variant>
        <vt:i4>413</vt:i4>
      </vt:variant>
      <vt:variant>
        <vt:i4>0</vt:i4>
      </vt:variant>
      <vt:variant>
        <vt:i4>5</vt:i4>
      </vt:variant>
      <vt:variant>
        <vt:lpwstr/>
      </vt:variant>
      <vt:variant>
        <vt:lpwstr>_Toc96524001</vt:lpwstr>
      </vt:variant>
      <vt:variant>
        <vt:i4>1245240</vt:i4>
      </vt:variant>
      <vt:variant>
        <vt:i4>407</vt:i4>
      </vt:variant>
      <vt:variant>
        <vt:i4>0</vt:i4>
      </vt:variant>
      <vt:variant>
        <vt:i4>5</vt:i4>
      </vt:variant>
      <vt:variant>
        <vt:lpwstr/>
      </vt:variant>
      <vt:variant>
        <vt:lpwstr>_Toc96524000</vt:lpwstr>
      </vt:variant>
      <vt:variant>
        <vt:i4>1245238</vt:i4>
      </vt:variant>
      <vt:variant>
        <vt:i4>401</vt:i4>
      </vt:variant>
      <vt:variant>
        <vt:i4>0</vt:i4>
      </vt:variant>
      <vt:variant>
        <vt:i4>5</vt:i4>
      </vt:variant>
      <vt:variant>
        <vt:lpwstr/>
      </vt:variant>
      <vt:variant>
        <vt:lpwstr>_Toc96523999</vt:lpwstr>
      </vt:variant>
      <vt:variant>
        <vt:i4>1179702</vt:i4>
      </vt:variant>
      <vt:variant>
        <vt:i4>395</vt:i4>
      </vt:variant>
      <vt:variant>
        <vt:i4>0</vt:i4>
      </vt:variant>
      <vt:variant>
        <vt:i4>5</vt:i4>
      </vt:variant>
      <vt:variant>
        <vt:lpwstr/>
      </vt:variant>
      <vt:variant>
        <vt:lpwstr>_Toc96523998</vt:lpwstr>
      </vt:variant>
      <vt:variant>
        <vt:i4>1900598</vt:i4>
      </vt:variant>
      <vt:variant>
        <vt:i4>389</vt:i4>
      </vt:variant>
      <vt:variant>
        <vt:i4>0</vt:i4>
      </vt:variant>
      <vt:variant>
        <vt:i4>5</vt:i4>
      </vt:variant>
      <vt:variant>
        <vt:lpwstr/>
      </vt:variant>
      <vt:variant>
        <vt:lpwstr>_Toc96523997</vt:lpwstr>
      </vt:variant>
      <vt:variant>
        <vt:i4>1835062</vt:i4>
      </vt:variant>
      <vt:variant>
        <vt:i4>383</vt:i4>
      </vt:variant>
      <vt:variant>
        <vt:i4>0</vt:i4>
      </vt:variant>
      <vt:variant>
        <vt:i4>5</vt:i4>
      </vt:variant>
      <vt:variant>
        <vt:lpwstr/>
      </vt:variant>
      <vt:variant>
        <vt:lpwstr>_Toc96523996</vt:lpwstr>
      </vt:variant>
      <vt:variant>
        <vt:i4>2031670</vt:i4>
      </vt:variant>
      <vt:variant>
        <vt:i4>377</vt:i4>
      </vt:variant>
      <vt:variant>
        <vt:i4>0</vt:i4>
      </vt:variant>
      <vt:variant>
        <vt:i4>5</vt:i4>
      </vt:variant>
      <vt:variant>
        <vt:lpwstr/>
      </vt:variant>
      <vt:variant>
        <vt:lpwstr>_Toc96523995</vt:lpwstr>
      </vt:variant>
      <vt:variant>
        <vt:i4>1966134</vt:i4>
      </vt:variant>
      <vt:variant>
        <vt:i4>371</vt:i4>
      </vt:variant>
      <vt:variant>
        <vt:i4>0</vt:i4>
      </vt:variant>
      <vt:variant>
        <vt:i4>5</vt:i4>
      </vt:variant>
      <vt:variant>
        <vt:lpwstr/>
      </vt:variant>
      <vt:variant>
        <vt:lpwstr>_Toc96523994</vt:lpwstr>
      </vt:variant>
      <vt:variant>
        <vt:i4>1638454</vt:i4>
      </vt:variant>
      <vt:variant>
        <vt:i4>365</vt:i4>
      </vt:variant>
      <vt:variant>
        <vt:i4>0</vt:i4>
      </vt:variant>
      <vt:variant>
        <vt:i4>5</vt:i4>
      </vt:variant>
      <vt:variant>
        <vt:lpwstr/>
      </vt:variant>
      <vt:variant>
        <vt:lpwstr>_Toc96523993</vt:lpwstr>
      </vt:variant>
      <vt:variant>
        <vt:i4>1572918</vt:i4>
      </vt:variant>
      <vt:variant>
        <vt:i4>359</vt:i4>
      </vt:variant>
      <vt:variant>
        <vt:i4>0</vt:i4>
      </vt:variant>
      <vt:variant>
        <vt:i4>5</vt:i4>
      </vt:variant>
      <vt:variant>
        <vt:lpwstr/>
      </vt:variant>
      <vt:variant>
        <vt:lpwstr>_Toc96523992</vt:lpwstr>
      </vt:variant>
      <vt:variant>
        <vt:i4>1769526</vt:i4>
      </vt:variant>
      <vt:variant>
        <vt:i4>353</vt:i4>
      </vt:variant>
      <vt:variant>
        <vt:i4>0</vt:i4>
      </vt:variant>
      <vt:variant>
        <vt:i4>5</vt:i4>
      </vt:variant>
      <vt:variant>
        <vt:lpwstr/>
      </vt:variant>
      <vt:variant>
        <vt:lpwstr>_Toc96523991</vt:lpwstr>
      </vt:variant>
      <vt:variant>
        <vt:i4>1703990</vt:i4>
      </vt:variant>
      <vt:variant>
        <vt:i4>347</vt:i4>
      </vt:variant>
      <vt:variant>
        <vt:i4>0</vt:i4>
      </vt:variant>
      <vt:variant>
        <vt:i4>5</vt:i4>
      </vt:variant>
      <vt:variant>
        <vt:lpwstr/>
      </vt:variant>
      <vt:variant>
        <vt:lpwstr>_Toc96523990</vt:lpwstr>
      </vt:variant>
      <vt:variant>
        <vt:i4>1245239</vt:i4>
      </vt:variant>
      <vt:variant>
        <vt:i4>341</vt:i4>
      </vt:variant>
      <vt:variant>
        <vt:i4>0</vt:i4>
      </vt:variant>
      <vt:variant>
        <vt:i4>5</vt:i4>
      </vt:variant>
      <vt:variant>
        <vt:lpwstr/>
      </vt:variant>
      <vt:variant>
        <vt:lpwstr>_Toc96523989</vt:lpwstr>
      </vt:variant>
      <vt:variant>
        <vt:i4>1179703</vt:i4>
      </vt:variant>
      <vt:variant>
        <vt:i4>335</vt:i4>
      </vt:variant>
      <vt:variant>
        <vt:i4>0</vt:i4>
      </vt:variant>
      <vt:variant>
        <vt:i4>5</vt:i4>
      </vt:variant>
      <vt:variant>
        <vt:lpwstr/>
      </vt:variant>
      <vt:variant>
        <vt:lpwstr>_Toc96523988</vt:lpwstr>
      </vt:variant>
      <vt:variant>
        <vt:i4>1900599</vt:i4>
      </vt:variant>
      <vt:variant>
        <vt:i4>329</vt:i4>
      </vt:variant>
      <vt:variant>
        <vt:i4>0</vt:i4>
      </vt:variant>
      <vt:variant>
        <vt:i4>5</vt:i4>
      </vt:variant>
      <vt:variant>
        <vt:lpwstr/>
      </vt:variant>
      <vt:variant>
        <vt:lpwstr>_Toc96523987</vt:lpwstr>
      </vt:variant>
      <vt:variant>
        <vt:i4>1835063</vt:i4>
      </vt:variant>
      <vt:variant>
        <vt:i4>323</vt:i4>
      </vt:variant>
      <vt:variant>
        <vt:i4>0</vt:i4>
      </vt:variant>
      <vt:variant>
        <vt:i4>5</vt:i4>
      </vt:variant>
      <vt:variant>
        <vt:lpwstr/>
      </vt:variant>
      <vt:variant>
        <vt:lpwstr>_Toc96523986</vt:lpwstr>
      </vt:variant>
      <vt:variant>
        <vt:i4>2031671</vt:i4>
      </vt:variant>
      <vt:variant>
        <vt:i4>317</vt:i4>
      </vt:variant>
      <vt:variant>
        <vt:i4>0</vt:i4>
      </vt:variant>
      <vt:variant>
        <vt:i4>5</vt:i4>
      </vt:variant>
      <vt:variant>
        <vt:lpwstr/>
      </vt:variant>
      <vt:variant>
        <vt:lpwstr>_Toc96523985</vt:lpwstr>
      </vt:variant>
      <vt:variant>
        <vt:i4>1966135</vt:i4>
      </vt:variant>
      <vt:variant>
        <vt:i4>311</vt:i4>
      </vt:variant>
      <vt:variant>
        <vt:i4>0</vt:i4>
      </vt:variant>
      <vt:variant>
        <vt:i4>5</vt:i4>
      </vt:variant>
      <vt:variant>
        <vt:lpwstr/>
      </vt:variant>
      <vt:variant>
        <vt:lpwstr>_Toc96523984</vt:lpwstr>
      </vt:variant>
      <vt:variant>
        <vt:i4>1638455</vt:i4>
      </vt:variant>
      <vt:variant>
        <vt:i4>305</vt:i4>
      </vt:variant>
      <vt:variant>
        <vt:i4>0</vt:i4>
      </vt:variant>
      <vt:variant>
        <vt:i4>5</vt:i4>
      </vt:variant>
      <vt:variant>
        <vt:lpwstr/>
      </vt:variant>
      <vt:variant>
        <vt:lpwstr>_Toc96523983</vt:lpwstr>
      </vt:variant>
      <vt:variant>
        <vt:i4>1572919</vt:i4>
      </vt:variant>
      <vt:variant>
        <vt:i4>299</vt:i4>
      </vt:variant>
      <vt:variant>
        <vt:i4>0</vt:i4>
      </vt:variant>
      <vt:variant>
        <vt:i4>5</vt:i4>
      </vt:variant>
      <vt:variant>
        <vt:lpwstr/>
      </vt:variant>
      <vt:variant>
        <vt:lpwstr>_Toc96523982</vt:lpwstr>
      </vt:variant>
      <vt:variant>
        <vt:i4>1769527</vt:i4>
      </vt:variant>
      <vt:variant>
        <vt:i4>293</vt:i4>
      </vt:variant>
      <vt:variant>
        <vt:i4>0</vt:i4>
      </vt:variant>
      <vt:variant>
        <vt:i4>5</vt:i4>
      </vt:variant>
      <vt:variant>
        <vt:lpwstr/>
      </vt:variant>
      <vt:variant>
        <vt:lpwstr>_Toc96523981</vt:lpwstr>
      </vt:variant>
      <vt:variant>
        <vt:i4>1703991</vt:i4>
      </vt:variant>
      <vt:variant>
        <vt:i4>287</vt:i4>
      </vt:variant>
      <vt:variant>
        <vt:i4>0</vt:i4>
      </vt:variant>
      <vt:variant>
        <vt:i4>5</vt:i4>
      </vt:variant>
      <vt:variant>
        <vt:lpwstr/>
      </vt:variant>
      <vt:variant>
        <vt:lpwstr>_Toc96523980</vt:lpwstr>
      </vt:variant>
      <vt:variant>
        <vt:i4>1245240</vt:i4>
      </vt:variant>
      <vt:variant>
        <vt:i4>281</vt:i4>
      </vt:variant>
      <vt:variant>
        <vt:i4>0</vt:i4>
      </vt:variant>
      <vt:variant>
        <vt:i4>5</vt:i4>
      </vt:variant>
      <vt:variant>
        <vt:lpwstr/>
      </vt:variant>
      <vt:variant>
        <vt:lpwstr>_Toc96523979</vt:lpwstr>
      </vt:variant>
      <vt:variant>
        <vt:i4>1179704</vt:i4>
      </vt:variant>
      <vt:variant>
        <vt:i4>275</vt:i4>
      </vt:variant>
      <vt:variant>
        <vt:i4>0</vt:i4>
      </vt:variant>
      <vt:variant>
        <vt:i4>5</vt:i4>
      </vt:variant>
      <vt:variant>
        <vt:lpwstr/>
      </vt:variant>
      <vt:variant>
        <vt:lpwstr>_Toc96523978</vt:lpwstr>
      </vt:variant>
      <vt:variant>
        <vt:i4>1900600</vt:i4>
      </vt:variant>
      <vt:variant>
        <vt:i4>269</vt:i4>
      </vt:variant>
      <vt:variant>
        <vt:i4>0</vt:i4>
      </vt:variant>
      <vt:variant>
        <vt:i4>5</vt:i4>
      </vt:variant>
      <vt:variant>
        <vt:lpwstr/>
      </vt:variant>
      <vt:variant>
        <vt:lpwstr>_Toc96523977</vt:lpwstr>
      </vt:variant>
      <vt:variant>
        <vt:i4>1835064</vt:i4>
      </vt:variant>
      <vt:variant>
        <vt:i4>263</vt:i4>
      </vt:variant>
      <vt:variant>
        <vt:i4>0</vt:i4>
      </vt:variant>
      <vt:variant>
        <vt:i4>5</vt:i4>
      </vt:variant>
      <vt:variant>
        <vt:lpwstr/>
      </vt:variant>
      <vt:variant>
        <vt:lpwstr>_Toc96523976</vt:lpwstr>
      </vt:variant>
      <vt:variant>
        <vt:i4>2031672</vt:i4>
      </vt:variant>
      <vt:variant>
        <vt:i4>257</vt:i4>
      </vt:variant>
      <vt:variant>
        <vt:i4>0</vt:i4>
      </vt:variant>
      <vt:variant>
        <vt:i4>5</vt:i4>
      </vt:variant>
      <vt:variant>
        <vt:lpwstr/>
      </vt:variant>
      <vt:variant>
        <vt:lpwstr>_Toc96523975</vt:lpwstr>
      </vt:variant>
      <vt:variant>
        <vt:i4>1966136</vt:i4>
      </vt:variant>
      <vt:variant>
        <vt:i4>251</vt:i4>
      </vt:variant>
      <vt:variant>
        <vt:i4>0</vt:i4>
      </vt:variant>
      <vt:variant>
        <vt:i4>5</vt:i4>
      </vt:variant>
      <vt:variant>
        <vt:lpwstr/>
      </vt:variant>
      <vt:variant>
        <vt:lpwstr>_Toc96523974</vt:lpwstr>
      </vt:variant>
      <vt:variant>
        <vt:i4>1638456</vt:i4>
      </vt:variant>
      <vt:variant>
        <vt:i4>245</vt:i4>
      </vt:variant>
      <vt:variant>
        <vt:i4>0</vt:i4>
      </vt:variant>
      <vt:variant>
        <vt:i4>5</vt:i4>
      </vt:variant>
      <vt:variant>
        <vt:lpwstr/>
      </vt:variant>
      <vt:variant>
        <vt:lpwstr>_Toc96523973</vt:lpwstr>
      </vt:variant>
      <vt:variant>
        <vt:i4>1572920</vt:i4>
      </vt:variant>
      <vt:variant>
        <vt:i4>239</vt:i4>
      </vt:variant>
      <vt:variant>
        <vt:i4>0</vt:i4>
      </vt:variant>
      <vt:variant>
        <vt:i4>5</vt:i4>
      </vt:variant>
      <vt:variant>
        <vt:lpwstr/>
      </vt:variant>
      <vt:variant>
        <vt:lpwstr>_Toc96523972</vt:lpwstr>
      </vt:variant>
      <vt:variant>
        <vt:i4>1769528</vt:i4>
      </vt:variant>
      <vt:variant>
        <vt:i4>233</vt:i4>
      </vt:variant>
      <vt:variant>
        <vt:i4>0</vt:i4>
      </vt:variant>
      <vt:variant>
        <vt:i4>5</vt:i4>
      </vt:variant>
      <vt:variant>
        <vt:lpwstr/>
      </vt:variant>
      <vt:variant>
        <vt:lpwstr>_Toc96523971</vt:lpwstr>
      </vt:variant>
      <vt:variant>
        <vt:i4>1703992</vt:i4>
      </vt:variant>
      <vt:variant>
        <vt:i4>227</vt:i4>
      </vt:variant>
      <vt:variant>
        <vt:i4>0</vt:i4>
      </vt:variant>
      <vt:variant>
        <vt:i4>5</vt:i4>
      </vt:variant>
      <vt:variant>
        <vt:lpwstr/>
      </vt:variant>
      <vt:variant>
        <vt:lpwstr>_Toc96523970</vt:lpwstr>
      </vt:variant>
      <vt:variant>
        <vt:i4>1245241</vt:i4>
      </vt:variant>
      <vt:variant>
        <vt:i4>221</vt:i4>
      </vt:variant>
      <vt:variant>
        <vt:i4>0</vt:i4>
      </vt:variant>
      <vt:variant>
        <vt:i4>5</vt:i4>
      </vt:variant>
      <vt:variant>
        <vt:lpwstr/>
      </vt:variant>
      <vt:variant>
        <vt:lpwstr>_Toc96523969</vt:lpwstr>
      </vt:variant>
      <vt:variant>
        <vt:i4>1179705</vt:i4>
      </vt:variant>
      <vt:variant>
        <vt:i4>215</vt:i4>
      </vt:variant>
      <vt:variant>
        <vt:i4>0</vt:i4>
      </vt:variant>
      <vt:variant>
        <vt:i4>5</vt:i4>
      </vt:variant>
      <vt:variant>
        <vt:lpwstr/>
      </vt:variant>
      <vt:variant>
        <vt:lpwstr>_Toc96523968</vt:lpwstr>
      </vt:variant>
      <vt:variant>
        <vt:i4>1900601</vt:i4>
      </vt:variant>
      <vt:variant>
        <vt:i4>209</vt:i4>
      </vt:variant>
      <vt:variant>
        <vt:i4>0</vt:i4>
      </vt:variant>
      <vt:variant>
        <vt:i4>5</vt:i4>
      </vt:variant>
      <vt:variant>
        <vt:lpwstr/>
      </vt:variant>
      <vt:variant>
        <vt:lpwstr>_Toc96523967</vt:lpwstr>
      </vt:variant>
      <vt:variant>
        <vt:i4>1835065</vt:i4>
      </vt:variant>
      <vt:variant>
        <vt:i4>203</vt:i4>
      </vt:variant>
      <vt:variant>
        <vt:i4>0</vt:i4>
      </vt:variant>
      <vt:variant>
        <vt:i4>5</vt:i4>
      </vt:variant>
      <vt:variant>
        <vt:lpwstr/>
      </vt:variant>
      <vt:variant>
        <vt:lpwstr>_Toc96523966</vt:lpwstr>
      </vt:variant>
      <vt:variant>
        <vt:i4>2031673</vt:i4>
      </vt:variant>
      <vt:variant>
        <vt:i4>197</vt:i4>
      </vt:variant>
      <vt:variant>
        <vt:i4>0</vt:i4>
      </vt:variant>
      <vt:variant>
        <vt:i4>5</vt:i4>
      </vt:variant>
      <vt:variant>
        <vt:lpwstr/>
      </vt:variant>
      <vt:variant>
        <vt:lpwstr>_Toc96523965</vt:lpwstr>
      </vt:variant>
      <vt:variant>
        <vt:i4>1966137</vt:i4>
      </vt:variant>
      <vt:variant>
        <vt:i4>191</vt:i4>
      </vt:variant>
      <vt:variant>
        <vt:i4>0</vt:i4>
      </vt:variant>
      <vt:variant>
        <vt:i4>5</vt:i4>
      </vt:variant>
      <vt:variant>
        <vt:lpwstr/>
      </vt:variant>
      <vt:variant>
        <vt:lpwstr>_Toc96523964</vt:lpwstr>
      </vt:variant>
      <vt:variant>
        <vt:i4>1638457</vt:i4>
      </vt:variant>
      <vt:variant>
        <vt:i4>185</vt:i4>
      </vt:variant>
      <vt:variant>
        <vt:i4>0</vt:i4>
      </vt:variant>
      <vt:variant>
        <vt:i4>5</vt:i4>
      </vt:variant>
      <vt:variant>
        <vt:lpwstr/>
      </vt:variant>
      <vt:variant>
        <vt:lpwstr>_Toc96523963</vt:lpwstr>
      </vt:variant>
      <vt:variant>
        <vt:i4>1572921</vt:i4>
      </vt:variant>
      <vt:variant>
        <vt:i4>179</vt:i4>
      </vt:variant>
      <vt:variant>
        <vt:i4>0</vt:i4>
      </vt:variant>
      <vt:variant>
        <vt:i4>5</vt:i4>
      </vt:variant>
      <vt:variant>
        <vt:lpwstr/>
      </vt:variant>
      <vt:variant>
        <vt:lpwstr>_Toc96523962</vt:lpwstr>
      </vt:variant>
      <vt:variant>
        <vt:i4>1769529</vt:i4>
      </vt:variant>
      <vt:variant>
        <vt:i4>173</vt:i4>
      </vt:variant>
      <vt:variant>
        <vt:i4>0</vt:i4>
      </vt:variant>
      <vt:variant>
        <vt:i4>5</vt:i4>
      </vt:variant>
      <vt:variant>
        <vt:lpwstr/>
      </vt:variant>
      <vt:variant>
        <vt:lpwstr>_Toc96523961</vt:lpwstr>
      </vt:variant>
      <vt:variant>
        <vt:i4>1703993</vt:i4>
      </vt:variant>
      <vt:variant>
        <vt:i4>167</vt:i4>
      </vt:variant>
      <vt:variant>
        <vt:i4>0</vt:i4>
      </vt:variant>
      <vt:variant>
        <vt:i4>5</vt:i4>
      </vt:variant>
      <vt:variant>
        <vt:lpwstr/>
      </vt:variant>
      <vt:variant>
        <vt:lpwstr>_Toc96523960</vt:lpwstr>
      </vt:variant>
      <vt:variant>
        <vt:i4>1245242</vt:i4>
      </vt:variant>
      <vt:variant>
        <vt:i4>161</vt:i4>
      </vt:variant>
      <vt:variant>
        <vt:i4>0</vt:i4>
      </vt:variant>
      <vt:variant>
        <vt:i4>5</vt:i4>
      </vt:variant>
      <vt:variant>
        <vt:lpwstr/>
      </vt:variant>
      <vt:variant>
        <vt:lpwstr>_Toc96523959</vt:lpwstr>
      </vt:variant>
      <vt:variant>
        <vt:i4>1179706</vt:i4>
      </vt:variant>
      <vt:variant>
        <vt:i4>155</vt:i4>
      </vt:variant>
      <vt:variant>
        <vt:i4>0</vt:i4>
      </vt:variant>
      <vt:variant>
        <vt:i4>5</vt:i4>
      </vt:variant>
      <vt:variant>
        <vt:lpwstr/>
      </vt:variant>
      <vt:variant>
        <vt:lpwstr>_Toc96523958</vt:lpwstr>
      </vt:variant>
      <vt:variant>
        <vt:i4>1900602</vt:i4>
      </vt:variant>
      <vt:variant>
        <vt:i4>149</vt:i4>
      </vt:variant>
      <vt:variant>
        <vt:i4>0</vt:i4>
      </vt:variant>
      <vt:variant>
        <vt:i4>5</vt:i4>
      </vt:variant>
      <vt:variant>
        <vt:lpwstr/>
      </vt:variant>
      <vt:variant>
        <vt:lpwstr>_Toc96523957</vt:lpwstr>
      </vt:variant>
      <vt:variant>
        <vt:i4>1835066</vt:i4>
      </vt:variant>
      <vt:variant>
        <vt:i4>143</vt:i4>
      </vt:variant>
      <vt:variant>
        <vt:i4>0</vt:i4>
      </vt:variant>
      <vt:variant>
        <vt:i4>5</vt:i4>
      </vt:variant>
      <vt:variant>
        <vt:lpwstr/>
      </vt:variant>
      <vt:variant>
        <vt:lpwstr>_Toc96523956</vt:lpwstr>
      </vt:variant>
      <vt:variant>
        <vt:i4>2031674</vt:i4>
      </vt:variant>
      <vt:variant>
        <vt:i4>137</vt:i4>
      </vt:variant>
      <vt:variant>
        <vt:i4>0</vt:i4>
      </vt:variant>
      <vt:variant>
        <vt:i4>5</vt:i4>
      </vt:variant>
      <vt:variant>
        <vt:lpwstr/>
      </vt:variant>
      <vt:variant>
        <vt:lpwstr>_Toc96523955</vt:lpwstr>
      </vt:variant>
      <vt:variant>
        <vt:i4>1966138</vt:i4>
      </vt:variant>
      <vt:variant>
        <vt:i4>131</vt:i4>
      </vt:variant>
      <vt:variant>
        <vt:i4>0</vt:i4>
      </vt:variant>
      <vt:variant>
        <vt:i4>5</vt:i4>
      </vt:variant>
      <vt:variant>
        <vt:lpwstr/>
      </vt:variant>
      <vt:variant>
        <vt:lpwstr>_Toc96523954</vt:lpwstr>
      </vt:variant>
      <vt:variant>
        <vt:i4>1638458</vt:i4>
      </vt:variant>
      <vt:variant>
        <vt:i4>125</vt:i4>
      </vt:variant>
      <vt:variant>
        <vt:i4>0</vt:i4>
      </vt:variant>
      <vt:variant>
        <vt:i4>5</vt:i4>
      </vt:variant>
      <vt:variant>
        <vt:lpwstr/>
      </vt:variant>
      <vt:variant>
        <vt:lpwstr>_Toc96523953</vt:lpwstr>
      </vt:variant>
      <vt:variant>
        <vt:i4>1572922</vt:i4>
      </vt:variant>
      <vt:variant>
        <vt:i4>119</vt:i4>
      </vt:variant>
      <vt:variant>
        <vt:i4>0</vt:i4>
      </vt:variant>
      <vt:variant>
        <vt:i4>5</vt:i4>
      </vt:variant>
      <vt:variant>
        <vt:lpwstr/>
      </vt:variant>
      <vt:variant>
        <vt:lpwstr>_Toc96523952</vt:lpwstr>
      </vt:variant>
      <vt:variant>
        <vt:i4>1769530</vt:i4>
      </vt:variant>
      <vt:variant>
        <vt:i4>113</vt:i4>
      </vt:variant>
      <vt:variant>
        <vt:i4>0</vt:i4>
      </vt:variant>
      <vt:variant>
        <vt:i4>5</vt:i4>
      </vt:variant>
      <vt:variant>
        <vt:lpwstr/>
      </vt:variant>
      <vt:variant>
        <vt:lpwstr>_Toc96523951</vt:lpwstr>
      </vt:variant>
      <vt:variant>
        <vt:i4>1703994</vt:i4>
      </vt:variant>
      <vt:variant>
        <vt:i4>107</vt:i4>
      </vt:variant>
      <vt:variant>
        <vt:i4>0</vt:i4>
      </vt:variant>
      <vt:variant>
        <vt:i4>5</vt:i4>
      </vt:variant>
      <vt:variant>
        <vt:lpwstr/>
      </vt:variant>
      <vt:variant>
        <vt:lpwstr>_Toc96523950</vt:lpwstr>
      </vt:variant>
      <vt:variant>
        <vt:i4>1245243</vt:i4>
      </vt:variant>
      <vt:variant>
        <vt:i4>101</vt:i4>
      </vt:variant>
      <vt:variant>
        <vt:i4>0</vt:i4>
      </vt:variant>
      <vt:variant>
        <vt:i4>5</vt:i4>
      </vt:variant>
      <vt:variant>
        <vt:lpwstr/>
      </vt:variant>
      <vt:variant>
        <vt:lpwstr>_Toc96523949</vt:lpwstr>
      </vt:variant>
      <vt:variant>
        <vt:i4>1179707</vt:i4>
      </vt:variant>
      <vt:variant>
        <vt:i4>95</vt:i4>
      </vt:variant>
      <vt:variant>
        <vt:i4>0</vt:i4>
      </vt:variant>
      <vt:variant>
        <vt:i4>5</vt:i4>
      </vt:variant>
      <vt:variant>
        <vt:lpwstr/>
      </vt:variant>
      <vt:variant>
        <vt:lpwstr>_Toc96523948</vt:lpwstr>
      </vt:variant>
      <vt:variant>
        <vt:i4>1900603</vt:i4>
      </vt:variant>
      <vt:variant>
        <vt:i4>89</vt:i4>
      </vt:variant>
      <vt:variant>
        <vt:i4>0</vt:i4>
      </vt:variant>
      <vt:variant>
        <vt:i4>5</vt:i4>
      </vt:variant>
      <vt:variant>
        <vt:lpwstr/>
      </vt:variant>
      <vt:variant>
        <vt:lpwstr>_Toc96523947</vt:lpwstr>
      </vt:variant>
      <vt:variant>
        <vt:i4>1835067</vt:i4>
      </vt:variant>
      <vt:variant>
        <vt:i4>83</vt:i4>
      </vt:variant>
      <vt:variant>
        <vt:i4>0</vt:i4>
      </vt:variant>
      <vt:variant>
        <vt:i4>5</vt:i4>
      </vt:variant>
      <vt:variant>
        <vt:lpwstr/>
      </vt:variant>
      <vt:variant>
        <vt:lpwstr>_Toc96523946</vt:lpwstr>
      </vt:variant>
      <vt:variant>
        <vt:i4>2031675</vt:i4>
      </vt:variant>
      <vt:variant>
        <vt:i4>77</vt:i4>
      </vt:variant>
      <vt:variant>
        <vt:i4>0</vt:i4>
      </vt:variant>
      <vt:variant>
        <vt:i4>5</vt:i4>
      </vt:variant>
      <vt:variant>
        <vt:lpwstr/>
      </vt:variant>
      <vt:variant>
        <vt:lpwstr>_Toc96523945</vt:lpwstr>
      </vt:variant>
      <vt:variant>
        <vt:i4>1966139</vt:i4>
      </vt:variant>
      <vt:variant>
        <vt:i4>71</vt:i4>
      </vt:variant>
      <vt:variant>
        <vt:i4>0</vt:i4>
      </vt:variant>
      <vt:variant>
        <vt:i4>5</vt:i4>
      </vt:variant>
      <vt:variant>
        <vt:lpwstr/>
      </vt:variant>
      <vt:variant>
        <vt:lpwstr>_Toc96523944</vt:lpwstr>
      </vt:variant>
      <vt:variant>
        <vt:i4>1638459</vt:i4>
      </vt:variant>
      <vt:variant>
        <vt:i4>65</vt:i4>
      </vt:variant>
      <vt:variant>
        <vt:i4>0</vt:i4>
      </vt:variant>
      <vt:variant>
        <vt:i4>5</vt:i4>
      </vt:variant>
      <vt:variant>
        <vt:lpwstr/>
      </vt:variant>
      <vt:variant>
        <vt:lpwstr>_Toc96523943</vt:lpwstr>
      </vt:variant>
      <vt:variant>
        <vt:i4>1572923</vt:i4>
      </vt:variant>
      <vt:variant>
        <vt:i4>59</vt:i4>
      </vt:variant>
      <vt:variant>
        <vt:i4>0</vt:i4>
      </vt:variant>
      <vt:variant>
        <vt:i4>5</vt:i4>
      </vt:variant>
      <vt:variant>
        <vt:lpwstr/>
      </vt:variant>
      <vt:variant>
        <vt:lpwstr>_Toc96523942</vt:lpwstr>
      </vt:variant>
      <vt:variant>
        <vt:i4>1769531</vt:i4>
      </vt:variant>
      <vt:variant>
        <vt:i4>53</vt:i4>
      </vt:variant>
      <vt:variant>
        <vt:i4>0</vt:i4>
      </vt:variant>
      <vt:variant>
        <vt:i4>5</vt:i4>
      </vt:variant>
      <vt:variant>
        <vt:lpwstr/>
      </vt:variant>
      <vt:variant>
        <vt:lpwstr>_Toc96523941</vt:lpwstr>
      </vt:variant>
      <vt:variant>
        <vt:i4>1703995</vt:i4>
      </vt:variant>
      <vt:variant>
        <vt:i4>47</vt:i4>
      </vt:variant>
      <vt:variant>
        <vt:i4>0</vt:i4>
      </vt:variant>
      <vt:variant>
        <vt:i4>5</vt:i4>
      </vt:variant>
      <vt:variant>
        <vt:lpwstr/>
      </vt:variant>
      <vt:variant>
        <vt:lpwstr>_Toc96523940</vt:lpwstr>
      </vt:variant>
      <vt:variant>
        <vt:i4>1245244</vt:i4>
      </vt:variant>
      <vt:variant>
        <vt:i4>41</vt:i4>
      </vt:variant>
      <vt:variant>
        <vt:i4>0</vt:i4>
      </vt:variant>
      <vt:variant>
        <vt:i4>5</vt:i4>
      </vt:variant>
      <vt:variant>
        <vt:lpwstr/>
      </vt:variant>
      <vt:variant>
        <vt:lpwstr>_Toc96523939</vt:lpwstr>
      </vt:variant>
      <vt:variant>
        <vt:i4>1179708</vt:i4>
      </vt:variant>
      <vt:variant>
        <vt:i4>35</vt:i4>
      </vt:variant>
      <vt:variant>
        <vt:i4>0</vt:i4>
      </vt:variant>
      <vt:variant>
        <vt:i4>5</vt:i4>
      </vt:variant>
      <vt:variant>
        <vt:lpwstr/>
      </vt:variant>
      <vt:variant>
        <vt:lpwstr>_Toc96523938</vt:lpwstr>
      </vt:variant>
      <vt:variant>
        <vt:i4>1900604</vt:i4>
      </vt:variant>
      <vt:variant>
        <vt:i4>29</vt:i4>
      </vt:variant>
      <vt:variant>
        <vt:i4>0</vt:i4>
      </vt:variant>
      <vt:variant>
        <vt:i4>5</vt:i4>
      </vt:variant>
      <vt:variant>
        <vt:lpwstr/>
      </vt:variant>
      <vt:variant>
        <vt:lpwstr>_Toc96523937</vt:lpwstr>
      </vt:variant>
      <vt:variant>
        <vt:i4>1835068</vt:i4>
      </vt:variant>
      <vt:variant>
        <vt:i4>23</vt:i4>
      </vt:variant>
      <vt:variant>
        <vt:i4>0</vt:i4>
      </vt:variant>
      <vt:variant>
        <vt:i4>5</vt:i4>
      </vt:variant>
      <vt:variant>
        <vt:lpwstr/>
      </vt:variant>
      <vt:variant>
        <vt:lpwstr>_Toc96523936</vt:lpwstr>
      </vt:variant>
      <vt:variant>
        <vt:i4>2031676</vt:i4>
      </vt:variant>
      <vt:variant>
        <vt:i4>17</vt:i4>
      </vt:variant>
      <vt:variant>
        <vt:i4>0</vt:i4>
      </vt:variant>
      <vt:variant>
        <vt:i4>5</vt:i4>
      </vt:variant>
      <vt:variant>
        <vt:lpwstr/>
      </vt:variant>
      <vt:variant>
        <vt:lpwstr>_Toc96523935</vt:lpwstr>
      </vt:variant>
      <vt:variant>
        <vt:i4>1966140</vt:i4>
      </vt:variant>
      <vt:variant>
        <vt:i4>11</vt:i4>
      </vt:variant>
      <vt:variant>
        <vt:i4>0</vt:i4>
      </vt:variant>
      <vt:variant>
        <vt:i4>5</vt:i4>
      </vt:variant>
      <vt:variant>
        <vt:lpwstr/>
      </vt:variant>
      <vt:variant>
        <vt:lpwstr>_Toc96523934</vt:lpwstr>
      </vt:variant>
      <vt:variant>
        <vt:i4>1638460</vt:i4>
      </vt:variant>
      <vt:variant>
        <vt:i4>5</vt:i4>
      </vt:variant>
      <vt:variant>
        <vt:i4>0</vt:i4>
      </vt:variant>
      <vt:variant>
        <vt:i4>5</vt:i4>
      </vt:variant>
      <vt:variant>
        <vt:lpwstr/>
      </vt:variant>
      <vt:variant>
        <vt:lpwstr>_Toc96523933</vt:lpwstr>
      </vt:variant>
      <vt:variant>
        <vt:i4>1048589</vt:i4>
      </vt:variant>
      <vt:variant>
        <vt:i4>0</vt:i4>
      </vt:variant>
      <vt:variant>
        <vt:i4>0</vt:i4>
      </vt:variant>
      <vt:variant>
        <vt:i4>5</vt:i4>
      </vt:variant>
      <vt:variant>
        <vt:lpwstr>http://ggzy.huangshan.gov.cn/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cp:lastModifiedBy>366095385@qq.com</cp:lastModifiedBy>
  <cp:revision>11</cp:revision>
  <dcterms:created xsi:type="dcterms:W3CDTF">2024-12-31T01:51:00Z</dcterms:created>
  <dcterms:modified xsi:type="dcterms:W3CDTF">2025-09-28T06:52:00Z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62B29A16510647CFAE356B88AC1A963B_13</vt:lpwstr>
  </property>
</Properties>
</file>